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4726E" w:rsidP="00AA19D0" w:rsidRDefault="0070693A" w14:paraId="34794B44" w14:textId="1BEEBFCE">
      <w:pPr>
        <w:spacing w:after="0" w:line="480" w:lineRule="auto"/>
        <w:rPr>
          <w:b/>
        </w:rPr>
      </w:pPr>
      <w:r>
        <w:rPr>
          <w:b/>
        </w:rPr>
        <w:t>B</w:t>
      </w:r>
      <w:r w:rsidR="0004726E">
        <w:rPr>
          <w:b/>
        </w:rPr>
        <w:t>illing Code 4333-15</w:t>
      </w:r>
    </w:p>
    <w:p w:rsidR="0004726E" w:rsidP="008C4F67" w:rsidRDefault="0089642E" w14:paraId="2C494247" w14:textId="1276DFD7">
      <w:pPr>
        <w:spacing w:after="0" w:line="480" w:lineRule="auto"/>
      </w:pPr>
      <w:r>
        <w:rPr>
          <w:b/>
        </w:rPr>
        <w:t>D</w:t>
      </w:r>
      <w:r w:rsidR="0004726E">
        <w:rPr>
          <w:b/>
        </w:rPr>
        <w:t>EPARTMENT OF THE INT</w:t>
      </w:r>
      <w:r w:rsidR="006D7E04">
        <w:rPr>
          <w:b/>
        </w:rPr>
        <w:t>E</w:t>
      </w:r>
      <w:r w:rsidR="0004726E">
        <w:rPr>
          <w:b/>
        </w:rPr>
        <w:t>RIOR</w:t>
      </w:r>
    </w:p>
    <w:p w:rsidR="0004726E" w:rsidP="008C4F67" w:rsidRDefault="0004726E" w14:paraId="118057B7" w14:textId="77777777">
      <w:pPr>
        <w:spacing w:after="0" w:line="480" w:lineRule="auto"/>
      </w:pPr>
      <w:r>
        <w:rPr>
          <w:b/>
        </w:rPr>
        <w:t>Fish and Wildlife Service</w:t>
      </w:r>
    </w:p>
    <w:p w:rsidR="0004726E" w:rsidP="008C4F67" w:rsidRDefault="0004726E" w14:paraId="03B1CA9F" w14:textId="77777777">
      <w:pPr>
        <w:spacing w:after="0" w:line="480" w:lineRule="auto"/>
      </w:pPr>
      <w:r>
        <w:rPr>
          <w:b/>
        </w:rPr>
        <w:t>50 CFR Part 17</w:t>
      </w:r>
    </w:p>
    <w:p w:rsidR="0004726E" w:rsidP="008C4F67" w:rsidRDefault="0004726E" w14:paraId="56B6DFA5" w14:textId="41FF6DA0">
      <w:pPr>
        <w:tabs>
          <w:tab w:val="left" w:pos="3030"/>
        </w:tabs>
        <w:spacing w:after="0" w:line="480" w:lineRule="auto"/>
        <w:rPr>
          <w:sz w:val="26"/>
          <w:szCs w:val="26"/>
        </w:rPr>
      </w:pPr>
      <w:r>
        <w:rPr>
          <w:b/>
        </w:rPr>
        <w:t>[Docket No. FWS</w:t>
      </w:r>
      <w:r w:rsidR="004F170A">
        <w:rPr>
          <w:b/>
        </w:rPr>
        <w:t>-</w:t>
      </w:r>
      <w:r>
        <w:rPr>
          <w:b/>
        </w:rPr>
        <w:t>R6</w:t>
      </w:r>
      <w:r w:rsidR="004F170A">
        <w:rPr>
          <w:b/>
        </w:rPr>
        <w:t>-</w:t>
      </w:r>
      <w:r>
        <w:rPr>
          <w:b/>
        </w:rPr>
        <w:t>ES</w:t>
      </w:r>
      <w:r w:rsidR="004F170A">
        <w:rPr>
          <w:b/>
        </w:rPr>
        <w:t>-</w:t>
      </w:r>
      <w:r>
        <w:rPr>
          <w:b/>
        </w:rPr>
        <w:t>2022</w:t>
      </w:r>
      <w:r w:rsidR="004F170A">
        <w:rPr>
          <w:b/>
        </w:rPr>
        <w:t>-</w:t>
      </w:r>
      <w:r>
        <w:rPr>
          <w:b/>
        </w:rPr>
        <w:t>0100</w:t>
      </w:r>
      <w:r>
        <w:rPr>
          <w:b/>
          <w:sz w:val="26"/>
          <w:szCs w:val="26"/>
        </w:rPr>
        <w:t xml:space="preserve">; </w:t>
      </w:r>
      <w:r>
        <w:rPr>
          <w:b/>
        </w:rPr>
        <w:t>FXES11130600000</w:t>
      </w:r>
      <w:r w:rsidR="00B77D35">
        <w:rPr>
          <w:b/>
        </w:rPr>
        <w:t>–</w:t>
      </w:r>
      <w:r>
        <w:rPr>
          <w:b/>
        </w:rPr>
        <w:t>223</w:t>
      </w:r>
      <w:r w:rsidR="00B77D35">
        <w:rPr>
          <w:b/>
        </w:rPr>
        <w:t>–</w:t>
      </w:r>
      <w:r>
        <w:rPr>
          <w:b/>
        </w:rPr>
        <w:t>FF06E00000]</w:t>
      </w:r>
      <w:r>
        <w:rPr>
          <w:b/>
          <w:sz w:val="26"/>
          <w:szCs w:val="26"/>
        </w:rPr>
        <w:tab/>
      </w:r>
    </w:p>
    <w:p w:rsidR="0004726E" w:rsidP="008C4F67" w:rsidRDefault="0004726E" w14:paraId="40AEAB63" w14:textId="77777777">
      <w:pPr>
        <w:spacing w:after="0" w:line="480" w:lineRule="auto"/>
      </w:pPr>
      <w:r>
        <w:rPr>
          <w:b/>
        </w:rPr>
        <w:t>RIN 1018–BG79</w:t>
      </w:r>
    </w:p>
    <w:p w:rsidR="0004726E" w:rsidP="008C4F67" w:rsidRDefault="0004726E" w14:paraId="07F1C4C4" w14:textId="77777777">
      <w:pPr>
        <w:spacing w:after="0" w:line="480" w:lineRule="auto"/>
      </w:pPr>
      <w:r>
        <w:rPr>
          <w:b/>
        </w:rPr>
        <w:t>Endangered and Threatened Wildlife and Plants; Establishment of a Nonessential Experimental Population of the Gray Wolf in Colorado</w:t>
      </w:r>
    </w:p>
    <w:p w:rsidR="0004726E" w:rsidP="008C4F67" w:rsidRDefault="0004726E" w14:paraId="611657D6" w14:textId="77777777">
      <w:pPr>
        <w:spacing w:after="0" w:line="480" w:lineRule="auto"/>
      </w:pPr>
      <w:r>
        <w:rPr>
          <w:b/>
        </w:rPr>
        <w:t>AGENCY:</w:t>
      </w:r>
      <w:r>
        <w:t xml:space="preserve">  Fish and Wildlife Service, Interior.</w:t>
      </w:r>
    </w:p>
    <w:p w:rsidR="0004726E" w:rsidP="008C4F67" w:rsidRDefault="0004726E" w14:paraId="31349545" w14:textId="77777777">
      <w:pPr>
        <w:spacing w:after="0" w:line="480" w:lineRule="auto"/>
      </w:pPr>
      <w:r>
        <w:rPr>
          <w:b/>
        </w:rPr>
        <w:t>ACTION:</w:t>
      </w:r>
      <w:r>
        <w:t xml:space="preserve">  Proposed rule; availability of supplemental information.</w:t>
      </w:r>
    </w:p>
    <w:p w:rsidR="0004726E" w:rsidP="008C4F67" w:rsidRDefault="0004726E" w14:paraId="494F3A74" w14:textId="29C7DB44">
      <w:pPr>
        <w:spacing w:after="0" w:line="480" w:lineRule="auto"/>
      </w:pPr>
      <w:r>
        <w:rPr>
          <w:b/>
        </w:rPr>
        <w:t xml:space="preserve">SUMMARY: </w:t>
      </w:r>
      <w:r>
        <w:t xml:space="preserve"> We, the U.S. Fish and Wildlife Service (Service</w:t>
      </w:r>
      <w:r w:rsidR="000C7523">
        <w:t>)</w:t>
      </w:r>
      <w:r>
        <w:t>, propose to establish a nonessential experimental population (NEP) of the gray wolf (</w:t>
      </w:r>
      <w:proofErr w:type="gramStart"/>
      <w:r>
        <w:rPr>
          <w:i/>
        </w:rPr>
        <w:t>Canis</w:t>
      </w:r>
      <w:proofErr w:type="gramEnd"/>
      <w:r>
        <w:rPr>
          <w:i/>
        </w:rPr>
        <w:t xml:space="preserve"> lupus</w:t>
      </w:r>
      <w:r>
        <w:t>) in the State of Colorado, under section 10(j) of the Endangered Species Act of 1973, as amended (Act)</w:t>
      </w:r>
      <w:r w:rsidR="000513AA">
        <w:t xml:space="preserve">. </w:t>
      </w:r>
      <w:r w:rsidR="00644599">
        <w:t xml:space="preserve">The State </w:t>
      </w:r>
      <w:r w:rsidR="00CA02C2">
        <w:t>o</w:t>
      </w:r>
      <w:r w:rsidR="00644599">
        <w:t>f Colorado</w:t>
      </w:r>
      <w:r w:rsidR="00CA02C2">
        <w:t xml:space="preserve"> (Colorado Parks and Wildlife or CPW)</w:t>
      </w:r>
      <w:r w:rsidR="00644599">
        <w:t xml:space="preserve"> </w:t>
      </w:r>
      <w:r w:rsidR="001E4014">
        <w:t>requested the Service establish a</w:t>
      </w:r>
      <w:r w:rsidR="004653F1">
        <w:t>n</w:t>
      </w:r>
      <w:r w:rsidR="00310A35">
        <w:t xml:space="preserve"> </w:t>
      </w:r>
      <w:r w:rsidR="001E4014">
        <w:t xml:space="preserve">NEP in </w:t>
      </w:r>
      <w:r w:rsidR="00F03D24">
        <w:t>conjunction with</w:t>
      </w:r>
      <w:r w:rsidR="001E4014">
        <w:t xml:space="preserve"> their </w:t>
      </w:r>
      <w:r w:rsidR="004653F1">
        <w:t>S</w:t>
      </w:r>
      <w:r w:rsidR="001E4014">
        <w:t>tate-led gray wolf reintroduction</w:t>
      </w:r>
      <w:r w:rsidR="00CA02C2">
        <w:t xml:space="preserve"> effort. </w:t>
      </w:r>
      <w:r>
        <w:t>Establishment of this NEP will provide for allowable</w:t>
      </w:r>
      <w:r w:rsidR="00CB461E">
        <w:t>,</w:t>
      </w:r>
      <w:r>
        <w:t xml:space="preserve"> legal</w:t>
      </w:r>
      <w:r w:rsidR="00CB461E">
        <w:t>,</w:t>
      </w:r>
      <w:r>
        <w:t xml:space="preserve"> purposeful</w:t>
      </w:r>
      <w:r w:rsidR="00CB461E">
        <w:t>,</w:t>
      </w:r>
      <w:r>
        <w:t xml:space="preserve"> and incidental taking of the gray wolf within a defined NEP area</w:t>
      </w:r>
      <w:r w:rsidR="00437C41">
        <w:t xml:space="preserve"> </w:t>
      </w:r>
      <w:r w:rsidRPr="00727BDE" w:rsidR="00727BDE">
        <w:t>while concurrently providing for the conservation of the species.</w:t>
      </w:r>
      <w:r w:rsidR="00267C03">
        <w:t xml:space="preserve"> </w:t>
      </w:r>
      <w:r>
        <w:t>The geographic boundaries of the NEP would include the State of Colorado. The best available data indicate that reintroduction of the gray wolf into Colorado is biologically feasible and will promote the conservation of the species. We are seeking comments on this proposal</w:t>
      </w:r>
      <w:r w:rsidR="00AA5AE8">
        <w:t>. We also seek comments</w:t>
      </w:r>
      <w:r>
        <w:t xml:space="preserve"> </w:t>
      </w:r>
      <w:r w:rsidR="00AA5AE8">
        <w:t xml:space="preserve">on </w:t>
      </w:r>
      <w:r>
        <w:t xml:space="preserve">our </w:t>
      </w:r>
      <w:r w:rsidR="00AA5AE8">
        <w:t xml:space="preserve">associated </w:t>
      </w:r>
      <w:r>
        <w:t xml:space="preserve">environmental impact statement (EIS), prepared pursuant to the National Environmental </w:t>
      </w:r>
      <w:r>
        <w:lastRenderedPageBreak/>
        <w:t xml:space="preserve">Policy Act </w:t>
      </w:r>
      <w:r w:rsidR="00267C03">
        <w:t xml:space="preserve">(NEPA) </w:t>
      </w:r>
      <w:r>
        <w:t>of 1969, as amended, which analyzes the potential environmental impacts associated with the designation of</w:t>
      </w:r>
      <w:r w:rsidR="00AA19D0">
        <w:t xml:space="preserve"> an</w:t>
      </w:r>
      <w:r>
        <w:t xml:space="preserve"> </w:t>
      </w:r>
      <w:r w:rsidR="009E005B">
        <w:t>NEP.</w:t>
      </w:r>
      <w:r>
        <w:t xml:space="preserve"> </w:t>
      </w:r>
    </w:p>
    <w:p w:rsidR="007C6744" w:rsidP="007C6744" w:rsidRDefault="0004726E" w14:paraId="66BE8220" w14:textId="77777777">
      <w:pPr>
        <w:spacing w:after="0" w:line="480" w:lineRule="auto"/>
      </w:pPr>
      <w:r>
        <w:rPr>
          <w:b/>
        </w:rPr>
        <w:t xml:space="preserve">DATES:  </w:t>
      </w:r>
      <w:r>
        <w:t>We will accept comments received or postmarked on or before</w:t>
      </w:r>
      <w:r>
        <w:rPr>
          <w:b/>
        </w:rPr>
        <w:t xml:space="preserve"> </w:t>
      </w:r>
      <w:r>
        <w:t>[</w:t>
      </w:r>
      <w:r w:rsidRPr="00AA19D0">
        <w:t>INSERT DATE 60 DAYS AFTER DATE OF PUBLICATION IN THE FEDERAL REGISTER</w:t>
      </w:r>
      <w:r>
        <w:t xml:space="preserve">]. </w:t>
      </w:r>
      <w:r w:rsidR="00BF5640">
        <w:t xml:space="preserve">Comments submitted electronically using the Federal </w:t>
      </w:r>
      <w:proofErr w:type="spellStart"/>
      <w:r w:rsidR="00BF5640">
        <w:t>eRulemaking</w:t>
      </w:r>
      <w:proofErr w:type="spellEnd"/>
      <w:r w:rsidR="00BF5640">
        <w:t xml:space="preserve"> Portal (see </w:t>
      </w:r>
      <w:r w:rsidRPr="00816980" w:rsidR="00BF5640">
        <w:rPr>
          <w:b/>
          <w:bCs/>
        </w:rPr>
        <w:t>ADDRESSES</w:t>
      </w:r>
      <w:r w:rsidR="00BF5640">
        <w:t>, below) must be received by 11:59 p.m. eastern time on the closing date.</w:t>
      </w:r>
      <w:r>
        <w:t xml:space="preserve"> </w:t>
      </w:r>
    </w:p>
    <w:p w:rsidR="0004726E" w:rsidP="007C6744" w:rsidRDefault="007C6744" w14:paraId="7F824B6E" w14:textId="3592ECF4">
      <w:pPr>
        <w:spacing w:after="0" w:line="480" w:lineRule="auto"/>
        <w:ind w:firstLine="720"/>
      </w:pPr>
      <w:r w:rsidRPr="44DD5310">
        <w:rPr>
          <w:rFonts w:eastAsia="Times New Roman"/>
          <w:b/>
          <w:i/>
        </w:rPr>
        <w:t>Information Collection Requirements:</w:t>
      </w:r>
      <w:r w:rsidRPr="44DD5310">
        <w:rPr>
          <w:rFonts w:eastAsia="Times New Roman"/>
        </w:rPr>
        <w:t xml:space="preserve"> If you wish to comment on the information collection requirements in this proposed rule, please note that the Office of Management and Budget (OMB) is required to </w:t>
      </w:r>
      <w:proofErr w:type="gramStart"/>
      <w:r w:rsidRPr="44DD5310">
        <w:rPr>
          <w:rFonts w:eastAsia="Times New Roman"/>
        </w:rPr>
        <w:t>make a decision</w:t>
      </w:r>
      <w:proofErr w:type="gramEnd"/>
      <w:r w:rsidRPr="44DD5310">
        <w:rPr>
          <w:rFonts w:eastAsia="Times New Roman"/>
        </w:rPr>
        <w:t xml:space="preserve"> concerning the collection of information contained in this proposed rule between 30 and 60 days after publication of this proposed rule in the </w:t>
      </w:r>
      <w:r w:rsidRPr="44DD5310">
        <w:rPr>
          <w:rFonts w:eastAsia="Times New Roman"/>
          <w:i/>
        </w:rPr>
        <w:t>Federal Register</w:t>
      </w:r>
      <w:r w:rsidRPr="44DD5310">
        <w:rPr>
          <w:rFonts w:eastAsia="Times New Roman"/>
        </w:rPr>
        <w:t xml:space="preserve">. Therefore, comments should be submitted to the Service Information Collection Clearance Officer, U.S. Fish and Wildlife Service, (see “Information Collection” section below under </w:t>
      </w:r>
      <w:r w:rsidRPr="44DD5310">
        <w:rPr>
          <w:rFonts w:eastAsia="Times New Roman"/>
          <w:b/>
        </w:rPr>
        <w:t>ADDRESSES</w:t>
      </w:r>
      <w:r w:rsidRPr="44DD5310">
        <w:rPr>
          <w:rFonts w:eastAsia="Times New Roman"/>
        </w:rPr>
        <w:t xml:space="preserve">) by [INSERT DATE 60 DAYS AFTER DATE OF PUBLICATION IN THE </w:t>
      </w:r>
      <w:r w:rsidRPr="44DD5310">
        <w:rPr>
          <w:rFonts w:eastAsia="Times New Roman"/>
          <w:i/>
        </w:rPr>
        <w:t>FEDERAL REGISTER</w:t>
      </w:r>
      <w:r w:rsidRPr="44DD5310">
        <w:rPr>
          <w:rFonts w:eastAsia="Times New Roman"/>
        </w:rPr>
        <w:t>].</w:t>
      </w:r>
      <w:r w:rsidR="0004726E">
        <w:t xml:space="preserve"> </w:t>
      </w:r>
    </w:p>
    <w:p w:rsidR="0004726E" w:rsidP="008C4F67" w:rsidRDefault="0004726E" w14:paraId="4494AC41" w14:textId="06339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pPr>
      <w:r>
        <w:rPr>
          <w:b/>
        </w:rPr>
        <w:t xml:space="preserve">ADDRESSES:  </w:t>
      </w:r>
      <w:r>
        <w:t>You may submit comments by one of the following methods:</w:t>
      </w:r>
    </w:p>
    <w:p w:rsidR="00E129FC" w:rsidP="008C4F67" w:rsidRDefault="00BB7264" w14:paraId="3C8C8DA0" w14:textId="77777777">
      <w:pPr>
        <w:spacing w:after="0" w:line="480" w:lineRule="auto"/>
        <w:ind w:firstLine="720"/>
      </w:pPr>
      <w:r>
        <w:t xml:space="preserve">(1) </w:t>
      </w:r>
      <w:r>
        <w:rPr>
          <w:i/>
        </w:rPr>
        <w:t>Electronically</w:t>
      </w:r>
      <w:r>
        <w:t xml:space="preserve">: Go to the Federal </w:t>
      </w:r>
      <w:proofErr w:type="spellStart"/>
      <w:r>
        <w:t>eRulemaking</w:t>
      </w:r>
      <w:proofErr w:type="spellEnd"/>
      <w:r>
        <w:t xml:space="preserve"> Portal:</w:t>
      </w:r>
      <w:r w:rsidR="00356B92">
        <w:t xml:space="preserve"> </w:t>
      </w:r>
      <w:r>
        <w:rPr>
          <w:i/>
        </w:rPr>
        <w:t>https://www.regulations.gov</w:t>
      </w:r>
      <w:r>
        <w:t xml:space="preserve">. In the Search box, </w:t>
      </w:r>
      <w:r>
        <w:rPr>
          <w:rStyle w:val="normaltextrun"/>
          <w:color w:val="000000"/>
          <w:bdr w:val="none" w:color="auto" w:sz="0" w:space="0" w:frame="1"/>
        </w:rPr>
        <w:t xml:space="preserve">enter </w:t>
      </w:r>
      <w:r w:rsidRPr="00872489">
        <w:rPr>
          <w:rFonts w:eastAsia="Times New Roman"/>
        </w:rPr>
        <w:t>FWS-R</w:t>
      </w:r>
      <w:r w:rsidR="00356B92">
        <w:rPr>
          <w:rFonts w:eastAsia="Times New Roman"/>
        </w:rPr>
        <w:t>6</w:t>
      </w:r>
      <w:r w:rsidRPr="00872489">
        <w:rPr>
          <w:rFonts w:eastAsia="Times New Roman"/>
        </w:rPr>
        <w:t>-ES-20</w:t>
      </w:r>
      <w:r w:rsidR="00356B92">
        <w:rPr>
          <w:rFonts w:eastAsia="Times New Roman"/>
        </w:rPr>
        <w:t>22</w:t>
      </w:r>
      <w:r w:rsidRPr="00872489">
        <w:rPr>
          <w:rFonts w:eastAsia="Times New Roman"/>
        </w:rPr>
        <w:t>-</w:t>
      </w:r>
      <w:r w:rsidR="00356B92">
        <w:rPr>
          <w:rFonts w:eastAsia="Times New Roman"/>
        </w:rPr>
        <w:t>0100</w:t>
      </w:r>
      <w:r>
        <w:rPr>
          <w:rStyle w:val="normaltextrun"/>
          <w:color w:val="000000"/>
          <w:bdr w:val="none" w:color="auto" w:sz="0" w:space="0" w:frame="1"/>
        </w:rPr>
        <w:t>, which is the docket number for this rulemaking. Then, click on the Search button. On the resulting page, in the panel on the left side of the screen, under the Document Type heading, check the Proposed Rule box to locate this document. You may submit a comment by clicking on “Comment.”</w:t>
      </w:r>
    </w:p>
    <w:p w:rsidR="00E129FC" w:rsidP="008C4F67" w:rsidRDefault="00E129FC" w14:paraId="4DADA4CC" w14:textId="684CA8A7">
      <w:pPr>
        <w:spacing w:after="0" w:line="480" w:lineRule="auto"/>
      </w:pPr>
      <w:r>
        <w:lastRenderedPageBreak/>
        <w:tab/>
      </w:r>
      <w:r>
        <w:t xml:space="preserve">(2) </w:t>
      </w:r>
      <w:r>
        <w:rPr>
          <w:i/>
          <w:iCs/>
        </w:rPr>
        <w:t>By hard copy</w:t>
      </w:r>
      <w:r>
        <w:t xml:space="preserve">: Submit by U.S. mail to: Public Comments Processing, Attn: </w:t>
      </w:r>
      <w:r w:rsidRPr="00E129FC">
        <w:t>FWS-R</w:t>
      </w:r>
      <w:r>
        <w:t>6</w:t>
      </w:r>
      <w:r w:rsidRPr="00E129FC">
        <w:t>-ES-20</w:t>
      </w:r>
      <w:r>
        <w:t>22</w:t>
      </w:r>
      <w:r w:rsidRPr="00E129FC">
        <w:t>-</w:t>
      </w:r>
      <w:r>
        <w:t>0100</w:t>
      </w:r>
      <w:r w:rsidRPr="00E129FC">
        <w:t>, U</w:t>
      </w:r>
      <w:r>
        <w:t xml:space="preserve">.S. Fish and Wildlife Service, MS: </w:t>
      </w:r>
      <w:proofErr w:type="spellStart"/>
      <w:r>
        <w:t>PRB</w:t>
      </w:r>
      <w:proofErr w:type="spellEnd"/>
      <w:r>
        <w:t>/3W, 5275 Leesburg Pike, Falls Church, VA 22041–3803.</w:t>
      </w:r>
    </w:p>
    <w:p w:rsidR="004D42A6" w:rsidP="008C4F67" w:rsidRDefault="004D42A6" w14:paraId="23BD2E4D" w14:textId="77777777">
      <w:pPr>
        <w:spacing w:after="0" w:line="480" w:lineRule="auto"/>
      </w:pPr>
      <w:r>
        <w:tab/>
      </w:r>
      <w:r>
        <w:t xml:space="preserve">We request that you send comments only by the methods described above. We will post all comments on </w:t>
      </w:r>
      <w:r>
        <w:rPr>
          <w:i/>
        </w:rPr>
        <w:t>https://www.regulations.gov</w:t>
      </w:r>
      <w:r>
        <w:t xml:space="preserve">. This generally means that we will post any personal information you provide us (see </w:t>
      </w:r>
      <w:r>
        <w:rPr>
          <w:b/>
        </w:rPr>
        <w:t>Information Requested</w:t>
      </w:r>
      <w:r>
        <w:t>, below, for more information).</w:t>
      </w:r>
    </w:p>
    <w:p w:rsidRPr="00C0162E" w:rsidR="007C6744" w:rsidP="007C6744" w:rsidRDefault="0004726E" w14:paraId="3425A6D2" w14:textId="77777777">
      <w:pPr>
        <w:spacing w:after="0" w:line="480" w:lineRule="auto"/>
        <w:rPr>
          <w:rFonts w:eastAsia="Times New Roman"/>
        </w:rPr>
      </w:pPr>
      <w:r>
        <w:rPr>
          <w:i/>
        </w:rPr>
        <w:tab/>
      </w:r>
      <w:r w:rsidR="00490715">
        <w:rPr>
          <w:i/>
        </w:rPr>
        <w:t>Availability of supporting materials:</w:t>
      </w:r>
      <w:r w:rsidR="00490715">
        <w:rPr>
          <w:rFonts w:eastAsia="Calibri"/>
        </w:rPr>
        <w:t xml:space="preserve"> </w:t>
      </w:r>
      <w:r>
        <w:t>This proposed rule</w:t>
      </w:r>
      <w:r w:rsidR="0050005F">
        <w:t xml:space="preserve"> and the EIS</w:t>
      </w:r>
      <w:r>
        <w:t xml:space="preserve"> is available on </w:t>
      </w:r>
      <w:r>
        <w:rPr>
          <w:i/>
        </w:rPr>
        <w:t>http</w:t>
      </w:r>
      <w:r w:rsidR="004F6EF5">
        <w:rPr>
          <w:i/>
        </w:rPr>
        <w:t>s</w:t>
      </w:r>
      <w:r>
        <w:rPr>
          <w:i/>
        </w:rPr>
        <w:t xml:space="preserve">://www.regulations.gov </w:t>
      </w:r>
      <w:r w:rsidR="00741E90">
        <w:t>at</w:t>
      </w:r>
      <w:r>
        <w:t xml:space="preserve"> Docket No. FWS</w:t>
      </w:r>
      <w:r w:rsidR="00490715">
        <w:t>-</w:t>
      </w:r>
      <w:r>
        <w:t>R6</w:t>
      </w:r>
      <w:r w:rsidR="00490715">
        <w:t>-</w:t>
      </w:r>
      <w:r>
        <w:t>ES</w:t>
      </w:r>
      <w:r w:rsidR="00490715">
        <w:t>-</w:t>
      </w:r>
      <w:r>
        <w:t>2022</w:t>
      </w:r>
      <w:r w:rsidR="00490715">
        <w:t>-</w:t>
      </w:r>
      <w:r>
        <w:t>0100</w:t>
      </w:r>
      <w:r w:rsidR="00706251">
        <w:t xml:space="preserve"> and on the Service’s website at </w:t>
      </w:r>
      <w:r w:rsidRPr="007A1B26" w:rsidR="007A1B26">
        <w:rPr>
          <w:i/>
          <w:iCs/>
        </w:rPr>
        <w:t>https://www.fws.gov/coloradowolf</w:t>
      </w:r>
      <w:r>
        <w:t>.</w:t>
      </w:r>
      <w:r w:rsidR="0050005F">
        <w:t xml:space="preserve"> We will </w:t>
      </w:r>
      <w:r w:rsidR="00765FEB">
        <w:t xml:space="preserve">also </w:t>
      </w:r>
      <w:r w:rsidR="0050005F">
        <w:t>post i</w:t>
      </w:r>
      <w:r>
        <w:t xml:space="preserve">nformation regarding public meetings </w:t>
      </w:r>
      <w:r w:rsidR="00193912">
        <w:t xml:space="preserve">at this </w:t>
      </w:r>
      <w:r w:rsidR="00765FEB">
        <w:t>website</w:t>
      </w:r>
      <w:r w:rsidR="0097405E">
        <w:t xml:space="preserve">. </w:t>
      </w:r>
      <w:r w:rsidR="004E3674">
        <w:t>Hardcopies of the documents are</w:t>
      </w:r>
      <w:r>
        <w:t xml:space="preserve"> also available for public inspection at</w:t>
      </w:r>
      <w:r w:rsidR="00ED14AF">
        <w:t xml:space="preserve"> the address shown in </w:t>
      </w:r>
      <w:r w:rsidR="00ED14AF">
        <w:rPr>
          <w:b/>
          <w:bCs/>
        </w:rPr>
        <w:t>FOR FURTHER INFORMATION CONTACT</w:t>
      </w:r>
      <w:r w:rsidR="00ED14AF">
        <w:t>.</w:t>
      </w:r>
      <w:bookmarkStart w:name="_Hlk112671338" w:id="0"/>
      <w:r w:rsidR="00ED14AF">
        <w:t xml:space="preserve"> </w:t>
      </w:r>
      <w:r w:rsidR="004A76F2">
        <w:rPr>
          <w:color w:val="000000"/>
          <w:bdr w:val="none" w:color="auto" w:sz="0" w:space="0" w:frame="1"/>
          <w:shd w:val="clear" w:color="auto" w:fill="FFFFFF"/>
        </w:rPr>
        <w:t>Additional supporting information that we developed for this proposed rule will be available on the Service’s website, at </w:t>
      </w:r>
      <w:r w:rsidR="004A76F2">
        <w:rPr>
          <w:i/>
          <w:iCs/>
          <w:color w:val="000000"/>
          <w:bdr w:val="none" w:color="auto" w:sz="0" w:space="0" w:frame="1"/>
          <w:shd w:val="clear" w:color="auto" w:fill="FFFFFF"/>
        </w:rPr>
        <w:t>https://www.regulations.gov, </w:t>
      </w:r>
      <w:r w:rsidR="004A76F2">
        <w:rPr>
          <w:color w:val="000000"/>
          <w:bdr w:val="none" w:color="auto" w:sz="0" w:space="0" w:frame="1"/>
          <w:shd w:val="clear" w:color="auto" w:fill="FFFFFF"/>
        </w:rPr>
        <w:t>or both.</w:t>
      </w:r>
    </w:p>
    <w:p w:rsidR="0004726E" w:rsidP="007C6744" w:rsidRDefault="007C6744" w14:paraId="2D8E1082" w14:textId="237D9112">
      <w:pPr>
        <w:spacing w:after="0" w:line="480" w:lineRule="auto"/>
        <w:ind w:firstLine="720"/>
      </w:pPr>
      <w:r w:rsidRPr="44DD5310">
        <w:rPr>
          <w:rFonts w:eastAsia="Times New Roman"/>
          <w:b/>
          <w:i/>
        </w:rPr>
        <w:t>Information Collection Requirements:</w:t>
      </w:r>
      <w:r w:rsidRPr="44DD5310">
        <w:rPr>
          <w:rFonts w:eastAsia="Times New Roman"/>
        </w:rPr>
        <w:t xml:space="preserve"> Send your comments on the information collection request to the Service Information Collection Clearance Officer, U.S. Fish and Wildlife Service, by email to Info_Coll@fws.gov; or by mail to 5275 Leesburg Pike, MS: </w:t>
      </w:r>
      <w:proofErr w:type="spellStart"/>
      <w:r w:rsidRPr="44DD5310">
        <w:rPr>
          <w:rFonts w:eastAsia="Times New Roman"/>
        </w:rPr>
        <w:t>PRB</w:t>
      </w:r>
      <w:proofErr w:type="spellEnd"/>
      <w:r w:rsidRPr="44DD5310">
        <w:rPr>
          <w:rFonts w:eastAsia="Times New Roman"/>
        </w:rPr>
        <w:t xml:space="preserve"> (JAO/3W), Falls Church, VA 22041–3803. Please reference </w:t>
      </w:r>
      <w:r>
        <w:rPr>
          <w:rFonts w:eastAsia="Times New Roman"/>
        </w:rPr>
        <w:t>“</w:t>
      </w:r>
      <w:r w:rsidRPr="44DD5310">
        <w:rPr>
          <w:rFonts w:eastAsia="Times New Roman"/>
        </w:rPr>
        <w:t>OMB Control Number 1018-</w:t>
      </w:r>
      <w:r>
        <w:rPr>
          <w:rFonts w:eastAsia="Times New Roman"/>
        </w:rPr>
        <w:t>Gray Wolf”</w:t>
      </w:r>
      <w:r w:rsidRPr="44DD5310">
        <w:rPr>
          <w:rFonts w:eastAsia="Times New Roman"/>
        </w:rPr>
        <w:t xml:space="preserve"> in the subject line of your comments.</w:t>
      </w:r>
    </w:p>
    <w:bookmarkEnd w:id="0"/>
    <w:p w:rsidR="0004726E" w:rsidP="008C4F67" w:rsidRDefault="0004726E" w14:paraId="3E1C109C" w14:textId="3D22993C">
      <w:pPr>
        <w:spacing w:after="0" w:line="480" w:lineRule="auto"/>
      </w:pPr>
      <w:r w:rsidRPr="7FB9D66E">
        <w:rPr>
          <w:b/>
          <w:bCs/>
        </w:rPr>
        <w:t>FOR FURTHER INFORMATION CONTACT:</w:t>
      </w:r>
      <w:r>
        <w:t xml:space="preserve">  Nicole Alt,</w:t>
      </w:r>
      <w:r w:rsidR="002F2B20">
        <w:t xml:space="preserve"> Field Supervisor,</w:t>
      </w:r>
      <w:r>
        <w:t xml:space="preserve"> U.S. Fish and Wildlife Service, Colorado Ecological Services Field Office, 134 Union Boulevard, Suite 670, Lakewood, CO 8022</w:t>
      </w:r>
      <w:r w:rsidR="47C230E2">
        <w:t>8</w:t>
      </w:r>
      <w:r w:rsidR="002F2B20">
        <w:t>;</w:t>
      </w:r>
      <w:r>
        <w:t xml:space="preserve"> telephone 303</w:t>
      </w:r>
      <w:r w:rsidR="003D5EA8">
        <w:t>–</w:t>
      </w:r>
      <w:r>
        <w:t>236</w:t>
      </w:r>
      <w:r w:rsidR="003D5EA8">
        <w:t>–</w:t>
      </w:r>
      <w:r>
        <w:t>4</w:t>
      </w:r>
      <w:r w:rsidR="02593691">
        <w:t>773</w:t>
      </w:r>
      <w:r>
        <w:t xml:space="preserve">. </w:t>
      </w:r>
      <w:r w:rsidR="00396A52">
        <w:t xml:space="preserve">Individuals in the United States who are deaf, deafblind, hard of hearing, or have a speech disability may </w:t>
      </w:r>
      <w:r w:rsidR="00396A52">
        <w:lastRenderedPageBreak/>
        <w:t xml:space="preserve">dial 711 (TTY, </w:t>
      </w:r>
      <w:proofErr w:type="spellStart"/>
      <w:r w:rsidR="00396A52">
        <w:t>TDD</w:t>
      </w:r>
      <w:proofErr w:type="spellEnd"/>
      <w:r w:rsidR="00396A52">
        <w:t xml:space="preserve">, or </w:t>
      </w:r>
      <w:proofErr w:type="spellStart"/>
      <w:r w:rsidR="00396A52">
        <w:t>TeleBraille</w:t>
      </w:r>
      <w:proofErr w:type="spellEnd"/>
      <w:r w:rsidR="00396A52">
        <w:t>) to access telecommunications relay services.</w:t>
      </w:r>
      <w:r w:rsidR="00B05600">
        <w:t xml:space="preserve"> </w:t>
      </w:r>
      <w:r w:rsidR="00396A52">
        <w:t>Individuals outside the United States should use the relay services offered within their country to make international calls to the point-of-contact in the United States.</w:t>
      </w:r>
    </w:p>
    <w:p w:rsidR="0004726E" w:rsidP="008C4F67" w:rsidRDefault="0004726E" w14:paraId="55B61227" w14:textId="77777777">
      <w:pPr>
        <w:spacing w:after="0" w:line="480" w:lineRule="auto"/>
      </w:pPr>
      <w:r>
        <w:rPr>
          <w:b/>
        </w:rPr>
        <w:t>SUPPLEMENTARY INFORMATION:</w:t>
      </w:r>
    </w:p>
    <w:p w:rsidR="0004726E" w:rsidP="008C4F67" w:rsidRDefault="008D3FD8" w14:paraId="44E34812" w14:textId="1C7207F0">
      <w:pPr>
        <w:spacing w:after="0" w:line="480" w:lineRule="auto"/>
      </w:pPr>
      <w:r>
        <w:rPr>
          <w:b/>
        </w:rPr>
        <w:t>Information Requested</w:t>
      </w:r>
    </w:p>
    <w:p w:rsidR="0004726E" w:rsidP="003B792A" w:rsidRDefault="009345D8" w14:paraId="5952BCD7" w14:textId="18B8DCCE">
      <w:pPr>
        <w:widowControl w:val="0"/>
        <w:tabs>
          <w:tab w:val="left" w:pos="720"/>
        </w:tabs>
        <w:spacing w:after="0" w:line="480" w:lineRule="auto"/>
        <w:ind w:right="144" w:firstLine="720"/>
        <w:contextualSpacing/>
      </w:pPr>
      <w:r>
        <w:t xml:space="preserve">We intend that any final action resulting from this proposed rule will be based on the best scientific and commercial data available and be as accurate and as effective as possible. Therefore, we request comments or information from other governmental agencies, Native American Tribes, the scientific community, industry, or any other interested parties concerning this proposed rule. </w:t>
      </w:r>
    </w:p>
    <w:p w:rsidR="003B792A" w:rsidP="003B792A" w:rsidRDefault="00C1439E" w14:paraId="7E48223A" w14:textId="77777777">
      <w:pPr>
        <w:spacing w:after="0" w:line="480" w:lineRule="auto"/>
        <w:ind w:firstLine="720"/>
        <w:contextualSpacing/>
      </w:pPr>
      <w:r>
        <w:t>We particularly seek comments concerning:</w:t>
      </w:r>
    </w:p>
    <w:p w:rsidR="00C1439E" w:rsidP="005C1470" w:rsidRDefault="00C1439E" w14:paraId="0A1D1133" w14:textId="6F031CC2">
      <w:pPr>
        <w:pStyle w:val="ListParagraph"/>
        <w:numPr>
          <w:ilvl w:val="0"/>
          <w:numId w:val="15"/>
        </w:numPr>
        <w:spacing w:after="0" w:line="480" w:lineRule="auto"/>
        <w:ind w:left="1080"/>
      </w:pPr>
      <w:r>
        <w:t xml:space="preserve">The proposed geographic boundary of the </w:t>
      </w:r>
      <w:proofErr w:type="gramStart"/>
      <w:r>
        <w:t>NEP;</w:t>
      </w:r>
      <w:proofErr w:type="gramEnd"/>
    </w:p>
    <w:p w:rsidR="00C1439E" w:rsidP="001D2488" w:rsidRDefault="00BA7DEF" w14:paraId="0B730DF4" w14:textId="4081D9C1">
      <w:pPr>
        <w:numPr>
          <w:ilvl w:val="0"/>
          <w:numId w:val="15"/>
        </w:numPr>
        <w:spacing w:after="0" w:line="480" w:lineRule="auto"/>
        <w:ind w:left="1080"/>
        <w:contextualSpacing/>
      </w:pPr>
      <w:r>
        <w:t xml:space="preserve"> </w:t>
      </w:r>
      <w:r w:rsidR="00C1439E">
        <w:t xml:space="preserve">Information pertaining to </w:t>
      </w:r>
      <w:r w:rsidR="00116204">
        <w:t xml:space="preserve">the conservation status of </w:t>
      </w:r>
      <w:r w:rsidR="003E3112">
        <w:t>gray wolves</w:t>
      </w:r>
      <w:r w:rsidR="00C1439E">
        <w:t xml:space="preserve"> a</w:t>
      </w:r>
      <w:r w:rsidR="00AE3BE8">
        <w:t xml:space="preserve">nd how </w:t>
      </w:r>
      <w:r w:rsidR="00C1439E">
        <w:t xml:space="preserve">it relates to the proposed reintroduction </w:t>
      </w:r>
      <w:r w:rsidR="00AE3BE8">
        <w:t xml:space="preserve">and rulemaking </w:t>
      </w:r>
      <w:proofErr w:type="gramStart"/>
      <w:r w:rsidR="00C1439E">
        <w:t>effort</w:t>
      </w:r>
      <w:r w:rsidR="00AE3BE8">
        <w:t>s</w:t>
      </w:r>
      <w:r w:rsidR="00C1439E">
        <w:t>;</w:t>
      </w:r>
      <w:proofErr w:type="gramEnd"/>
      <w:r w:rsidR="00376921">
        <w:t xml:space="preserve"> </w:t>
      </w:r>
    </w:p>
    <w:p w:rsidR="007E3354" w:rsidRDefault="00C1439E" w14:paraId="29A205D9" w14:textId="77777777">
      <w:pPr>
        <w:numPr>
          <w:ilvl w:val="0"/>
          <w:numId w:val="15"/>
        </w:numPr>
        <w:spacing w:after="0" w:line="480" w:lineRule="auto"/>
        <w:ind w:left="1080"/>
      </w:pPr>
      <w:r>
        <w:t>The adequacy of the proposed regulations for the NEP</w:t>
      </w:r>
      <w:r w:rsidR="007E3354">
        <w:t xml:space="preserve">; and </w:t>
      </w:r>
    </w:p>
    <w:p w:rsidR="00E773F0" w:rsidRDefault="007E3354" w14:paraId="0E351504" w14:textId="508B8A05">
      <w:pPr>
        <w:numPr>
          <w:ilvl w:val="0"/>
          <w:numId w:val="15"/>
        </w:numPr>
        <w:spacing w:after="0" w:line="480" w:lineRule="auto"/>
        <w:ind w:left="1080"/>
      </w:pPr>
      <w:r w:rsidRPr="007E3354">
        <w:rPr>
          <w:color w:val="000000"/>
          <w:szCs w:val="24"/>
        </w:rPr>
        <w:t>Management flexibilities that could be added to the final rule to address expanding gray wolf populations.</w:t>
      </w:r>
      <w:r w:rsidR="00C1439E">
        <w:t xml:space="preserve">  </w:t>
      </w:r>
    </w:p>
    <w:p w:rsidR="00E773F0" w:rsidP="00E773F0" w:rsidRDefault="00E773F0" w14:paraId="2E49216C" w14:textId="483E043B">
      <w:pPr>
        <w:spacing w:after="0" w:line="480" w:lineRule="auto"/>
        <w:ind w:firstLine="720"/>
      </w:pPr>
      <w:r>
        <w:t>Please include sufficient information with your submission (such as scientific journal articles or other publications) to allow us to verify any scientific or commercial information you include.</w:t>
      </w:r>
    </w:p>
    <w:p w:rsidR="00CD1669" w:rsidP="00E773F0" w:rsidRDefault="00CD1669" w14:paraId="30B7CC99" w14:textId="1630DE41">
      <w:pPr>
        <w:spacing w:after="0" w:line="480" w:lineRule="auto"/>
        <w:ind w:firstLine="720"/>
      </w:pPr>
      <w:r>
        <w:t>Please note that submissions merely stating support for, or opposition to, the action under consideration without providing supporting information, although noted, do not provide substantial information necessary to support a determination.</w:t>
      </w:r>
    </w:p>
    <w:p w:rsidR="00112E6D" w:rsidP="00E773F0" w:rsidRDefault="00112E6D" w14:paraId="63BA4424" w14:textId="7BD50845">
      <w:pPr>
        <w:spacing w:after="0" w:line="480" w:lineRule="auto"/>
        <w:ind w:firstLine="720"/>
      </w:pPr>
      <w:r>
        <w:lastRenderedPageBreak/>
        <w:t xml:space="preserve">You may submit your comments and materials concerning this proposed rule by one of the methods listed in </w:t>
      </w:r>
      <w:r>
        <w:rPr>
          <w:b/>
        </w:rPr>
        <w:t>ADDRESSES</w:t>
      </w:r>
      <w:r>
        <w:t xml:space="preserve">. We request that you send comments only by the methods described in </w:t>
      </w:r>
      <w:r>
        <w:rPr>
          <w:b/>
        </w:rPr>
        <w:t>ADDRESSES</w:t>
      </w:r>
      <w:r>
        <w:t>.</w:t>
      </w:r>
    </w:p>
    <w:p w:rsidR="000A7D0D" w:rsidP="00B50DA8" w:rsidRDefault="000A7D0D" w14:paraId="54DA01A1" w14:textId="77777777">
      <w:pPr>
        <w:spacing w:after="0" w:line="480" w:lineRule="auto"/>
        <w:ind w:firstLine="720"/>
        <w:contextualSpacing/>
      </w:pPr>
      <w:r>
        <w:t xml:space="preserve">If you submit information via </w:t>
      </w:r>
      <w:r>
        <w:rPr>
          <w:i/>
          <w:iCs/>
        </w:rPr>
        <w:t>https://www.regulations.gov</w:t>
      </w:r>
      <w:r>
        <w:t xml:space="preserve">, your entire submission—including any personal identifying information—will be posted on the website. If your submission is made via a hardcopy that includes personal identifying information, you may request at the top of your document that we withhold this information from public review. However, we cannot guarantee that we will be able to do so. We will post all hardcopy submissions on </w:t>
      </w:r>
      <w:r>
        <w:rPr>
          <w:i/>
          <w:iCs/>
        </w:rPr>
        <w:t>https://www.regulations.gov</w:t>
      </w:r>
      <w:r>
        <w:t xml:space="preserve">. </w:t>
      </w:r>
    </w:p>
    <w:p w:rsidRPr="00A52715" w:rsidR="00E26EA6" w:rsidP="008C4F67" w:rsidRDefault="000A7D0D" w14:paraId="4855E34D" w14:textId="56C77D29">
      <w:pPr>
        <w:spacing w:after="0" w:line="480" w:lineRule="auto"/>
        <w:contextualSpacing/>
      </w:pPr>
      <w:r>
        <w:rPr>
          <w:color w:val="FF0000"/>
        </w:rPr>
        <w:tab/>
      </w:r>
      <w:r>
        <w:t xml:space="preserve">Comments and materials we receive, as well as supporting documentation we used in preparing this proposed rule, will be available for public inspection on </w:t>
      </w:r>
      <w:r>
        <w:rPr>
          <w:i/>
        </w:rPr>
        <w:t>https://www.regulations.gov</w:t>
      </w:r>
      <w:r>
        <w:t>.</w:t>
      </w:r>
      <w:r w:rsidR="00DE69DB">
        <w:t xml:space="preserve"> Because we will consider all comments and information we receive during the comment period, our final determinations may differ from this proposal.</w:t>
      </w:r>
    </w:p>
    <w:p w:rsidR="0004726E" w:rsidP="7FB9D66E" w:rsidRDefault="0004726E" w14:paraId="0AC2E9B9" w14:textId="389507B8">
      <w:pPr>
        <w:spacing w:after="0" w:line="480" w:lineRule="auto"/>
        <w:rPr>
          <w:b/>
          <w:bCs/>
        </w:rPr>
      </w:pPr>
      <w:r w:rsidRPr="7FB9D66E">
        <w:rPr>
          <w:b/>
          <w:bCs/>
        </w:rPr>
        <w:t>Peer Review</w:t>
      </w:r>
    </w:p>
    <w:p w:rsidR="0004726E" w:rsidP="008C4F67" w:rsidRDefault="0004726E" w14:paraId="728D1D72" w14:textId="570EDE30">
      <w:pPr>
        <w:tabs>
          <w:tab w:val="left" w:pos="720"/>
        </w:tabs>
        <w:spacing w:after="0" w:line="480" w:lineRule="auto"/>
      </w:pPr>
      <w:r>
        <w:tab/>
      </w:r>
      <w:r>
        <w:t>In accordance with our Interagency Cooperative Policy for Peer Review in Endangered Species Act Activities, which was published on July 1, 1994 (59 FR 34270), and the internal memorandum clarifying the Service’s interpretation and implementation of that policy (</w:t>
      </w:r>
      <w:r w:rsidR="001D2FB4">
        <w:t>Service</w:t>
      </w:r>
      <w:r>
        <w:t xml:space="preserve"> </w:t>
      </w:r>
      <w:r w:rsidRPr="000B79C4">
        <w:t xml:space="preserve">in </w:t>
      </w:r>
      <w:proofErr w:type="spellStart"/>
      <w:r w:rsidRPr="000B79C4">
        <w:t>litt</w:t>
      </w:r>
      <w:proofErr w:type="spellEnd"/>
      <w:r w:rsidRPr="000B79C4">
        <w:t>.</w:t>
      </w:r>
      <w:r>
        <w:t xml:space="preserve"> 2016), we will seek the expert opinion of at least three appropriate independent specialists regarding scientific data and interpretations contained in this proposed rule. We will send copies of this proposed rule to the peer reviewers immediately following publication in the </w:t>
      </w:r>
      <w:r w:rsidRPr="000B79C4">
        <w:rPr>
          <w:i/>
        </w:rPr>
        <w:t>Federal Register</w:t>
      </w:r>
      <w:r>
        <w:t xml:space="preserve">. The purpose of such review is </w:t>
      </w:r>
      <w:r>
        <w:lastRenderedPageBreak/>
        <w:t>to ensure that our decisions are based on scientifically sound data, assumptions, and analysis. Accordingly, the final decision may differ from this proposal.</w:t>
      </w:r>
    </w:p>
    <w:p w:rsidR="00F02AE1" w:rsidP="008C4F67" w:rsidRDefault="005B742E" w14:paraId="139F095F" w14:textId="32828F85">
      <w:pPr>
        <w:spacing w:after="0" w:line="480" w:lineRule="auto"/>
        <w:rPr>
          <w:b/>
        </w:rPr>
      </w:pPr>
      <w:r>
        <w:rPr>
          <w:b/>
        </w:rPr>
        <w:t>Previous Federal Actions</w:t>
      </w:r>
    </w:p>
    <w:p w:rsidR="00FB2ECA" w:rsidP="008C4F67" w:rsidRDefault="0012657F" w14:paraId="5404ECA5" w14:textId="68AC6839">
      <w:pPr>
        <w:spacing w:after="0" w:line="480" w:lineRule="auto"/>
        <w:rPr>
          <w:bCs/>
        </w:rPr>
      </w:pPr>
      <w:r>
        <w:rPr>
          <w:b/>
        </w:rPr>
        <w:tab/>
      </w:r>
      <w:r w:rsidR="00DC732A">
        <w:rPr>
          <w:bCs/>
        </w:rPr>
        <w:t>Our</w:t>
      </w:r>
      <w:r w:rsidR="00030C11">
        <w:rPr>
          <w:bCs/>
        </w:rPr>
        <w:t xml:space="preserve"> November </w:t>
      </w:r>
      <w:r w:rsidR="00346F7F">
        <w:rPr>
          <w:bCs/>
        </w:rPr>
        <w:t xml:space="preserve">3, 2020, </w:t>
      </w:r>
      <w:r w:rsidR="008617F8">
        <w:rPr>
          <w:bCs/>
        </w:rPr>
        <w:t xml:space="preserve">final rule to remove the gray </w:t>
      </w:r>
      <w:r w:rsidR="00793521">
        <w:rPr>
          <w:bCs/>
        </w:rPr>
        <w:t>wolf</w:t>
      </w:r>
      <w:r w:rsidR="008617F8">
        <w:rPr>
          <w:bCs/>
        </w:rPr>
        <w:t xml:space="preserve"> from </w:t>
      </w:r>
      <w:r w:rsidR="000230A8">
        <w:rPr>
          <w:bCs/>
        </w:rPr>
        <w:t xml:space="preserve">the Federal </w:t>
      </w:r>
      <w:r w:rsidR="00AC17F1">
        <w:rPr>
          <w:bCs/>
        </w:rPr>
        <w:t>L</w:t>
      </w:r>
      <w:r w:rsidR="000230A8">
        <w:rPr>
          <w:bCs/>
        </w:rPr>
        <w:t xml:space="preserve">ist of </w:t>
      </w:r>
      <w:r w:rsidR="00BA7DEF">
        <w:rPr>
          <w:bCs/>
        </w:rPr>
        <w:t xml:space="preserve">Endangered and </w:t>
      </w:r>
      <w:r w:rsidR="00AC17F1">
        <w:rPr>
          <w:bCs/>
        </w:rPr>
        <w:t>T</w:t>
      </w:r>
      <w:r w:rsidR="000230A8">
        <w:rPr>
          <w:bCs/>
        </w:rPr>
        <w:t xml:space="preserve">hreatened </w:t>
      </w:r>
      <w:r w:rsidR="00AC17F1">
        <w:rPr>
          <w:bCs/>
        </w:rPr>
        <w:t>W</w:t>
      </w:r>
      <w:r w:rsidR="000230A8">
        <w:rPr>
          <w:bCs/>
        </w:rPr>
        <w:t xml:space="preserve">ildlife </w:t>
      </w:r>
      <w:r w:rsidR="00F928B1">
        <w:rPr>
          <w:bCs/>
        </w:rPr>
        <w:t xml:space="preserve">in title 50 of the Code of Federal Regulations at 50 CFR 17.11(h) </w:t>
      </w:r>
      <w:r w:rsidR="000230A8">
        <w:rPr>
          <w:bCs/>
        </w:rPr>
        <w:t xml:space="preserve">provides a full summary </w:t>
      </w:r>
      <w:r w:rsidR="007A1F7B">
        <w:rPr>
          <w:bCs/>
        </w:rPr>
        <w:t>of our previous Federal actions for the species (</w:t>
      </w:r>
      <w:bookmarkStart w:name="_Hlk115195188" w:id="1"/>
      <w:r w:rsidR="00333DF8">
        <w:rPr>
          <w:bCs/>
        </w:rPr>
        <w:t xml:space="preserve">85 FR </w:t>
      </w:r>
      <w:r w:rsidRPr="00333DF8" w:rsidR="00333DF8">
        <w:rPr>
          <w:bCs/>
        </w:rPr>
        <w:t>6977</w:t>
      </w:r>
      <w:r w:rsidR="00BF641C">
        <w:rPr>
          <w:bCs/>
        </w:rPr>
        <w:t>8</w:t>
      </w:r>
      <w:r w:rsidR="003C4BBB">
        <w:rPr>
          <w:bCs/>
        </w:rPr>
        <w:t>).</w:t>
      </w:r>
      <w:bookmarkEnd w:id="1"/>
      <w:r w:rsidR="003C4BBB">
        <w:rPr>
          <w:bCs/>
        </w:rPr>
        <w:t xml:space="preserve"> Please see that </w:t>
      </w:r>
      <w:r w:rsidR="00A82D44">
        <w:rPr>
          <w:bCs/>
        </w:rPr>
        <w:t>final</w:t>
      </w:r>
      <w:r w:rsidR="003C4BBB">
        <w:rPr>
          <w:bCs/>
        </w:rPr>
        <w:t xml:space="preserve"> rule for additional information and detail</w:t>
      </w:r>
      <w:r w:rsidR="00A82D44">
        <w:rPr>
          <w:bCs/>
        </w:rPr>
        <w:t xml:space="preserve"> </w:t>
      </w:r>
      <w:r w:rsidR="00680ED2">
        <w:rPr>
          <w:bCs/>
        </w:rPr>
        <w:t>regarding</w:t>
      </w:r>
      <w:r w:rsidR="00A82D44">
        <w:rPr>
          <w:bCs/>
        </w:rPr>
        <w:t xml:space="preserve"> </w:t>
      </w:r>
      <w:r w:rsidR="00680ED2">
        <w:rPr>
          <w:bCs/>
        </w:rPr>
        <w:t>our</w:t>
      </w:r>
      <w:r w:rsidR="00A82D44">
        <w:rPr>
          <w:bCs/>
        </w:rPr>
        <w:t xml:space="preserve"> previous Federal actions for the gray wolf</w:t>
      </w:r>
      <w:r w:rsidR="003C4BBB">
        <w:rPr>
          <w:bCs/>
        </w:rPr>
        <w:t>.</w:t>
      </w:r>
      <w:r w:rsidR="00FB2ECA">
        <w:rPr>
          <w:bCs/>
        </w:rPr>
        <w:t xml:space="preserve"> </w:t>
      </w:r>
      <w:r w:rsidR="00350269">
        <w:rPr>
          <w:bCs/>
        </w:rPr>
        <w:t>Although</w:t>
      </w:r>
      <w:r w:rsidRPr="00350269" w:rsidR="00350269">
        <w:rPr>
          <w:bCs/>
        </w:rPr>
        <w:t xml:space="preserve"> the action of delisting gray wolves in th</w:t>
      </w:r>
      <w:r w:rsidR="00B63C7D">
        <w:rPr>
          <w:bCs/>
        </w:rPr>
        <w:t>at</w:t>
      </w:r>
      <w:r w:rsidRPr="00350269" w:rsidR="00350269">
        <w:rPr>
          <w:bCs/>
        </w:rPr>
        <w:t xml:space="preserve"> rule was vacated, the regulatory history</w:t>
      </w:r>
      <w:r w:rsidR="00F219BE">
        <w:rPr>
          <w:bCs/>
        </w:rPr>
        <w:t xml:space="preserve"> summary</w:t>
      </w:r>
      <w:r w:rsidRPr="00350269" w:rsidR="00350269">
        <w:rPr>
          <w:bCs/>
        </w:rPr>
        <w:t xml:space="preserve"> on pages </w:t>
      </w:r>
      <w:r w:rsidRPr="00D75A70" w:rsidR="00D75A70">
        <w:rPr>
          <w:bCs/>
        </w:rPr>
        <w:t>69779</w:t>
      </w:r>
      <w:r w:rsidR="00D75A70">
        <w:rPr>
          <w:bCs/>
        </w:rPr>
        <w:t xml:space="preserve"> to </w:t>
      </w:r>
      <w:r w:rsidRPr="00BF55B6" w:rsidR="00BF55B6">
        <w:rPr>
          <w:bCs/>
        </w:rPr>
        <w:t>69784</w:t>
      </w:r>
      <w:r w:rsidRPr="00350269" w:rsidR="00350269">
        <w:rPr>
          <w:bCs/>
        </w:rPr>
        <w:t xml:space="preserve"> presents an accurate account of the </w:t>
      </w:r>
      <w:r w:rsidR="00DC7EDE">
        <w:rPr>
          <w:bCs/>
        </w:rPr>
        <w:t xml:space="preserve">regulatory </w:t>
      </w:r>
      <w:r w:rsidRPr="00350269" w:rsidR="00350269">
        <w:rPr>
          <w:bCs/>
        </w:rPr>
        <w:t xml:space="preserve">history of gray wolves under the </w:t>
      </w:r>
      <w:r w:rsidR="00B63C7D">
        <w:rPr>
          <w:bCs/>
        </w:rPr>
        <w:t>Act</w:t>
      </w:r>
      <w:r w:rsidRPr="00350269" w:rsidR="00350269">
        <w:rPr>
          <w:bCs/>
        </w:rPr>
        <w:t>.</w:t>
      </w:r>
      <w:r w:rsidR="00B63C7D">
        <w:rPr>
          <w:bCs/>
        </w:rPr>
        <w:t xml:space="preserve"> </w:t>
      </w:r>
      <w:r w:rsidR="00FB2ECA">
        <w:rPr>
          <w:bCs/>
        </w:rPr>
        <w:t xml:space="preserve">Below, we summarize </w:t>
      </w:r>
      <w:r w:rsidR="00A82D44">
        <w:rPr>
          <w:bCs/>
        </w:rPr>
        <w:t>the</w:t>
      </w:r>
      <w:r w:rsidR="00FB2ECA">
        <w:rPr>
          <w:bCs/>
        </w:rPr>
        <w:t xml:space="preserve"> previous Federal actions for the </w:t>
      </w:r>
      <w:r w:rsidR="00680ED2">
        <w:rPr>
          <w:bCs/>
        </w:rPr>
        <w:t>species</w:t>
      </w:r>
      <w:r w:rsidR="00FB2ECA">
        <w:rPr>
          <w:bCs/>
        </w:rPr>
        <w:t xml:space="preserve"> that are most relevant to this proposed action</w:t>
      </w:r>
      <w:r w:rsidR="00FB6A3A">
        <w:rPr>
          <w:bCs/>
        </w:rPr>
        <w:t xml:space="preserve"> or </w:t>
      </w:r>
      <w:r w:rsidR="00A21DA8">
        <w:rPr>
          <w:bCs/>
        </w:rPr>
        <w:t xml:space="preserve">were </w:t>
      </w:r>
      <w:r w:rsidR="00FB6A3A">
        <w:rPr>
          <w:bCs/>
        </w:rPr>
        <w:t>completed since</w:t>
      </w:r>
      <w:r w:rsidR="00A82D44">
        <w:rPr>
          <w:bCs/>
        </w:rPr>
        <w:t xml:space="preserve"> the November 3,</w:t>
      </w:r>
      <w:r w:rsidR="00FB6A3A">
        <w:rPr>
          <w:bCs/>
        </w:rPr>
        <w:t xml:space="preserve"> 2020</w:t>
      </w:r>
      <w:r w:rsidR="00F40950">
        <w:rPr>
          <w:bCs/>
        </w:rPr>
        <w:t>,</w:t>
      </w:r>
      <w:r w:rsidR="00A82D44">
        <w:rPr>
          <w:bCs/>
        </w:rPr>
        <w:t xml:space="preserve"> final rule</w:t>
      </w:r>
      <w:r w:rsidR="00FB2ECA">
        <w:rPr>
          <w:bCs/>
        </w:rPr>
        <w:t>.</w:t>
      </w:r>
    </w:p>
    <w:p w:rsidR="00DD7289" w:rsidP="005C1470" w:rsidRDefault="00FB2ECA" w14:paraId="565E03D8" w14:textId="52A1125C">
      <w:pPr>
        <w:spacing w:after="0" w:line="480" w:lineRule="auto"/>
        <w:contextualSpacing/>
      </w:pPr>
      <w:r>
        <w:rPr>
          <w:bCs/>
        </w:rPr>
        <w:tab/>
      </w:r>
      <w:r w:rsidRPr="6663C0D7" w:rsidR="003E759B">
        <w:t xml:space="preserve">The </w:t>
      </w:r>
      <w:r w:rsidR="003E759B">
        <w:t>g</w:t>
      </w:r>
      <w:r w:rsidRPr="005E32A9" w:rsidR="004516F0">
        <w:t>ray wol</w:t>
      </w:r>
      <w:r w:rsidR="003E759B">
        <w:t>f</w:t>
      </w:r>
      <w:r w:rsidRPr="005E32A9" w:rsidR="004516F0">
        <w:t xml:space="preserve"> w</w:t>
      </w:r>
      <w:r w:rsidR="003E759B">
        <w:t>as</w:t>
      </w:r>
      <w:r w:rsidRPr="005E32A9" w:rsidR="004516F0">
        <w:t xml:space="preserve"> originally listed as</w:t>
      </w:r>
      <w:r w:rsidR="004516F0">
        <w:t xml:space="preserve"> </w:t>
      </w:r>
      <w:r w:rsidR="006A368D">
        <w:t>a</w:t>
      </w:r>
      <w:r w:rsidR="004516F0">
        <w:t xml:space="preserve"> </w:t>
      </w:r>
      <w:r w:rsidRPr="005E32A9" w:rsidR="004516F0">
        <w:t>subspecies or as regional populations of subspecies in the lower 48 United</w:t>
      </w:r>
      <w:r w:rsidR="004516F0">
        <w:t xml:space="preserve"> </w:t>
      </w:r>
      <w:r w:rsidRPr="005E32A9" w:rsidR="004516F0">
        <w:t>States and Mexico. Early listings were</w:t>
      </w:r>
      <w:r w:rsidR="004516F0">
        <w:t xml:space="preserve"> </w:t>
      </w:r>
      <w:r w:rsidRPr="005E32A9" w:rsidR="004516F0">
        <w:t>under legislative predecessors of the</w:t>
      </w:r>
      <w:r w:rsidR="004516F0">
        <w:t xml:space="preserve"> </w:t>
      </w:r>
      <w:r w:rsidRPr="005E32A9" w:rsidR="004516F0">
        <w:t>Act—the Endangered Species</w:t>
      </w:r>
      <w:r w:rsidR="004516F0">
        <w:t xml:space="preserve"> </w:t>
      </w:r>
      <w:r w:rsidRPr="005E32A9" w:rsidR="004516F0">
        <w:t>Preservation Act of 1966 and the</w:t>
      </w:r>
      <w:r w:rsidR="004516F0">
        <w:t xml:space="preserve"> </w:t>
      </w:r>
      <w:r w:rsidRPr="005E32A9" w:rsidR="004516F0">
        <w:t>Endangered Species Conservation Act of</w:t>
      </w:r>
      <w:r w:rsidR="004516F0">
        <w:t xml:space="preserve"> </w:t>
      </w:r>
      <w:r w:rsidRPr="005E32A9" w:rsidR="004516F0">
        <w:t>1969. Later listings were under the</w:t>
      </w:r>
      <w:r w:rsidR="004516F0">
        <w:t xml:space="preserve"> </w:t>
      </w:r>
      <w:r w:rsidRPr="005E32A9" w:rsidR="004516F0">
        <w:t>Endangered Species Act of 1973</w:t>
      </w:r>
      <w:r w:rsidR="00D411E9">
        <w:t xml:space="preserve">. In 1978, </w:t>
      </w:r>
      <w:r w:rsidRPr="00F4188D" w:rsidR="00F4188D">
        <w:t>we published a rule</w:t>
      </w:r>
      <w:r w:rsidR="00F4188D">
        <w:t xml:space="preserve"> </w:t>
      </w:r>
      <w:r w:rsidRPr="00F4188D" w:rsidR="00F4188D">
        <w:t>reclassifying the gray wolf throughout</w:t>
      </w:r>
      <w:r w:rsidR="00F4188D">
        <w:t xml:space="preserve"> </w:t>
      </w:r>
      <w:r w:rsidRPr="00F4188D" w:rsidR="00F4188D">
        <w:t>the lower 48 United States and Mexico,</w:t>
      </w:r>
      <w:r w:rsidR="00F4188D">
        <w:t xml:space="preserve"> </w:t>
      </w:r>
      <w:r w:rsidRPr="00F4188D" w:rsidR="00F4188D">
        <w:t>subsuming the earlier listings of</w:t>
      </w:r>
      <w:r w:rsidR="00F4188D">
        <w:t xml:space="preserve"> </w:t>
      </w:r>
      <w:r w:rsidRPr="00F4188D" w:rsidR="00F4188D">
        <w:t>subspecies or regional populations of</w:t>
      </w:r>
      <w:r w:rsidR="00696D60">
        <w:t xml:space="preserve"> </w:t>
      </w:r>
      <w:r w:rsidRPr="00F4188D" w:rsidR="00F4188D">
        <w:t>subspecie</w:t>
      </w:r>
      <w:r w:rsidR="005700EE">
        <w:t xml:space="preserve">s. </w:t>
      </w:r>
      <w:r w:rsidRPr="005700EE" w:rsidR="005700EE">
        <w:t>The 1978 reclassification was</w:t>
      </w:r>
      <w:r w:rsidR="005700EE">
        <w:t xml:space="preserve"> </w:t>
      </w:r>
      <w:r w:rsidRPr="005700EE" w:rsidR="005700EE">
        <w:t>undertaken to address changes in our</w:t>
      </w:r>
      <w:r w:rsidR="005700EE">
        <w:t xml:space="preserve"> </w:t>
      </w:r>
      <w:r w:rsidRPr="005700EE" w:rsidR="005700EE">
        <w:t>understanding of gray wolf taxonomy</w:t>
      </w:r>
      <w:r w:rsidR="005700EE">
        <w:t xml:space="preserve"> </w:t>
      </w:r>
      <w:r w:rsidRPr="005700EE" w:rsidR="005700EE">
        <w:t>and protect</w:t>
      </w:r>
      <w:r w:rsidR="005700EE">
        <w:t xml:space="preserve"> </w:t>
      </w:r>
      <w:r w:rsidR="00FD52C3">
        <w:t>the species</w:t>
      </w:r>
      <w:r w:rsidRPr="005700EE" w:rsidR="005700EE">
        <w:t xml:space="preserve"> in the lower</w:t>
      </w:r>
      <w:r w:rsidR="005700EE">
        <w:t xml:space="preserve"> </w:t>
      </w:r>
      <w:r w:rsidRPr="005700EE" w:rsidR="005700EE">
        <w:t>48 United States and Mexico (43 FR</w:t>
      </w:r>
      <w:r w:rsidR="00C944C2">
        <w:t xml:space="preserve"> </w:t>
      </w:r>
      <w:r w:rsidRPr="005700EE" w:rsidR="005700EE">
        <w:t>9607</w:t>
      </w:r>
      <w:r w:rsidR="00BF641C">
        <w:t>,</w:t>
      </w:r>
      <w:r w:rsidRPr="00BF641C" w:rsidR="00BF641C">
        <w:t xml:space="preserve"> </w:t>
      </w:r>
      <w:r w:rsidRPr="005700EE" w:rsidR="004D7A9E">
        <w:t>March 9, 1978</w:t>
      </w:r>
      <w:r w:rsidR="00C578CF">
        <w:t>).</w:t>
      </w:r>
      <w:r w:rsidR="00C944C2">
        <w:t xml:space="preserve"> </w:t>
      </w:r>
      <w:r w:rsidR="00F31323">
        <w:t>Since that time,</w:t>
      </w:r>
      <w:r w:rsidR="009642F6">
        <w:t xml:space="preserve"> </w:t>
      </w:r>
      <w:r w:rsidR="00B15AE0">
        <w:t>a</w:t>
      </w:r>
      <w:r w:rsidR="000701BB">
        <w:t xml:space="preserve"> </w:t>
      </w:r>
      <w:r w:rsidR="00782718">
        <w:t>long</w:t>
      </w:r>
      <w:r w:rsidR="000701BB">
        <w:t xml:space="preserve"> </w:t>
      </w:r>
      <w:r w:rsidR="00782718">
        <w:t xml:space="preserve">regulatory and </w:t>
      </w:r>
      <w:r w:rsidR="009642F6">
        <w:t>legal</w:t>
      </w:r>
      <w:r w:rsidR="00782718">
        <w:t xml:space="preserve"> history has resulted in two currently listed entities of gray wol</w:t>
      </w:r>
      <w:r w:rsidR="00B67F5A">
        <w:t>ves</w:t>
      </w:r>
      <w:r w:rsidR="00782718">
        <w:t xml:space="preserve"> in the U</w:t>
      </w:r>
      <w:r w:rsidR="00730530">
        <w:t>nited States</w:t>
      </w:r>
      <w:r w:rsidR="00FD52C3">
        <w:t xml:space="preserve">. </w:t>
      </w:r>
      <w:r w:rsidR="001039C7">
        <w:t>These are</w:t>
      </w:r>
      <w:r w:rsidRPr="005E32A9" w:rsidR="00782718">
        <w:t xml:space="preserve">: (1) </w:t>
      </w:r>
      <w:r w:rsidRPr="005E32A9" w:rsidR="00782718">
        <w:rPr>
          <w:i/>
          <w:iCs/>
        </w:rPr>
        <w:t xml:space="preserve">C. lupus </w:t>
      </w:r>
      <w:r w:rsidRPr="005E32A9" w:rsidR="00782718">
        <w:t>in</w:t>
      </w:r>
      <w:r w:rsidR="00782718">
        <w:t xml:space="preserve"> </w:t>
      </w:r>
      <w:r w:rsidRPr="005E32A9" w:rsidR="00782718">
        <w:t>Minnesota</w:t>
      </w:r>
      <w:r w:rsidR="00E23104">
        <w:t>,</w:t>
      </w:r>
      <w:r w:rsidRPr="005E32A9" w:rsidR="00782718">
        <w:t xml:space="preserve"> listed as </w:t>
      </w:r>
      <w:r w:rsidRPr="005E32A9" w:rsidR="00782718">
        <w:lastRenderedPageBreak/>
        <w:t>threatened, and (2)</w:t>
      </w:r>
      <w:r w:rsidR="00782718">
        <w:t xml:space="preserve"> </w:t>
      </w:r>
      <w:r w:rsidRPr="005E32A9" w:rsidR="00782718">
        <w:rPr>
          <w:i/>
          <w:iCs/>
        </w:rPr>
        <w:t xml:space="preserve">C. lupus </w:t>
      </w:r>
      <w:r w:rsidR="00722C09">
        <w:t xml:space="preserve">wherever found </w:t>
      </w:r>
      <w:proofErr w:type="gramStart"/>
      <w:r w:rsidR="00722C09">
        <w:t xml:space="preserve">in </w:t>
      </w:r>
      <w:r w:rsidRPr="005E32A9" w:rsidR="00782718">
        <w:t xml:space="preserve"> 44</w:t>
      </w:r>
      <w:proofErr w:type="gramEnd"/>
      <w:r w:rsidRPr="005E32A9" w:rsidR="00782718">
        <w:t xml:space="preserve"> U.S.</w:t>
      </w:r>
      <w:r w:rsidR="00782718">
        <w:t xml:space="preserve"> </w:t>
      </w:r>
      <w:r w:rsidRPr="005E32A9" w:rsidR="00782718">
        <w:t xml:space="preserve">States </w:t>
      </w:r>
      <w:r w:rsidR="00782718">
        <w:t>(“44-</w:t>
      </w:r>
      <w:r w:rsidR="005140D2">
        <w:t>S</w:t>
      </w:r>
      <w:r w:rsidR="00782718">
        <w:t>tate entity”)</w:t>
      </w:r>
      <w:r w:rsidR="00722C09">
        <w:t>,</w:t>
      </w:r>
      <w:r w:rsidR="00782718">
        <w:t xml:space="preserve"> </w:t>
      </w:r>
      <w:r w:rsidRPr="005E32A9" w:rsidR="00782718">
        <w:t>and Mexico, listed as endangered</w:t>
      </w:r>
      <w:r w:rsidR="00782718">
        <w:t xml:space="preserve"> </w:t>
      </w:r>
      <w:r w:rsidRPr="005E32A9" w:rsidR="00782718">
        <w:t>(</w:t>
      </w:r>
      <w:r w:rsidR="00C578CF">
        <w:t>figure</w:t>
      </w:r>
      <w:r w:rsidRPr="005E32A9" w:rsidR="00782718">
        <w:t xml:space="preserve"> 1). In the United States, this</w:t>
      </w:r>
      <w:r w:rsidR="00782718">
        <w:t xml:space="preserve"> </w:t>
      </w:r>
      <w:r w:rsidRPr="005E32A9" w:rsidR="00782718">
        <w:t xml:space="preserve">includes: </w:t>
      </w:r>
      <w:r w:rsidR="00782718">
        <w:t>a</w:t>
      </w:r>
      <w:r w:rsidRPr="005E32A9" w:rsidR="00782718">
        <w:t>ll of Alabama, Arkansas,</w:t>
      </w:r>
      <w:r w:rsidR="00782718">
        <w:t xml:space="preserve"> </w:t>
      </w:r>
      <w:r w:rsidRPr="005E32A9" w:rsidR="00782718">
        <w:t>California, Colorado, Connecticut,</w:t>
      </w:r>
      <w:r w:rsidR="00782718">
        <w:t xml:space="preserve"> </w:t>
      </w:r>
      <w:r w:rsidRPr="005E32A9" w:rsidR="00782718">
        <w:t>Delaware, Florida, Georgia, Illinois,</w:t>
      </w:r>
      <w:r w:rsidR="00782718">
        <w:t xml:space="preserve"> </w:t>
      </w:r>
      <w:r w:rsidRPr="005E32A9" w:rsidR="00782718">
        <w:t>Indiana, Iowa, Kansas, Kentucky,</w:t>
      </w:r>
      <w:r w:rsidR="00782718">
        <w:t xml:space="preserve"> </w:t>
      </w:r>
      <w:r w:rsidRPr="005E32A9" w:rsidR="00782718">
        <w:t xml:space="preserve">Louisiana, </w:t>
      </w:r>
      <w:r w:rsidR="00782718">
        <w:t xml:space="preserve">Maine, Maryland, </w:t>
      </w:r>
      <w:r w:rsidRPr="005E32A9" w:rsidR="00782718">
        <w:t>Massachusetts,</w:t>
      </w:r>
      <w:r w:rsidR="00782718">
        <w:t xml:space="preserve"> </w:t>
      </w:r>
      <w:r w:rsidRPr="005E32A9" w:rsidR="00782718">
        <w:t>Michigan,</w:t>
      </w:r>
      <w:r w:rsidR="00782718">
        <w:t xml:space="preserve"> Mississippi, </w:t>
      </w:r>
      <w:r w:rsidRPr="005E32A9" w:rsidR="00782718">
        <w:t>Missouri</w:t>
      </w:r>
      <w:r w:rsidR="00782718">
        <w:t xml:space="preserve">, Nebraska, Nevada, New </w:t>
      </w:r>
      <w:r w:rsidR="00BF641C">
        <w:t xml:space="preserve">Hampshire, </w:t>
      </w:r>
      <w:r w:rsidR="00782718">
        <w:t xml:space="preserve">New Jersey, New York, </w:t>
      </w:r>
      <w:r w:rsidRPr="005E32A9" w:rsidR="00782718">
        <w:t>North Carolina, North Dakota</w:t>
      </w:r>
      <w:r w:rsidR="00782718">
        <w:t xml:space="preserve">, </w:t>
      </w:r>
      <w:r w:rsidRPr="005E32A9" w:rsidR="00782718">
        <w:t>Ohio, Oklahoma,</w:t>
      </w:r>
      <w:r w:rsidR="00782718">
        <w:t xml:space="preserve"> </w:t>
      </w:r>
      <w:r w:rsidRPr="005E32A9" w:rsidR="00782718">
        <w:t>Pennsylvania, Rhode Island, South</w:t>
      </w:r>
      <w:r w:rsidR="00782718">
        <w:t xml:space="preserve"> </w:t>
      </w:r>
      <w:r w:rsidRPr="005E32A9" w:rsidR="00782718">
        <w:t>Carolina, South Dakota, Tennessee,</w:t>
      </w:r>
      <w:r w:rsidR="00782718">
        <w:t xml:space="preserve"> </w:t>
      </w:r>
      <w:r w:rsidRPr="005E32A9" w:rsidR="00782718">
        <w:t xml:space="preserve">Texas, </w:t>
      </w:r>
      <w:r w:rsidRPr="005E32A9" w:rsidR="00BF641C">
        <w:t xml:space="preserve">Vermont, </w:t>
      </w:r>
      <w:r w:rsidRPr="005E32A9" w:rsidR="00782718">
        <w:t>Virginia, West Virginia,</w:t>
      </w:r>
      <w:r w:rsidR="00782718">
        <w:t xml:space="preserve"> </w:t>
      </w:r>
      <w:r w:rsidRPr="005E32A9" w:rsidR="00782718">
        <w:t>and Wisconsin; and portions of Arizona,</w:t>
      </w:r>
      <w:r w:rsidR="00782718">
        <w:t xml:space="preserve"> </w:t>
      </w:r>
      <w:r w:rsidRPr="005E32A9" w:rsidR="00782718">
        <w:t>New Mexico, Oregon, Utah, and</w:t>
      </w:r>
      <w:r w:rsidR="00782718">
        <w:t xml:space="preserve"> </w:t>
      </w:r>
      <w:r w:rsidRPr="005E32A9" w:rsidR="00782718">
        <w:t>Washington (</w:t>
      </w:r>
      <w:r w:rsidR="00C578CF">
        <w:t>figure</w:t>
      </w:r>
      <w:r w:rsidR="00C7251D">
        <w:t xml:space="preserve"> </w:t>
      </w:r>
      <w:r w:rsidRPr="005E32A9" w:rsidR="00782718">
        <w:t>1)</w:t>
      </w:r>
      <w:r w:rsidR="00942D9B">
        <w:t xml:space="preserve">. </w:t>
      </w:r>
      <w:r w:rsidR="002B18F5">
        <w:t>On April 2,</w:t>
      </w:r>
      <w:r w:rsidR="009C4E46">
        <w:t xml:space="preserve"> 2009, we identified the Northern Rocky Mountains (</w:t>
      </w:r>
      <w:proofErr w:type="spellStart"/>
      <w:r w:rsidR="009C4E46">
        <w:t>NRM</w:t>
      </w:r>
      <w:proofErr w:type="spellEnd"/>
      <w:r w:rsidR="009C4E46">
        <w:t xml:space="preserve">) </w:t>
      </w:r>
      <w:r w:rsidR="425DD3EA">
        <w:t xml:space="preserve">gray wolf population </w:t>
      </w:r>
      <w:r w:rsidR="009C4E46">
        <w:t>as a distinct population segment and delisted th</w:t>
      </w:r>
      <w:r w:rsidR="00395D0C">
        <w:t>at</w:t>
      </w:r>
      <w:r w:rsidR="009C4E46">
        <w:t xml:space="preserve"> entity</w:t>
      </w:r>
      <w:r w:rsidR="002027B2">
        <w:t xml:space="preserve"> (74 FR 15123)</w:t>
      </w:r>
      <w:r w:rsidR="009C4E46">
        <w:t xml:space="preserve">. </w:t>
      </w:r>
      <w:r w:rsidR="00102FB3">
        <w:t xml:space="preserve">The </w:t>
      </w:r>
      <w:r w:rsidR="00984060">
        <w:t>g</w:t>
      </w:r>
      <w:r w:rsidRPr="00942D9B" w:rsidR="00942D9B">
        <w:t>ray wol</w:t>
      </w:r>
      <w:r w:rsidR="00984060">
        <w:t>f</w:t>
      </w:r>
      <w:r w:rsidRPr="00942D9B" w:rsidR="00942D9B">
        <w:t xml:space="preserve"> </w:t>
      </w:r>
      <w:r w:rsidR="00984060">
        <w:t>is</w:t>
      </w:r>
      <w:r w:rsidRPr="00942D9B" w:rsidR="00942D9B">
        <w:t xml:space="preserve"> currently delisted in the </w:t>
      </w:r>
      <w:proofErr w:type="spellStart"/>
      <w:r w:rsidRPr="00942D9B" w:rsidR="00942D9B">
        <w:t>NRM</w:t>
      </w:r>
      <w:proofErr w:type="spellEnd"/>
      <w:r w:rsidR="00DD7289">
        <w:t>, which</w:t>
      </w:r>
      <w:r w:rsidRPr="00942D9B" w:rsidR="00942D9B">
        <w:t xml:space="preserve"> includes all of Idaho, Montana, and Wyoming, the eastern one-third of Oregon and Washington, and a small portion of north-central Utah (</w:t>
      </w:r>
      <w:r w:rsidR="00132A28">
        <w:t>figure</w:t>
      </w:r>
      <w:r w:rsidR="00A22B2C">
        <w:t xml:space="preserve"> </w:t>
      </w:r>
      <w:r w:rsidRPr="00942D9B" w:rsidR="00942D9B">
        <w:t>1)</w:t>
      </w:r>
      <w:r w:rsidR="00942D9B">
        <w:t>.</w:t>
      </w:r>
      <w:r w:rsidRPr="00942D9B" w:rsidR="00A82D44">
        <w:t xml:space="preserve"> </w:t>
      </w:r>
      <w:r w:rsidR="00DD7289">
        <w:t>Figure 1 does not depict historical range; see figure 2 for historical and current ranges.</w:t>
      </w:r>
    </w:p>
    <w:p w:rsidRPr="00942D9B" w:rsidR="0005358D" w:rsidP="005700EE" w:rsidRDefault="0005358D" w14:paraId="25861A53" w14:textId="4CC32048">
      <w:pPr>
        <w:spacing w:after="0" w:line="480" w:lineRule="auto"/>
      </w:pPr>
    </w:p>
    <w:p w:rsidR="00C07794" w:rsidP="00C07794" w:rsidRDefault="00B35538" w14:paraId="7A5145BA" w14:textId="1C59940D">
      <w:pPr>
        <w:spacing w:after="0" w:line="480" w:lineRule="auto"/>
        <w:contextualSpacing/>
        <w:rPr>
          <w:b/>
          <w:bCs/>
        </w:rPr>
      </w:pPr>
      <w:r w:rsidRPr="00254749">
        <w:rPr>
          <w:b/>
          <w:noProof/>
          <w:color w:val="2B579A"/>
          <w:shd w:val="clear" w:color="auto" w:fill="E6E6E6"/>
        </w:rPr>
        <w:lastRenderedPageBreak/>
        <w:drawing>
          <wp:inline distT="0" distB="0" distL="0" distR="0" wp14:anchorId="1EF8040C" wp14:editId="586A6BAE">
            <wp:extent cx="5764530" cy="3839683"/>
            <wp:effectExtent l="0" t="0" r="762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73324" cy="3845541"/>
                    </a:xfrm>
                    <a:prstGeom prst="rect">
                      <a:avLst/>
                    </a:prstGeom>
                  </pic:spPr>
                </pic:pic>
              </a:graphicData>
            </a:graphic>
          </wp:inline>
        </w:drawing>
      </w:r>
    </w:p>
    <w:p w:rsidRPr="00951F8E" w:rsidR="00C07794" w:rsidP="00C07794" w:rsidRDefault="00C07794" w14:paraId="0E1D1645" w14:textId="107B6EEF">
      <w:pPr>
        <w:spacing w:after="0" w:line="240" w:lineRule="auto"/>
        <w:contextualSpacing/>
        <w:rPr>
          <w:sz w:val="20"/>
        </w:rPr>
      </w:pPr>
      <w:r w:rsidRPr="005C1470">
        <w:rPr>
          <w:b/>
          <w:sz w:val="20"/>
        </w:rPr>
        <w:t xml:space="preserve">Figure 1. </w:t>
      </w:r>
      <w:r w:rsidRPr="005C1470" w:rsidDel="00A6344F">
        <w:rPr>
          <w:sz w:val="20"/>
        </w:rPr>
        <w:t>C</w:t>
      </w:r>
      <w:r w:rsidRPr="001D2488">
        <w:rPr>
          <w:sz w:val="20"/>
        </w:rPr>
        <w:t xml:space="preserve">urrent legal status of </w:t>
      </w:r>
      <w:r w:rsidRPr="002C0807" w:rsidR="00216891">
        <w:rPr>
          <w:i/>
          <w:sz w:val="20"/>
        </w:rPr>
        <w:t>C.</w:t>
      </w:r>
      <w:r w:rsidRPr="002C0807">
        <w:rPr>
          <w:i/>
          <w:sz w:val="20"/>
        </w:rPr>
        <w:t xml:space="preserve"> lupus</w:t>
      </w:r>
      <w:r w:rsidRPr="002C0807">
        <w:rPr>
          <w:sz w:val="20"/>
        </w:rPr>
        <w:t xml:space="preserve"> under the Act</w:t>
      </w:r>
      <w:r w:rsidRPr="002C0807" w:rsidR="006D35BB">
        <w:rPr>
          <w:sz w:val="20"/>
        </w:rPr>
        <w:t xml:space="preserve"> in Minnesota, </w:t>
      </w:r>
      <w:r w:rsidRPr="002C0807" w:rsidR="002C0919">
        <w:rPr>
          <w:sz w:val="20"/>
        </w:rPr>
        <w:t>the 44-</w:t>
      </w:r>
      <w:r w:rsidRPr="00254749" w:rsidR="00DD7289">
        <w:rPr>
          <w:sz w:val="20"/>
        </w:rPr>
        <w:t>S</w:t>
      </w:r>
      <w:r w:rsidRPr="002C0807" w:rsidR="00085BBE">
        <w:rPr>
          <w:sz w:val="20"/>
        </w:rPr>
        <w:t xml:space="preserve">tate entity </w:t>
      </w:r>
      <w:r w:rsidRPr="002C0807" w:rsidR="0062382E">
        <w:rPr>
          <w:sz w:val="20"/>
        </w:rPr>
        <w:t>wher</w:t>
      </w:r>
      <w:r w:rsidRPr="002C0807" w:rsidR="00C11C3A">
        <w:rPr>
          <w:sz w:val="20"/>
        </w:rPr>
        <w:t>ever</w:t>
      </w:r>
      <w:r w:rsidRPr="002C0807" w:rsidR="0062382E">
        <w:rPr>
          <w:sz w:val="20"/>
        </w:rPr>
        <w:t xml:space="preserve"> found, and Mexico</w:t>
      </w:r>
      <w:r w:rsidRPr="002C0807">
        <w:rPr>
          <w:sz w:val="20"/>
        </w:rPr>
        <w:t xml:space="preserve">. </w:t>
      </w:r>
      <w:r w:rsidRPr="002C0807" w:rsidR="00A05A2F">
        <w:rPr>
          <w:sz w:val="20"/>
        </w:rPr>
        <w:t xml:space="preserve">The former </w:t>
      </w:r>
      <w:r w:rsidRPr="002C0807">
        <w:rPr>
          <w:sz w:val="20"/>
        </w:rPr>
        <w:t xml:space="preserve">Northern Rocky Mountains </w:t>
      </w:r>
      <w:r w:rsidR="00135B92">
        <w:rPr>
          <w:sz w:val="20"/>
          <w:szCs w:val="20"/>
        </w:rPr>
        <w:t>distinct population</w:t>
      </w:r>
      <w:r w:rsidR="00456FFA">
        <w:rPr>
          <w:sz w:val="20"/>
          <w:szCs w:val="20"/>
        </w:rPr>
        <w:t xml:space="preserve"> segment (DPS) </w:t>
      </w:r>
      <w:r w:rsidRPr="005C1470">
        <w:rPr>
          <w:sz w:val="20"/>
        </w:rPr>
        <w:t xml:space="preserve">and the Mexican </w:t>
      </w:r>
      <w:r w:rsidR="00135B92">
        <w:rPr>
          <w:sz w:val="20"/>
          <w:szCs w:val="20"/>
        </w:rPr>
        <w:t>w</w:t>
      </w:r>
      <w:r w:rsidRPr="00EB4F18">
        <w:rPr>
          <w:sz w:val="20"/>
        </w:rPr>
        <w:t xml:space="preserve">olf </w:t>
      </w:r>
      <w:r w:rsidR="00456FFA">
        <w:rPr>
          <w:sz w:val="20"/>
        </w:rPr>
        <w:t>nonessential</w:t>
      </w:r>
      <w:r w:rsidRPr="00951F8E" w:rsidR="003156FB">
        <w:rPr>
          <w:sz w:val="20"/>
        </w:rPr>
        <w:t xml:space="preserve"> experimental population</w:t>
      </w:r>
      <w:r w:rsidR="00456FFA">
        <w:rPr>
          <w:sz w:val="20"/>
        </w:rPr>
        <w:t xml:space="preserve"> (NEP)</w:t>
      </w:r>
      <w:r w:rsidRPr="00951F8E" w:rsidR="003156FB">
        <w:rPr>
          <w:sz w:val="20"/>
        </w:rPr>
        <w:t xml:space="preserve"> </w:t>
      </w:r>
      <w:r w:rsidRPr="00951F8E">
        <w:rPr>
          <w:sz w:val="20"/>
        </w:rPr>
        <w:t>are not part of the currently listed entities. All map lines are approximations; see 50 CFR 17.84(k) for exact boundaries.</w:t>
      </w:r>
      <w:r w:rsidRPr="00951F8E" w:rsidR="00363E90">
        <w:rPr>
          <w:sz w:val="20"/>
        </w:rPr>
        <w:t xml:space="preserve"> </w:t>
      </w:r>
    </w:p>
    <w:p w:rsidR="00456FFA" w:rsidP="00F30FE6" w:rsidRDefault="00456FFA" w14:paraId="53237DBF" w14:textId="77777777">
      <w:pPr>
        <w:spacing w:after="0" w:line="480" w:lineRule="auto"/>
        <w:ind w:firstLine="720"/>
      </w:pPr>
    </w:p>
    <w:p w:rsidR="00046F18" w:rsidP="00F30FE6" w:rsidRDefault="00CA0E07" w14:paraId="05AE61CF" w14:textId="5B2FC849">
      <w:pPr>
        <w:spacing w:after="0" w:line="480" w:lineRule="auto"/>
        <w:ind w:firstLine="720"/>
        <w:rPr>
          <w:b/>
        </w:rPr>
      </w:pPr>
      <w:r>
        <w:t>On November 3, 2020, we published the final rule</w:t>
      </w:r>
      <w:bookmarkStart w:name="_Hlk114653500" w:id="2"/>
      <w:r>
        <w:t xml:space="preserve"> to delist the two currently listed </w:t>
      </w:r>
      <w:r w:rsidRPr="66BACF61">
        <w:rPr>
          <w:i/>
          <w:iCs/>
        </w:rPr>
        <w:t>C. lupus</w:t>
      </w:r>
      <w:r>
        <w:t xml:space="preserve"> entities under the Act</w:t>
      </w:r>
      <w:r w:rsidRPr="66BACF61">
        <w:rPr>
          <w:b/>
          <w:bCs/>
        </w:rPr>
        <w:t xml:space="preserve"> </w:t>
      </w:r>
      <w:r>
        <w:t>(85 FR 69778)</w:t>
      </w:r>
      <w:bookmarkEnd w:id="2"/>
      <w:r>
        <w:t>. The rule became effective on January 4, 2021. On February 10, 2022, the U.S. District Court for the District of Northern California vacated the final rule</w:t>
      </w:r>
      <w:r w:rsidR="009118B2">
        <w:t xml:space="preserve">, </w:t>
      </w:r>
      <w:r>
        <w:t>resulting in the reinstatement of the 44-</w:t>
      </w:r>
      <w:r w:rsidR="005140D2">
        <w:t>S</w:t>
      </w:r>
      <w:r>
        <w:t>tate entity as endangered and the Minnesota entity as threatened (</w:t>
      </w:r>
      <w:r w:rsidRPr="66BACF61">
        <w:rPr>
          <w:i/>
          <w:iCs/>
        </w:rPr>
        <w:t>D</w:t>
      </w:r>
      <w:r w:rsidRPr="66BACF61">
        <w:rPr>
          <w:rStyle w:val="normaltextrun"/>
          <w:i/>
          <w:iCs/>
          <w:color w:val="000000" w:themeColor="text1"/>
        </w:rPr>
        <w:t xml:space="preserve">efenders of Wildlife </w:t>
      </w:r>
      <w:r w:rsidRPr="66BACF61">
        <w:rPr>
          <w:rStyle w:val="normaltextrun"/>
          <w:color w:val="000000" w:themeColor="text1"/>
        </w:rPr>
        <w:t>v</w:t>
      </w:r>
      <w:r w:rsidRPr="66BACF61">
        <w:rPr>
          <w:rStyle w:val="normaltextrun"/>
          <w:i/>
          <w:iCs/>
          <w:color w:val="000000" w:themeColor="text1"/>
        </w:rPr>
        <w:t>. U.S. Fish &amp; Wildlife Serv.</w:t>
      </w:r>
      <w:r w:rsidRPr="66BACF61">
        <w:rPr>
          <w:rStyle w:val="normaltextrun"/>
          <w:color w:val="000000" w:themeColor="text1"/>
        </w:rPr>
        <w:t>, No. 21-CV-00344-JSW, 2022 WL 499838 (N.D. Cal. Feb. 10, 2022))</w:t>
      </w:r>
      <w:r>
        <w:t xml:space="preserve"> (</w:t>
      </w:r>
      <w:r w:rsidR="00897B69">
        <w:t>figure</w:t>
      </w:r>
      <w:r>
        <w:t xml:space="preserve"> 1, above)</w:t>
      </w:r>
      <w:r w:rsidR="004B2A7E">
        <w:t xml:space="preserve">. </w:t>
      </w:r>
      <w:r w:rsidRPr="004B2A7E" w:rsidR="004B2A7E">
        <w:t>As a result, the gray wolf is listed as an endangered species under the Act in the State of Colorado and all or parts of 43 additional States. </w:t>
      </w:r>
      <w:r w:rsidR="00E769FD">
        <w:t>T</w:t>
      </w:r>
      <w:r w:rsidR="00E04A6D">
        <w:t xml:space="preserve">he </w:t>
      </w:r>
      <w:r w:rsidR="00F90589">
        <w:t>List of Endangered and Threatened Wildlife in 50 CFR 17.11(h) does not currently reflect this</w:t>
      </w:r>
      <w:r w:rsidR="00BF25C2">
        <w:t xml:space="preserve"> </w:t>
      </w:r>
      <w:r w:rsidR="00BF25C2">
        <w:lastRenderedPageBreak/>
        <w:t>status information</w:t>
      </w:r>
      <w:r w:rsidR="00E769FD">
        <w:t>. However</w:t>
      </w:r>
      <w:r w:rsidR="00BF25C2">
        <w:t xml:space="preserve">, the </w:t>
      </w:r>
      <w:r w:rsidR="00690FB9">
        <w:t xml:space="preserve">entries </w:t>
      </w:r>
      <w:r w:rsidR="005E34D7">
        <w:t xml:space="preserve">on the List </w:t>
      </w:r>
      <w:r w:rsidR="00690FB9">
        <w:t xml:space="preserve">pertaining to the gray wolf will be </w:t>
      </w:r>
      <w:r w:rsidR="00802735">
        <w:t xml:space="preserve">corrected </w:t>
      </w:r>
      <w:r w:rsidR="0D674D11">
        <w:t>to reflect the c</w:t>
      </w:r>
      <w:r w:rsidR="5B1F9026">
        <w:t>urrent status of gray wolf</w:t>
      </w:r>
      <w:r w:rsidR="234ACC7E">
        <w:t xml:space="preserve"> </w:t>
      </w:r>
      <w:r w:rsidR="00483079">
        <w:t xml:space="preserve">before </w:t>
      </w:r>
      <w:r w:rsidR="00DD7289">
        <w:t xml:space="preserve">any final rule to </w:t>
      </w:r>
      <w:r w:rsidR="006A4802">
        <w:t>this proposed rulemaking action is effective.</w:t>
      </w:r>
      <w:r w:rsidRPr="004B2A7E" w:rsidR="004B2A7E">
        <w:t>  </w:t>
      </w:r>
    </w:p>
    <w:p w:rsidR="004700A2" w:rsidP="004700A2" w:rsidRDefault="00317069" w14:paraId="3EC87ECB" w14:textId="3F8A0072">
      <w:pPr>
        <w:spacing w:after="0" w:line="480" w:lineRule="auto"/>
        <w:contextualSpacing/>
        <w:rPr>
          <w:b/>
          <w:bCs/>
        </w:rPr>
      </w:pPr>
      <w:r>
        <w:rPr>
          <w:b/>
          <w:bCs/>
        </w:rPr>
        <w:t xml:space="preserve">Background and </w:t>
      </w:r>
      <w:r w:rsidRPr="00D87CF9" w:rsidR="004700A2">
        <w:rPr>
          <w:b/>
          <w:bCs/>
        </w:rPr>
        <w:t>Biological Information</w:t>
      </w:r>
    </w:p>
    <w:p w:rsidRPr="00942EA3" w:rsidR="004700A2" w:rsidP="00046F18" w:rsidRDefault="004700A2" w14:paraId="2CB50AB0" w14:textId="631B8AD5">
      <w:pPr>
        <w:spacing w:after="0" w:line="480" w:lineRule="auto"/>
        <w:ind w:firstLine="720"/>
        <w:contextualSpacing/>
      </w:pPr>
      <w:r w:rsidRPr="00CF71BD">
        <w:t>We provide detailed background</w:t>
      </w:r>
      <w:r>
        <w:t xml:space="preserve"> </w:t>
      </w:r>
      <w:r w:rsidRPr="00CF71BD">
        <w:t>information on gray wolves in the lower</w:t>
      </w:r>
      <w:r w:rsidDel="00BA33ED">
        <w:t xml:space="preserve"> </w:t>
      </w:r>
      <w:r w:rsidRPr="00CF71BD">
        <w:t>48 United States in a separate Gray Wolf</w:t>
      </w:r>
      <w:r>
        <w:t xml:space="preserve"> </w:t>
      </w:r>
      <w:r w:rsidRPr="00CF71BD">
        <w:t>Biological Report (</w:t>
      </w:r>
      <w:r w:rsidR="001D2FB4">
        <w:t>Service</w:t>
      </w:r>
      <w:r w:rsidRPr="00CF71BD">
        <w:t xml:space="preserve"> 2020,</w:t>
      </w:r>
      <w:r>
        <w:t xml:space="preserve"> </w:t>
      </w:r>
      <w:r w:rsidRPr="00CF71BD">
        <w:t>entire)</w:t>
      </w:r>
      <w:r w:rsidR="008F6E06">
        <w:t xml:space="preserve"> and the </w:t>
      </w:r>
      <w:bookmarkStart w:name="_Hlk114671183" w:id="3"/>
      <w:r w:rsidR="008F6E06">
        <w:t xml:space="preserve">2020 final rule to delist the two currently listed </w:t>
      </w:r>
      <w:r w:rsidRPr="66BACF61" w:rsidR="008F6E06">
        <w:rPr>
          <w:i/>
          <w:iCs/>
        </w:rPr>
        <w:t>C. lupus</w:t>
      </w:r>
      <w:r w:rsidR="008F6E06">
        <w:t xml:space="preserve"> entities under the Act</w:t>
      </w:r>
      <w:r w:rsidRPr="66BACF61" w:rsidR="008F6E06">
        <w:rPr>
          <w:b/>
          <w:bCs/>
        </w:rPr>
        <w:t xml:space="preserve"> </w:t>
      </w:r>
      <w:r w:rsidR="008F6E06">
        <w:t>(85 FR 69778</w:t>
      </w:r>
      <w:bookmarkEnd w:id="3"/>
      <w:r w:rsidR="002B35C3">
        <w:t>, November 30, 2020</w:t>
      </w:r>
      <w:r w:rsidR="008F6E06">
        <w:t>)</w:t>
      </w:r>
      <w:r w:rsidR="00CE2079">
        <w:t>. I</w:t>
      </w:r>
      <w:r>
        <w:t>nformation</w:t>
      </w:r>
      <w:r w:rsidR="00CE2079">
        <w:t xml:space="preserve"> in these documents</w:t>
      </w:r>
      <w:r>
        <w:t xml:space="preserve"> </w:t>
      </w:r>
      <w:r w:rsidR="003D3BE2">
        <w:t>is</w:t>
      </w:r>
      <w:r>
        <w:t xml:space="preserve"> relevant to</w:t>
      </w:r>
      <w:r w:rsidR="00FC5491">
        <w:t xml:space="preserve"> </w:t>
      </w:r>
      <w:r>
        <w:t>reintroduction efforts</w:t>
      </w:r>
      <w:r w:rsidR="00FC5491">
        <w:t xml:space="preserve"> for gray wolves</w:t>
      </w:r>
      <w:r>
        <w:t xml:space="preserve"> that may be undertaken in Colorado</w:t>
      </w:r>
      <w:r w:rsidR="00634B76">
        <w:t xml:space="preserve">, and </w:t>
      </w:r>
      <w:r w:rsidR="00E4799F">
        <w:t>it</w:t>
      </w:r>
      <w:r w:rsidRPr="00CF71BD" w:rsidR="00E4799F">
        <w:t xml:space="preserve"> </w:t>
      </w:r>
      <w:r w:rsidRPr="00CF71BD">
        <w:t>can be found</w:t>
      </w:r>
      <w:r>
        <w:t xml:space="preserve"> </w:t>
      </w:r>
      <w:r w:rsidRPr="00CF71BD">
        <w:t xml:space="preserve">along with this rule at </w:t>
      </w:r>
      <w:r w:rsidRPr="00CF71BD">
        <w:rPr>
          <w:i/>
          <w:iCs/>
        </w:rPr>
        <w:t>http</w:t>
      </w:r>
      <w:r w:rsidR="004A03B3">
        <w:rPr>
          <w:i/>
          <w:iCs/>
        </w:rPr>
        <w:t>s</w:t>
      </w:r>
      <w:r w:rsidRPr="00CF71BD">
        <w:rPr>
          <w:i/>
          <w:iCs/>
        </w:rPr>
        <w:t>://</w:t>
      </w:r>
      <w:r w:rsidR="00DD7289">
        <w:rPr>
          <w:i/>
          <w:iCs/>
        </w:rPr>
        <w:t>www.</w:t>
      </w:r>
      <w:r w:rsidRPr="00CF71BD">
        <w:rPr>
          <w:i/>
          <w:iCs/>
        </w:rPr>
        <w:t xml:space="preserve">regulations.gov </w:t>
      </w:r>
      <w:r w:rsidRPr="00CF71BD">
        <w:t>in Docket No. FWS</w:t>
      </w:r>
      <w:r w:rsidR="004A03B3">
        <w:t>-</w:t>
      </w:r>
      <w:r>
        <w:t>R6</w:t>
      </w:r>
      <w:r w:rsidR="004A03B3">
        <w:t>-</w:t>
      </w:r>
      <w:r w:rsidRPr="00CF71BD">
        <w:t>ES</w:t>
      </w:r>
      <w:r w:rsidR="004A03B3">
        <w:t>-</w:t>
      </w:r>
      <w:r w:rsidRPr="00CF71BD">
        <w:t>20</w:t>
      </w:r>
      <w:r>
        <w:t>22</w:t>
      </w:r>
      <w:r w:rsidR="004A03B3">
        <w:t>-</w:t>
      </w:r>
      <w:r w:rsidRPr="00CF71BD">
        <w:t>0</w:t>
      </w:r>
      <w:r>
        <w:t>100</w:t>
      </w:r>
      <w:r w:rsidRPr="00CF71BD">
        <w:t xml:space="preserve"> (see </w:t>
      </w:r>
      <w:r w:rsidRPr="00F70A92">
        <w:rPr>
          <w:i/>
        </w:rPr>
        <w:t>Supplemental Documents</w:t>
      </w:r>
      <w:r w:rsidRPr="00F70A92">
        <w:t>)</w:t>
      </w:r>
      <w:r w:rsidR="00801D67">
        <w:t xml:space="preserve">. </w:t>
      </w:r>
      <w:r w:rsidRPr="00CF71BD">
        <w:t>We summarize relevant</w:t>
      </w:r>
      <w:r>
        <w:rPr>
          <w:i/>
          <w:iCs/>
        </w:rPr>
        <w:t xml:space="preserve"> </w:t>
      </w:r>
      <w:r w:rsidRPr="00CF71BD">
        <w:t xml:space="preserve">information from </w:t>
      </w:r>
      <w:r w:rsidRPr="00CF71BD" w:rsidDel="00BB3901">
        <w:t>th</w:t>
      </w:r>
      <w:r w:rsidR="00634B76">
        <w:t xml:space="preserve">ese </w:t>
      </w:r>
      <w:r w:rsidR="009C7801">
        <w:t>documents</w:t>
      </w:r>
      <w:r w:rsidRPr="00CF71BD">
        <w:t xml:space="preserve"> below. </w:t>
      </w:r>
    </w:p>
    <w:p w:rsidRPr="00B02A00" w:rsidR="004700A2" w:rsidP="004700A2" w:rsidRDefault="004700A2" w14:paraId="3867CCB7" w14:textId="3E28A700">
      <w:pPr>
        <w:spacing w:after="0" w:line="480" w:lineRule="auto"/>
        <w:contextualSpacing/>
        <w:rPr>
          <w:b/>
          <w:bCs/>
          <w:i/>
          <w:iCs/>
        </w:rPr>
      </w:pPr>
      <w:r w:rsidRPr="00B02A00">
        <w:rPr>
          <w:b/>
          <w:bCs/>
          <w:i/>
          <w:iCs/>
        </w:rPr>
        <w:t>Species Description</w:t>
      </w:r>
    </w:p>
    <w:p w:rsidRPr="00956025" w:rsidR="00956025" w:rsidP="00381D88" w:rsidRDefault="00956025" w14:paraId="389B6DC3" w14:textId="35EF69F4">
      <w:pPr>
        <w:spacing w:after="0" w:line="480" w:lineRule="auto"/>
        <w:ind w:firstLine="720"/>
        <w:contextualSpacing/>
      </w:pPr>
      <w:r w:rsidRPr="00956025">
        <w:t>Gray wolves are the largest wild</w:t>
      </w:r>
      <w:r>
        <w:t xml:space="preserve"> </w:t>
      </w:r>
      <w:r w:rsidRPr="00956025">
        <w:t>members of the canid (dog) family</w:t>
      </w:r>
      <w:r w:rsidR="007767B2">
        <w:t>, with a</w:t>
      </w:r>
      <w:r w:rsidRPr="00956025">
        <w:t>dults</w:t>
      </w:r>
      <w:r>
        <w:t xml:space="preserve"> </w:t>
      </w:r>
      <w:r w:rsidRPr="00956025">
        <w:t>rang</w:t>
      </w:r>
      <w:r w:rsidR="007767B2">
        <w:t>ing</w:t>
      </w:r>
      <w:r w:rsidRPr="00956025">
        <w:t xml:space="preserve"> in weight from 18 to 80 kilograms</w:t>
      </w:r>
      <w:r>
        <w:t xml:space="preserve"> </w:t>
      </w:r>
      <w:r w:rsidRPr="00956025">
        <w:t>(40 to 175 pounds), depending on sex</w:t>
      </w:r>
      <w:r>
        <w:t xml:space="preserve"> </w:t>
      </w:r>
      <w:r w:rsidRPr="00956025">
        <w:t>and geographic locale. Gray wolves are</w:t>
      </w:r>
      <w:r>
        <w:t xml:space="preserve"> </w:t>
      </w:r>
      <w:r w:rsidRPr="00956025">
        <w:t>highly territorial,</w:t>
      </w:r>
      <w:r>
        <w:t xml:space="preserve"> </w:t>
      </w:r>
      <w:r w:rsidRPr="00956025">
        <w:t>social animals that</w:t>
      </w:r>
      <w:r>
        <w:t xml:space="preserve"> </w:t>
      </w:r>
      <w:r w:rsidRPr="00956025">
        <w:t>live and hunt in packs. They are well</w:t>
      </w:r>
      <w:r>
        <w:t xml:space="preserve"> </w:t>
      </w:r>
      <w:r w:rsidRPr="00956025">
        <w:t>adapted to traveling fast and far</w:t>
      </w:r>
      <w:r>
        <w:t xml:space="preserve"> </w:t>
      </w:r>
      <w:r w:rsidRPr="00956025">
        <w:t>in</w:t>
      </w:r>
      <w:r>
        <w:t xml:space="preserve"> </w:t>
      </w:r>
      <w:r w:rsidRPr="00956025">
        <w:t>search of food, and to catching and</w:t>
      </w:r>
      <w:r>
        <w:t xml:space="preserve"> </w:t>
      </w:r>
      <w:r w:rsidRPr="00956025">
        <w:t>eating large mammals. In North</w:t>
      </w:r>
      <w:r>
        <w:t xml:space="preserve"> </w:t>
      </w:r>
      <w:r w:rsidRPr="00956025">
        <w:t>America, they are primarily predators of</w:t>
      </w:r>
      <w:r>
        <w:t xml:space="preserve"> </w:t>
      </w:r>
      <w:r w:rsidRPr="00956025">
        <w:t>medium to large mammals, including</w:t>
      </w:r>
      <w:r>
        <w:t xml:space="preserve"> </w:t>
      </w:r>
      <w:r w:rsidRPr="00956025">
        <w:t>deer, elk, and other species, and are</w:t>
      </w:r>
      <w:r>
        <w:t xml:space="preserve"> </w:t>
      </w:r>
      <w:r w:rsidRPr="00956025">
        <w:t>efficient at shifting their diet to take</w:t>
      </w:r>
      <w:r>
        <w:t xml:space="preserve"> </w:t>
      </w:r>
      <w:r w:rsidRPr="00956025">
        <w:t>advantage of available food resources</w:t>
      </w:r>
      <w:r w:rsidR="00381D88">
        <w:t xml:space="preserve"> </w:t>
      </w:r>
      <w:r w:rsidRPr="00956025">
        <w:t>(</w:t>
      </w:r>
      <w:r w:rsidR="001D2FB4">
        <w:t>Service</w:t>
      </w:r>
      <w:r w:rsidRPr="00956025">
        <w:t xml:space="preserve"> 2020, p. 6).</w:t>
      </w:r>
    </w:p>
    <w:p w:rsidRPr="00B02A00" w:rsidR="004700A2" w:rsidP="004700A2" w:rsidRDefault="004700A2" w14:paraId="13D1E31A" w14:textId="77777777">
      <w:pPr>
        <w:spacing w:after="0" w:line="480" w:lineRule="auto"/>
        <w:contextualSpacing/>
        <w:rPr>
          <w:b/>
          <w:bCs/>
          <w:i/>
          <w:iCs/>
        </w:rPr>
      </w:pPr>
      <w:r w:rsidRPr="00B02A00">
        <w:rPr>
          <w:b/>
          <w:bCs/>
          <w:i/>
          <w:iCs/>
        </w:rPr>
        <w:t>Historical and Current Range</w:t>
      </w:r>
    </w:p>
    <w:p w:rsidR="004700A2" w:rsidP="004700A2" w:rsidRDefault="004700A2" w14:paraId="760205BB" w14:textId="4074A2F2">
      <w:pPr>
        <w:spacing w:after="0" w:line="480" w:lineRule="auto"/>
        <w:ind w:firstLine="720"/>
        <w:contextualSpacing/>
      </w:pPr>
      <w:r>
        <w:t>Gray wolves have a broad circumpolar range. In the lower</w:t>
      </w:r>
      <w:r w:rsidDel="002A158F">
        <w:t xml:space="preserve"> </w:t>
      </w:r>
      <w:r>
        <w:t xml:space="preserve">48 United States, </w:t>
      </w:r>
      <w:r w:rsidRPr="00C91D11">
        <w:t>range and number</w:t>
      </w:r>
      <w:r>
        <w:t xml:space="preserve"> </w:t>
      </w:r>
      <w:r w:rsidR="00DC2EE4">
        <w:t xml:space="preserve">of gray wolves </w:t>
      </w:r>
      <w:r w:rsidRPr="00C91D11">
        <w:t>declined</w:t>
      </w:r>
      <w:r>
        <w:t xml:space="preserve"> </w:t>
      </w:r>
      <w:r w:rsidRPr="00C91D11">
        <w:t>significantly during the 19</w:t>
      </w:r>
      <w:r w:rsidRPr="00C91D11">
        <w:rPr>
          <w:vertAlign w:val="superscript"/>
        </w:rPr>
        <w:t>th</w:t>
      </w:r>
      <w:r>
        <w:t xml:space="preserve"> </w:t>
      </w:r>
      <w:r w:rsidRPr="00C91D11">
        <w:t>and 20</w:t>
      </w:r>
      <w:r w:rsidRPr="006A0197">
        <w:rPr>
          <w:vertAlign w:val="superscript"/>
        </w:rPr>
        <w:t>th</w:t>
      </w:r>
      <w:r w:rsidRPr="00C91D11">
        <w:t xml:space="preserve"> centuries </w:t>
      </w:r>
      <w:r>
        <w:lastRenderedPageBreak/>
        <w:t xml:space="preserve">primarily due to </w:t>
      </w:r>
      <w:r w:rsidRPr="00C91D11">
        <w:t>humans</w:t>
      </w:r>
      <w:r>
        <w:t xml:space="preserve"> </w:t>
      </w:r>
      <w:r w:rsidRPr="00C91D11">
        <w:t>killing wolves through poisoning,</w:t>
      </w:r>
      <w:r>
        <w:t xml:space="preserve"> </w:t>
      </w:r>
      <w:r w:rsidRPr="00C91D11">
        <w:t>unregulated trapping and shooting, and</w:t>
      </w:r>
      <w:r>
        <w:t xml:space="preserve"> </w:t>
      </w:r>
      <w:r w:rsidRPr="00C91D11">
        <w:t>government-funded wolf</w:t>
      </w:r>
      <w:r w:rsidR="007A1DC8">
        <w:t xml:space="preserve"> </w:t>
      </w:r>
      <w:r w:rsidRPr="00C91D11">
        <w:t>extermination</w:t>
      </w:r>
      <w:r>
        <w:t xml:space="preserve"> </w:t>
      </w:r>
      <w:r w:rsidRPr="00C91D11">
        <w:t>efforts (</w:t>
      </w:r>
      <w:r w:rsidR="001D2FB4">
        <w:t>Service</w:t>
      </w:r>
      <w:r w:rsidRPr="00C91D11" w:rsidDel="00161C63">
        <w:t xml:space="preserve"> </w:t>
      </w:r>
      <w:r w:rsidRPr="00C91D11">
        <w:t>2020, pp. 9–14). By the</w:t>
      </w:r>
      <w:r>
        <w:t xml:space="preserve"> </w:t>
      </w:r>
      <w:r w:rsidRPr="00C91D11">
        <w:t>time subspecies were first listed under</w:t>
      </w:r>
      <w:r>
        <w:t xml:space="preserve"> </w:t>
      </w:r>
      <w:r w:rsidRPr="00C91D11">
        <w:t xml:space="preserve">the Act in 1974, </w:t>
      </w:r>
      <w:r w:rsidR="008B542E">
        <w:t>gray wolves</w:t>
      </w:r>
      <w:r>
        <w:t xml:space="preserve"> </w:t>
      </w:r>
      <w:r w:rsidRPr="00C91D11">
        <w:t xml:space="preserve">had been eliminated from most of </w:t>
      </w:r>
      <w:r w:rsidR="008B542E">
        <w:t>their</w:t>
      </w:r>
      <w:r>
        <w:t xml:space="preserve"> </w:t>
      </w:r>
      <w:r w:rsidRPr="00C91D11">
        <w:t>historical range within the lower</w:t>
      </w:r>
      <w:r w:rsidRPr="00C91D11" w:rsidDel="00161C63">
        <w:t xml:space="preserve"> </w:t>
      </w:r>
      <w:r w:rsidRPr="00C91D11">
        <w:t>48</w:t>
      </w:r>
      <w:r>
        <w:t xml:space="preserve"> </w:t>
      </w:r>
      <w:r w:rsidRPr="00C91D11">
        <w:t>United States</w:t>
      </w:r>
      <w:r w:rsidR="00563E94">
        <w:t>. Outside of Alaska</w:t>
      </w:r>
      <w:r w:rsidRPr="00C91D11">
        <w:t>, wolves occurred</w:t>
      </w:r>
      <w:r>
        <w:t xml:space="preserve"> </w:t>
      </w:r>
      <w:r w:rsidRPr="00C91D11">
        <w:t>in only two places within the lower</w:t>
      </w:r>
      <w:r w:rsidRPr="00C91D11" w:rsidDel="00161C63">
        <w:t xml:space="preserve"> </w:t>
      </w:r>
      <w:r w:rsidRPr="00C91D11">
        <w:t>48</w:t>
      </w:r>
      <w:r>
        <w:t xml:space="preserve"> </w:t>
      </w:r>
      <w:r w:rsidRPr="00C91D11">
        <w:t>United States. A</w:t>
      </w:r>
      <w:r w:rsidR="00651AC8">
        <w:t>n estimated 1,000 wolves</w:t>
      </w:r>
      <w:r w:rsidRPr="00C91D11">
        <w:t xml:space="preserve"> persisted in</w:t>
      </w:r>
      <w:r>
        <w:t xml:space="preserve"> </w:t>
      </w:r>
      <w:r w:rsidRPr="00C91D11">
        <w:t>northeastern Minnesota, and a small,</w:t>
      </w:r>
      <w:r>
        <w:t xml:space="preserve"> </w:t>
      </w:r>
      <w:r w:rsidRPr="00C91D11">
        <w:t>isolated group of about 40 wolves</w:t>
      </w:r>
      <w:r>
        <w:t xml:space="preserve"> </w:t>
      </w:r>
      <w:r w:rsidRPr="00C91D11">
        <w:t>occurred on Isle Royale, Michigan</w:t>
      </w:r>
      <w:r w:rsidR="007465C0">
        <w:t xml:space="preserve"> </w:t>
      </w:r>
      <w:r w:rsidRPr="00C91D11">
        <w:t>(</w:t>
      </w:r>
      <w:r w:rsidR="001D2FB4">
        <w:t>Service</w:t>
      </w:r>
      <w:r w:rsidRPr="00C91D11" w:rsidDel="00161C63">
        <w:t xml:space="preserve"> </w:t>
      </w:r>
      <w:r w:rsidRPr="00C91D11">
        <w:t>2020, pp. 12–14).</w:t>
      </w:r>
    </w:p>
    <w:p w:rsidRPr="00A933A6" w:rsidR="00A933A6" w:rsidP="00DA63FE" w:rsidRDefault="004700A2" w14:paraId="34CDA82F" w14:textId="6B77701F">
      <w:pPr>
        <w:spacing w:after="0" w:line="480" w:lineRule="auto"/>
        <w:ind w:firstLine="720"/>
        <w:contextualSpacing/>
      </w:pPr>
      <w:r w:rsidRPr="00633737">
        <w:t>During the years since the species was</w:t>
      </w:r>
      <w:r>
        <w:t xml:space="preserve"> </w:t>
      </w:r>
      <w:r w:rsidRPr="00633737">
        <w:t>reclassified in 1978, gray wolves within</w:t>
      </w:r>
      <w:r>
        <w:t xml:space="preserve"> </w:t>
      </w:r>
      <w:r w:rsidRPr="00633737">
        <w:t>the lower</w:t>
      </w:r>
      <w:r w:rsidRPr="00633737" w:rsidDel="00161C63">
        <w:t xml:space="preserve"> </w:t>
      </w:r>
      <w:r w:rsidRPr="00633737">
        <w:t xml:space="preserve">48 United States </w:t>
      </w:r>
      <w:r>
        <w:t>expanded in distribution</w:t>
      </w:r>
      <w:r w:rsidRPr="00633737">
        <w:t xml:space="preserve"> (</w:t>
      </w:r>
      <w:r w:rsidR="00897B69">
        <w:t>figure</w:t>
      </w:r>
      <w:r w:rsidRPr="00633737">
        <w:t xml:space="preserve"> </w:t>
      </w:r>
      <w:r>
        <w:t>2</w:t>
      </w:r>
      <w:r w:rsidRPr="00633737">
        <w:t xml:space="preserve">) and </w:t>
      </w:r>
      <w:r>
        <w:t>increased in number</w:t>
      </w:r>
      <w:r w:rsidRPr="00633737">
        <w:t xml:space="preserve"> (</w:t>
      </w:r>
      <w:r w:rsidR="001D2FB4">
        <w:t>Service</w:t>
      </w:r>
      <w:r w:rsidR="00D83FA7">
        <w:t xml:space="preserve"> 2020, p</w:t>
      </w:r>
      <w:r w:rsidR="00A715F3">
        <w:t xml:space="preserve">. </w:t>
      </w:r>
      <w:r w:rsidR="00197628">
        <w:t>14</w:t>
      </w:r>
      <w:r w:rsidRPr="00633737">
        <w:t>). Gray wolves</w:t>
      </w:r>
      <w:r>
        <w:t xml:space="preserve"> </w:t>
      </w:r>
      <w:r w:rsidRPr="00633737">
        <w:t>within the lower 48 United States now</w:t>
      </w:r>
      <w:r>
        <w:t xml:space="preserve"> </w:t>
      </w:r>
      <w:r w:rsidRPr="00633737">
        <w:t xml:space="preserve">exist primarily in two large, </w:t>
      </w:r>
      <w:proofErr w:type="gramStart"/>
      <w:r w:rsidRPr="00633737">
        <w:t>stable</w:t>
      </w:r>
      <w:proofErr w:type="gramEnd"/>
      <w:r w:rsidRPr="00633737">
        <w:t xml:space="preserve"> or</w:t>
      </w:r>
      <w:r>
        <w:t xml:space="preserve"> </w:t>
      </w:r>
      <w:r w:rsidRPr="00633737">
        <w:t xml:space="preserve">growing </w:t>
      </w:r>
      <w:r w:rsidRPr="00D2031B">
        <w:t xml:space="preserve">metapopulations in two </w:t>
      </w:r>
      <w:r w:rsidR="00525923">
        <w:t xml:space="preserve">separate </w:t>
      </w:r>
      <w:r w:rsidRPr="00D2031B">
        <w:t>geographic areas in the lower</w:t>
      </w:r>
      <w:r w:rsidRPr="00D2031B" w:rsidDel="005D2420">
        <w:t xml:space="preserve"> </w:t>
      </w:r>
      <w:r w:rsidRPr="00D2031B">
        <w:t>48 United States</w:t>
      </w:r>
      <w:r w:rsidR="006B0977">
        <w:t>—</w:t>
      </w:r>
      <w:r w:rsidR="007563F3">
        <w:t>one in</w:t>
      </w:r>
      <w:r w:rsidR="00F92A2E">
        <w:t xml:space="preserve"> </w:t>
      </w:r>
      <w:r w:rsidRPr="00D2031B">
        <w:t>the</w:t>
      </w:r>
      <w:r w:rsidR="0058331B">
        <w:t xml:space="preserve"> western Great Lakes area </w:t>
      </w:r>
      <w:r w:rsidR="007563F3">
        <w:t xml:space="preserve">of </w:t>
      </w:r>
      <w:r w:rsidR="0058331B">
        <w:t>the Eastern United States</w:t>
      </w:r>
      <w:r w:rsidR="00857F3F">
        <w:t xml:space="preserve"> and </w:t>
      </w:r>
      <w:r w:rsidR="007563F3">
        <w:t xml:space="preserve">one in </w:t>
      </w:r>
      <w:r w:rsidR="00857F3F">
        <w:t>the</w:t>
      </w:r>
      <w:r w:rsidRPr="00D2031B">
        <w:t xml:space="preserve"> Western United States</w:t>
      </w:r>
      <w:r w:rsidR="00857F3F">
        <w:t xml:space="preserve"> </w:t>
      </w:r>
      <w:r w:rsidRPr="00D2031B">
        <w:t>(</w:t>
      </w:r>
      <w:r w:rsidR="001D2FB4">
        <w:t>Service</w:t>
      </w:r>
      <w:r w:rsidRPr="00D2031B">
        <w:t xml:space="preserve"> 2020, p. 27). </w:t>
      </w:r>
      <w:r w:rsidR="00DD293C">
        <w:t>S</w:t>
      </w:r>
      <w:r w:rsidR="003E3FC4">
        <w:t>ub</w:t>
      </w:r>
      <w:r w:rsidRPr="00D2031B">
        <w:t>populations</w:t>
      </w:r>
      <w:r w:rsidR="00DD293C">
        <w:t xml:space="preserve"> of gray wolves</w:t>
      </w:r>
      <w:r w:rsidRPr="00D2031B">
        <w:t xml:space="preserve"> within each of these </w:t>
      </w:r>
      <w:r w:rsidR="003E3FC4">
        <w:t>metapopulations</w:t>
      </w:r>
      <w:r w:rsidRPr="00D2031B">
        <w:t xml:space="preserve"> are </w:t>
      </w:r>
      <w:r w:rsidR="002E3D70">
        <w:t>well-</w:t>
      </w:r>
      <w:r w:rsidRPr="00D2031B">
        <w:t>connected as evidenced by</w:t>
      </w:r>
      <w:r w:rsidR="00705537">
        <w:t xml:space="preserve"> documented</w:t>
      </w:r>
      <w:r w:rsidRPr="00D2031B">
        <w:t xml:space="preserve"> movements between States and </w:t>
      </w:r>
      <w:r w:rsidR="00705537">
        <w:t xml:space="preserve">high levels of </w:t>
      </w:r>
      <w:r w:rsidRPr="00D2031B">
        <w:t>genetic d</w:t>
      </w:r>
      <w:r w:rsidR="00705537">
        <w:t>iversity</w:t>
      </w:r>
      <w:r w:rsidRPr="00D2031B">
        <w:t xml:space="preserve"> (</w:t>
      </w:r>
      <w:r w:rsidR="001D2FB4">
        <w:t>Service</w:t>
      </w:r>
      <w:r w:rsidRPr="00D2031B">
        <w:t xml:space="preserve"> 2020, p. 27).</w:t>
      </w:r>
      <w:r w:rsidR="005C3922">
        <w:t xml:space="preserve"> </w:t>
      </w:r>
      <w:r w:rsidRPr="00D2031B">
        <w:t xml:space="preserve">The </w:t>
      </w:r>
      <w:r w:rsidR="0052486A">
        <w:t xml:space="preserve">western </w:t>
      </w:r>
      <w:r w:rsidRPr="00D2031B">
        <w:t>Great Lakes metapopulation consists of more than 4,200 individuals broadly distributed across the northern portions of</w:t>
      </w:r>
      <w:r w:rsidR="00075EC7">
        <w:t xml:space="preserve"> Michigan, Minnesota, and Wisconsin</w:t>
      </w:r>
      <w:r w:rsidRPr="00D2031B">
        <w:t xml:space="preserve"> (</w:t>
      </w:r>
      <w:r w:rsidR="001D2FB4">
        <w:t>Service</w:t>
      </w:r>
      <w:r w:rsidRPr="00D2031B">
        <w:t xml:space="preserve"> 2020, p. 27). This metapopulation is also connected, via documented dispersals, to the large and expansive population of about 12,000–14,000 wolves in eastern Canada.</w:t>
      </w:r>
      <w:r>
        <w:t xml:space="preserve"> </w:t>
      </w:r>
      <w:r w:rsidRPr="00633737">
        <w:t>As a</w:t>
      </w:r>
      <w:r>
        <w:t xml:space="preserve"> </w:t>
      </w:r>
      <w:r w:rsidRPr="00633737">
        <w:t>result, gray wolves in the Great Lakes</w:t>
      </w:r>
      <w:r>
        <w:t xml:space="preserve"> </w:t>
      </w:r>
      <w:r w:rsidRPr="00633737">
        <w:t>area do not function as an isolated</w:t>
      </w:r>
      <w:r w:rsidR="00561F19">
        <w:t xml:space="preserve"> </w:t>
      </w:r>
      <w:r w:rsidRPr="00633737">
        <w:t>metapopulation of 4,200 individuals in</w:t>
      </w:r>
      <w:r>
        <w:t xml:space="preserve"> </w:t>
      </w:r>
      <w:r w:rsidR="00897B69">
        <w:t>3</w:t>
      </w:r>
      <w:r w:rsidRPr="00633737">
        <w:t xml:space="preserve"> States, but rather as part of a much</w:t>
      </w:r>
      <w:r>
        <w:t xml:space="preserve"> </w:t>
      </w:r>
      <w:r w:rsidRPr="00633737">
        <w:t xml:space="preserve">larger </w:t>
      </w:r>
      <w:r w:rsidR="007B4BAB">
        <w:t>“</w:t>
      </w:r>
      <w:r w:rsidRPr="00633737">
        <w:t xml:space="preserve">Great Lakes and </w:t>
      </w:r>
      <w:r w:rsidR="00897B69">
        <w:t>Eastern</w:t>
      </w:r>
      <w:r w:rsidRPr="00633737">
        <w:t xml:space="preserve"> Canada</w:t>
      </w:r>
      <w:r w:rsidR="007B4BAB">
        <w:t>”</w:t>
      </w:r>
      <w:r>
        <w:t xml:space="preserve"> </w:t>
      </w:r>
      <w:r w:rsidRPr="00633737">
        <w:t>metapopulation</w:t>
      </w:r>
      <w:r w:rsidR="00EE09E9">
        <w:t xml:space="preserve"> </w:t>
      </w:r>
      <w:r w:rsidRPr="00633737">
        <w:t>(</w:t>
      </w:r>
      <w:r w:rsidR="001D2FB4">
        <w:t>Service</w:t>
      </w:r>
      <w:r w:rsidRPr="00633737">
        <w:t xml:space="preserve"> 2020, pp. 27–28).</w:t>
      </w:r>
    </w:p>
    <w:p w:rsidRPr="00124FDA" w:rsidR="00DA63FE" w:rsidP="00DA63FE" w:rsidRDefault="00EB0207" w14:paraId="042E828F" w14:textId="3EA152F1">
      <w:pPr>
        <w:spacing w:after="0" w:line="480" w:lineRule="auto"/>
        <w:contextualSpacing/>
      </w:pPr>
      <w:r w:rsidRPr="00254749">
        <w:rPr>
          <w:noProof/>
          <w:color w:val="2B579A"/>
          <w:shd w:val="clear" w:color="auto" w:fill="E6E6E6"/>
        </w:rPr>
        <w:lastRenderedPageBreak/>
        <w:drawing>
          <wp:inline distT="0" distB="0" distL="0" distR="0" wp14:anchorId="4DF7C91B" wp14:editId="7892698A">
            <wp:extent cx="5967172" cy="3924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69558" cy="3926504"/>
                    </a:xfrm>
                    <a:prstGeom prst="rect">
                      <a:avLst/>
                    </a:prstGeom>
                  </pic:spPr>
                </pic:pic>
              </a:graphicData>
            </a:graphic>
          </wp:inline>
        </w:drawing>
      </w:r>
    </w:p>
    <w:p w:rsidRPr="00A14BA9" w:rsidR="00DA63FE" w:rsidP="00DA63FE" w:rsidRDefault="00DA63FE" w14:paraId="07535F40" w14:textId="28DFAACB">
      <w:pPr>
        <w:spacing w:after="0" w:line="240" w:lineRule="auto"/>
        <w:contextualSpacing/>
        <w:rPr>
          <w:sz w:val="20"/>
        </w:rPr>
      </w:pPr>
      <w:r w:rsidRPr="005C1470">
        <w:rPr>
          <w:b/>
          <w:sz w:val="20"/>
        </w:rPr>
        <w:t>Figure 2.</w:t>
      </w:r>
      <w:r w:rsidRPr="005C1470" w:rsidR="00DA545F">
        <w:rPr>
          <w:b/>
          <w:sz w:val="20"/>
        </w:rPr>
        <w:t xml:space="preserve"> </w:t>
      </w:r>
      <w:r w:rsidRPr="005C1470" w:rsidR="00E95D41">
        <w:rPr>
          <w:sz w:val="20"/>
        </w:rPr>
        <w:t>H</w:t>
      </w:r>
      <w:r w:rsidRPr="001D2488">
        <w:rPr>
          <w:sz w:val="20"/>
        </w:rPr>
        <w:t xml:space="preserve">istorical range and current range </w:t>
      </w:r>
      <w:r w:rsidRPr="001D2488" w:rsidR="00D60DA3">
        <w:rPr>
          <w:sz w:val="20"/>
        </w:rPr>
        <w:t>(as of January 2020)</w:t>
      </w:r>
      <w:r w:rsidRPr="00091B46" w:rsidR="00D60DA3">
        <w:rPr>
          <w:sz w:val="20"/>
        </w:rPr>
        <w:t xml:space="preserve"> </w:t>
      </w:r>
      <w:r w:rsidRPr="00A14BA9">
        <w:rPr>
          <w:sz w:val="20"/>
        </w:rPr>
        <w:t xml:space="preserve">of </w:t>
      </w:r>
      <w:r w:rsidRPr="00A14BA9" w:rsidR="00DD293C">
        <w:rPr>
          <w:sz w:val="20"/>
        </w:rPr>
        <w:t>gray wolves</w:t>
      </w:r>
      <w:r w:rsidRPr="00A14BA9">
        <w:rPr>
          <w:sz w:val="20"/>
        </w:rPr>
        <w:t xml:space="preserve"> (</w:t>
      </w:r>
      <w:proofErr w:type="gramStart"/>
      <w:r w:rsidRPr="00A14BA9">
        <w:rPr>
          <w:i/>
          <w:sz w:val="20"/>
        </w:rPr>
        <w:t>Canis</w:t>
      </w:r>
      <w:proofErr w:type="gramEnd"/>
      <w:r w:rsidRPr="00A14BA9">
        <w:rPr>
          <w:i/>
          <w:sz w:val="20"/>
        </w:rPr>
        <w:t xml:space="preserve"> lupus</w:t>
      </w:r>
      <w:r w:rsidRPr="00A14BA9">
        <w:rPr>
          <w:sz w:val="20"/>
        </w:rPr>
        <w:t>) in the lower 48 United States.</w:t>
      </w:r>
    </w:p>
    <w:p w:rsidRPr="00754B3F" w:rsidR="00DA63FE" w:rsidP="00DA63FE" w:rsidRDefault="00DA63FE" w14:paraId="2479CFAD" w14:textId="77777777">
      <w:pPr>
        <w:spacing w:after="0" w:line="240" w:lineRule="auto"/>
        <w:ind w:firstLine="720"/>
        <w:contextualSpacing/>
      </w:pPr>
      <w:r w:rsidRPr="00D9407A">
        <w:rPr>
          <w:sz w:val="20"/>
          <w:szCs w:val="20"/>
          <w:vertAlign w:val="superscript"/>
        </w:rPr>
        <w:t>1</w:t>
      </w:r>
      <w:r>
        <w:rPr>
          <w:sz w:val="20"/>
          <w:szCs w:val="20"/>
        </w:rPr>
        <w:t>Based on Nowak (1995)</w:t>
      </w:r>
    </w:p>
    <w:p w:rsidR="00DA63FE" w:rsidP="00DA63FE" w:rsidRDefault="00DA63FE" w14:paraId="7020E6E1" w14:textId="77777777">
      <w:pPr>
        <w:spacing w:after="0" w:line="240" w:lineRule="auto"/>
        <w:contextualSpacing/>
        <w:rPr>
          <w:sz w:val="20"/>
          <w:szCs w:val="20"/>
        </w:rPr>
      </w:pPr>
      <w:r>
        <w:rPr>
          <w:sz w:val="20"/>
          <w:szCs w:val="20"/>
        </w:rPr>
        <w:t xml:space="preserve"> </w:t>
      </w:r>
      <w:r w:rsidRPr="00D9407A">
        <w:rPr>
          <w:sz w:val="20"/>
          <w:szCs w:val="20"/>
          <w:vertAlign w:val="superscript"/>
        </w:rPr>
        <w:t xml:space="preserve"> </w:t>
      </w:r>
      <w:r>
        <w:tab/>
      </w:r>
      <w:r w:rsidRPr="00D9407A">
        <w:rPr>
          <w:sz w:val="20"/>
          <w:szCs w:val="20"/>
          <w:vertAlign w:val="superscript"/>
        </w:rPr>
        <w:t>2</w:t>
      </w:r>
      <w:r>
        <w:rPr>
          <w:sz w:val="20"/>
          <w:szCs w:val="20"/>
        </w:rPr>
        <w:t>Based on State data.</w:t>
      </w:r>
    </w:p>
    <w:p w:rsidR="00DA63FE" w:rsidP="00DA63FE" w:rsidRDefault="00DA63FE" w14:paraId="39462712" w14:textId="48DF3FB2">
      <w:pPr>
        <w:spacing w:after="0" w:line="240" w:lineRule="auto"/>
        <w:contextualSpacing/>
        <w:rPr>
          <w:sz w:val="20"/>
          <w:szCs w:val="20"/>
        </w:rPr>
      </w:pPr>
      <w:r>
        <w:rPr>
          <w:sz w:val="20"/>
          <w:szCs w:val="20"/>
        </w:rPr>
        <w:t xml:space="preserve">  </w:t>
      </w:r>
      <w:r>
        <w:tab/>
      </w:r>
      <w:r w:rsidRPr="00D9407A">
        <w:rPr>
          <w:sz w:val="20"/>
          <w:szCs w:val="20"/>
          <w:vertAlign w:val="superscript"/>
        </w:rPr>
        <w:t>3</w:t>
      </w:r>
      <w:r>
        <w:rPr>
          <w:sz w:val="20"/>
          <w:szCs w:val="20"/>
        </w:rPr>
        <w:t>U</w:t>
      </w:r>
      <w:r w:rsidR="00135B92">
        <w:rPr>
          <w:sz w:val="20"/>
          <w:szCs w:val="20"/>
        </w:rPr>
        <w:t>.S.</w:t>
      </w:r>
      <w:r>
        <w:rPr>
          <w:sz w:val="20"/>
          <w:szCs w:val="20"/>
        </w:rPr>
        <w:t xml:space="preserve"> portion of range only.</w:t>
      </w:r>
    </w:p>
    <w:p w:rsidR="00E264BE" w:rsidP="00DA63FE" w:rsidRDefault="00DA63FE" w14:paraId="7C11C62E" w14:textId="77777777">
      <w:pPr>
        <w:spacing w:after="0" w:line="240" w:lineRule="auto"/>
        <w:contextualSpacing/>
        <w:rPr>
          <w:sz w:val="20"/>
          <w:szCs w:val="20"/>
        </w:rPr>
      </w:pPr>
      <w:r>
        <w:rPr>
          <w:sz w:val="20"/>
          <w:szCs w:val="20"/>
        </w:rPr>
        <w:t xml:space="preserve"> </w:t>
      </w:r>
      <w:r w:rsidRPr="00D9407A">
        <w:rPr>
          <w:sz w:val="20"/>
          <w:szCs w:val="20"/>
          <w:vertAlign w:val="superscript"/>
        </w:rPr>
        <w:t xml:space="preserve"> </w:t>
      </w:r>
      <w:r>
        <w:tab/>
      </w:r>
      <w:r w:rsidRPr="00D9407A">
        <w:rPr>
          <w:sz w:val="20"/>
          <w:szCs w:val="20"/>
          <w:vertAlign w:val="superscript"/>
        </w:rPr>
        <w:t>4</w:t>
      </w:r>
      <w:r>
        <w:rPr>
          <w:sz w:val="20"/>
          <w:szCs w:val="20"/>
        </w:rPr>
        <w:t>N</w:t>
      </w:r>
      <w:r w:rsidR="00135B92">
        <w:rPr>
          <w:sz w:val="20"/>
          <w:szCs w:val="20"/>
        </w:rPr>
        <w:t xml:space="preserve">orthern Rocky Mountains </w:t>
      </w:r>
      <w:r w:rsidR="00E264BE">
        <w:rPr>
          <w:sz w:val="20"/>
          <w:szCs w:val="20"/>
        </w:rPr>
        <w:t>distinct population segment (DPS)</w:t>
      </w:r>
      <w:r>
        <w:rPr>
          <w:sz w:val="20"/>
          <w:szCs w:val="20"/>
        </w:rPr>
        <w:t xml:space="preserve"> and Mexican wolf nonessential </w:t>
      </w:r>
    </w:p>
    <w:p w:rsidR="00DA63FE" w:rsidP="00E264BE" w:rsidRDefault="00DA63FE" w14:paraId="5355B594" w14:textId="337DCC42">
      <w:pPr>
        <w:spacing w:after="0" w:line="240" w:lineRule="auto"/>
        <w:ind w:firstLine="720"/>
        <w:contextualSpacing/>
        <w:rPr>
          <w:sz w:val="20"/>
          <w:szCs w:val="20"/>
        </w:rPr>
      </w:pPr>
      <w:r>
        <w:rPr>
          <w:sz w:val="20"/>
          <w:szCs w:val="20"/>
        </w:rPr>
        <w:t xml:space="preserve">experimental population </w:t>
      </w:r>
      <w:r w:rsidR="00E264BE">
        <w:rPr>
          <w:sz w:val="20"/>
          <w:szCs w:val="20"/>
        </w:rPr>
        <w:t xml:space="preserve">(NEP) </w:t>
      </w:r>
      <w:r>
        <w:rPr>
          <w:sz w:val="20"/>
          <w:szCs w:val="20"/>
        </w:rPr>
        <w:t>area boundaries.</w:t>
      </w:r>
    </w:p>
    <w:p w:rsidR="004B18B0" w:rsidP="00473DDE" w:rsidRDefault="004B18B0" w14:paraId="4FF9DB40" w14:textId="77777777">
      <w:pPr>
        <w:spacing w:after="0" w:line="480" w:lineRule="auto"/>
        <w:ind w:firstLine="720"/>
        <w:contextualSpacing/>
      </w:pPr>
    </w:p>
    <w:p w:rsidRPr="009A3672" w:rsidR="007E7E32" w:rsidP="00473DDE" w:rsidRDefault="00C0264E" w14:paraId="16076E2A" w14:textId="139BF170">
      <w:pPr>
        <w:spacing w:after="0" w:line="480" w:lineRule="auto"/>
        <w:ind w:firstLine="720"/>
        <w:contextualSpacing/>
        <w:rPr>
          <w:u w:val="single"/>
        </w:rPr>
      </w:pPr>
      <w:r>
        <w:rPr>
          <w:rStyle w:val="normaltextrun"/>
          <w:color w:val="000000"/>
          <w:shd w:val="clear" w:color="auto" w:fill="FFFFFF"/>
        </w:rPr>
        <w:t xml:space="preserve">Gray wolves in the Western United States are distributed across the </w:t>
      </w:r>
      <w:proofErr w:type="spellStart"/>
      <w:r>
        <w:rPr>
          <w:rStyle w:val="normaltextrun"/>
          <w:color w:val="000000"/>
          <w:shd w:val="clear" w:color="auto" w:fill="FFFFFF"/>
        </w:rPr>
        <w:t>NRM</w:t>
      </w:r>
      <w:proofErr w:type="spellEnd"/>
      <w:r>
        <w:rPr>
          <w:rStyle w:val="normaltextrun"/>
          <w:color w:val="000000"/>
          <w:shd w:val="clear" w:color="auto" w:fill="FFFFFF"/>
        </w:rPr>
        <w:t xml:space="preserve"> and into western Oregon, western Washington, northern California, and most recently in northcentral Colorado (</w:t>
      </w:r>
      <w:r w:rsidR="00E264BE">
        <w:rPr>
          <w:rStyle w:val="normaltextrun"/>
          <w:color w:val="000000"/>
          <w:shd w:val="clear" w:color="auto" w:fill="FFFFFF"/>
        </w:rPr>
        <w:t>figure 2</w:t>
      </w:r>
      <w:r>
        <w:rPr>
          <w:rStyle w:val="normaltextrun"/>
          <w:color w:val="000000"/>
          <w:shd w:val="clear" w:color="auto" w:fill="FFFFFF"/>
        </w:rPr>
        <w:t xml:space="preserve">, above; </w:t>
      </w:r>
      <w:r w:rsidR="001D2FB4">
        <w:rPr>
          <w:rStyle w:val="normaltextrun"/>
          <w:color w:val="000000"/>
          <w:shd w:val="clear" w:color="auto" w:fill="FFFFFF"/>
        </w:rPr>
        <w:t>Service</w:t>
      </w:r>
      <w:r>
        <w:rPr>
          <w:rStyle w:val="normaltextrun"/>
          <w:color w:val="000000"/>
          <w:shd w:val="clear" w:color="auto" w:fill="FFFFFF"/>
        </w:rPr>
        <w:t xml:space="preserve"> 2020, p. 28). The Western United States metapopulation consisted of more than 1,900 gray wolves in 2015 (at least 1,880 in the </w:t>
      </w:r>
      <w:proofErr w:type="spellStart"/>
      <w:r>
        <w:rPr>
          <w:rStyle w:val="normaltextrun"/>
          <w:color w:val="000000"/>
          <w:shd w:val="clear" w:color="auto" w:fill="FFFFFF"/>
        </w:rPr>
        <w:t>NRM</w:t>
      </w:r>
      <w:proofErr w:type="spellEnd"/>
      <w:r>
        <w:rPr>
          <w:rStyle w:val="normaltextrun"/>
          <w:color w:val="000000"/>
          <w:shd w:val="clear" w:color="auto" w:fill="FFFFFF"/>
        </w:rPr>
        <w:t xml:space="preserve"> and at least 26 outside the </w:t>
      </w:r>
      <w:proofErr w:type="spellStart"/>
      <w:r>
        <w:rPr>
          <w:rStyle w:val="normaltextrun"/>
          <w:color w:val="000000"/>
          <w:shd w:val="clear" w:color="auto" w:fill="FFFFFF"/>
        </w:rPr>
        <w:t>NRM</w:t>
      </w:r>
      <w:proofErr w:type="spellEnd"/>
      <w:r>
        <w:rPr>
          <w:rStyle w:val="normaltextrun"/>
          <w:color w:val="000000"/>
          <w:shd w:val="clear" w:color="auto" w:fill="FFFFFF"/>
        </w:rPr>
        <w:t xml:space="preserve"> boundary), the final year of a combined northern Rocky </w:t>
      </w:r>
      <w:r w:rsidR="00F42D13">
        <w:rPr>
          <w:rStyle w:val="normaltextrun"/>
          <w:color w:val="000000"/>
          <w:shd w:val="clear" w:color="auto" w:fill="FFFFFF"/>
        </w:rPr>
        <w:t>Mountains</w:t>
      </w:r>
      <w:r>
        <w:rPr>
          <w:rStyle w:val="normaltextrun"/>
          <w:color w:val="000000"/>
          <w:shd w:val="clear" w:color="auto" w:fill="FFFFFF"/>
        </w:rPr>
        <w:t xml:space="preserve"> wolf annual report (</w:t>
      </w:r>
      <w:r w:rsidR="001D2FB4">
        <w:rPr>
          <w:rStyle w:val="normaltextrun"/>
          <w:color w:val="000000"/>
          <w:shd w:val="clear" w:color="auto" w:fill="FFFFFF"/>
        </w:rPr>
        <w:t>Service</w:t>
      </w:r>
      <w:r>
        <w:rPr>
          <w:rStyle w:val="normaltextrun"/>
          <w:color w:val="000000"/>
          <w:shd w:val="clear" w:color="auto" w:fill="FFFFFF"/>
        </w:rPr>
        <w:t xml:space="preserve"> 2020, p. 28, </w:t>
      </w:r>
      <w:r w:rsidR="00F42D13">
        <w:rPr>
          <w:rStyle w:val="normaltextrun"/>
          <w:color w:val="000000"/>
          <w:shd w:val="clear" w:color="auto" w:fill="FFFFFF"/>
        </w:rPr>
        <w:t>appendix</w:t>
      </w:r>
      <w:r>
        <w:rPr>
          <w:rStyle w:val="normaltextrun"/>
          <w:color w:val="000000"/>
          <w:shd w:val="clear" w:color="auto" w:fill="FFFFFF"/>
        </w:rPr>
        <w:t xml:space="preserve"> 2). Based on the most current </w:t>
      </w:r>
      <w:r w:rsidRPr="004661B2" w:rsidR="004661B2">
        <w:rPr>
          <w:rStyle w:val="normaltextrun"/>
          <w:shd w:val="clear" w:color="auto" w:fill="FFFFFF"/>
        </w:rPr>
        <w:t xml:space="preserve">abundance </w:t>
      </w:r>
      <w:r>
        <w:rPr>
          <w:rStyle w:val="normaltextrun"/>
          <w:color w:val="000000"/>
          <w:shd w:val="clear" w:color="auto" w:fill="FFFFFF"/>
        </w:rPr>
        <w:t>estimates</w:t>
      </w:r>
      <w:r w:rsidR="00644EFE">
        <w:rPr>
          <w:rStyle w:val="normaltextrun"/>
          <w:color w:val="000000"/>
          <w:shd w:val="clear" w:color="auto" w:fill="FFFFFF"/>
        </w:rPr>
        <w:t xml:space="preserve"> of gray wolves</w:t>
      </w:r>
      <w:r>
        <w:rPr>
          <w:rStyle w:val="normaltextrun"/>
          <w:color w:val="000000"/>
          <w:shd w:val="clear" w:color="auto" w:fill="FFFFFF"/>
        </w:rPr>
        <w:t>,</w:t>
      </w:r>
      <w:r w:rsidRPr="004661B2">
        <w:rPr>
          <w:rStyle w:val="normaltextrun"/>
          <w:shd w:val="clear" w:color="auto" w:fill="FFFFFF"/>
        </w:rPr>
        <w:t xml:space="preserve"> </w:t>
      </w:r>
      <w:r w:rsidRPr="009A3672">
        <w:rPr>
          <w:rStyle w:val="normaltextrun"/>
          <w:shd w:val="clear" w:color="auto" w:fill="FFFFFF"/>
        </w:rPr>
        <w:t xml:space="preserve">Idaho </w:t>
      </w:r>
      <w:r w:rsidR="004A7867">
        <w:rPr>
          <w:rStyle w:val="normaltextrun"/>
          <w:shd w:val="clear" w:color="auto" w:fill="FFFFFF"/>
        </w:rPr>
        <w:t>estimated</w:t>
      </w:r>
      <w:r w:rsidRPr="009A3672" w:rsidR="004A7867">
        <w:rPr>
          <w:rStyle w:val="normaltextrun"/>
          <w:shd w:val="clear" w:color="auto" w:fill="FFFFFF"/>
        </w:rPr>
        <w:t xml:space="preserve"> </w:t>
      </w:r>
      <w:r w:rsidRPr="009A3672">
        <w:rPr>
          <w:rStyle w:val="normaltextrun"/>
          <w:shd w:val="clear" w:color="auto" w:fill="FFFFFF"/>
        </w:rPr>
        <w:t>1,</w:t>
      </w:r>
      <w:r w:rsidR="00823352">
        <w:rPr>
          <w:rStyle w:val="normaltextrun"/>
          <w:shd w:val="clear" w:color="auto" w:fill="FFFFFF"/>
        </w:rPr>
        <w:t>543</w:t>
      </w:r>
      <w:r w:rsidRPr="009A3672" w:rsidR="00472940">
        <w:rPr>
          <w:rStyle w:val="normaltextrun"/>
          <w:shd w:val="clear" w:color="auto" w:fill="FFFFFF"/>
        </w:rPr>
        <w:t xml:space="preserve"> </w:t>
      </w:r>
      <w:r w:rsidRPr="009A3672">
        <w:rPr>
          <w:rStyle w:val="normaltextrun"/>
          <w:shd w:val="clear" w:color="auto" w:fill="FFFFFF"/>
        </w:rPr>
        <w:t xml:space="preserve">gray wolves </w:t>
      </w:r>
      <w:r w:rsidR="00662D9C">
        <w:rPr>
          <w:rStyle w:val="normaltextrun"/>
          <w:shd w:val="clear" w:color="auto" w:fill="FFFFFF"/>
        </w:rPr>
        <w:t xml:space="preserve">inhabited the </w:t>
      </w:r>
      <w:r w:rsidR="00F42D13">
        <w:rPr>
          <w:rStyle w:val="normaltextrun"/>
          <w:shd w:val="clear" w:color="auto" w:fill="FFFFFF"/>
        </w:rPr>
        <w:t>State as of</w:t>
      </w:r>
      <w:r w:rsidR="00662D9C">
        <w:rPr>
          <w:rStyle w:val="normaltextrun"/>
          <w:shd w:val="clear" w:color="auto" w:fill="FFFFFF"/>
        </w:rPr>
        <w:t xml:space="preserve"> August 2021</w:t>
      </w:r>
      <w:r w:rsidR="00DD7289">
        <w:rPr>
          <w:rStyle w:val="normaltextrun"/>
          <w:shd w:val="clear" w:color="auto" w:fill="FFFFFF"/>
        </w:rPr>
        <w:t>,</w:t>
      </w:r>
      <w:r w:rsidR="00662D9C">
        <w:rPr>
          <w:rStyle w:val="normaltextrun"/>
          <w:shd w:val="clear" w:color="auto" w:fill="FFFFFF"/>
        </w:rPr>
        <w:t xml:space="preserve"> </w:t>
      </w:r>
      <w:r w:rsidRPr="009A3672">
        <w:rPr>
          <w:rStyle w:val="normaltextrun"/>
          <w:shd w:val="clear" w:color="auto" w:fill="FFFFFF"/>
        </w:rPr>
        <w:t xml:space="preserve">and Montana had </w:t>
      </w:r>
      <w:r w:rsidR="000A0846">
        <w:rPr>
          <w:rStyle w:val="normaltextrun"/>
          <w:shd w:val="clear" w:color="auto" w:fill="FFFFFF"/>
        </w:rPr>
        <w:t xml:space="preserve">an estimated </w:t>
      </w:r>
      <w:r w:rsidRPr="009A3672">
        <w:rPr>
          <w:rStyle w:val="normaltextrun"/>
          <w:shd w:val="clear" w:color="auto" w:fill="FFFFFF"/>
        </w:rPr>
        <w:t xml:space="preserve">1,144 gray wolves </w:t>
      </w:r>
      <w:r w:rsidRPr="009A3672">
        <w:rPr>
          <w:rStyle w:val="normaltextrun"/>
          <w:shd w:val="clear" w:color="auto" w:fill="FFFFFF"/>
        </w:rPr>
        <w:lastRenderedPageBreak/>
        <w:t>at the end of 2021</w:t>
      </w:r>
      <w:r w:rsidR="009E5849">
        <w:rPr>
          <w:rStyle w:val="normaltextrun"/>
          <w:shd w:val="clear" w:color="auto" w:fill="FFFFFF"/>
        </w:rPr>
        <w:t xml:space="preserve"> </w:t>
      </w:r>
      <w:r w:rsidRPr="009A3672" w:rsidR="009E5849">
        <w:rPr>
          <w:rStyle w:val="normaltextrun"/>
          <w:shd w:val="clear" w:color="auto" w:fill="FFFFFF"/>
        </w:rPr>
        <w:t xml:space="preserve">(Parks </w:t>
      </w:r>
      <w:r w:rsidRPr="00F74717" w:rsidR="009E5849">
        <w:rPr>
          <w:rStyle w:val="normaltextrun"/>
          <w:shd w:val="clear" w:color="auto" w:fill="FFFFFF"/>
        </w:rPr>
        <w:t>et al</w:t>
      </w:r>
      <w:r w:rsidRPr="00816006" w:rsidR="009E5849">
        <w:rPr>
          <w:rStyle w:val="normaltextrun"/>
          <w:i/>
          <w:iCs/>
          <w:shd w:val="clear" w:color="auto" w:fill="FFFFFF"/>
        </w:rPr>
        <w:t>.</w:t>
      </w:r>
      <w:r w:rsidRPr="009A3672" w:rsidR="009E5849">
        <w:rPr>
          <w:rStyle w:val="normaltextrun"/>
          <w:shd w:val="clear" w:color="auto" w:fill="FFFFFF"/>
        </w:rPr>
        <w:t xml:space="preserve"> 2022, pp. 9</w:t>
      </w:r>
      <w:r w:rsidR="009E5849">
        <w:rPr>
          <w:rStyle w:val="normaltextrun"/>
          <w:shd w:val="clear" w:color="auto" w:fill="FFFFFF"/>
        </w:rPr>
        <w:t>–</w:t>
      </w:r>
      <w:r w:rsidRPr="009A3672" w:rsidR="009E5849">
        <w:rPr>
          <w:rStyle w:val="normaltextrun"/>
          <w:shd w:val="clear" w:color="auto" w:fill="FFFFFF"/>
        </w:rPr>
        <w:t>10</w:t>
      </w:r>
      <w:r w:rsidR="00C758CD">
        <w:rPr>
          <w:rStyle w:val="normaltextrun"/>
          <w:shd w:val="clear" w:color="auto" w:fill="FFFFFF"/>
        </w:rPr>
        <w:t>).</w:t>
      </w:r>
      <w:r w:rsidRPr="009A3672" w:rsidR="009A3672">
        <w:rPr>
          <w:rStyle w:val="normaltextrun"/>
          <w:shd w:val="clear" w:color="auto" w:fill="FFFFFF"/>
        </w:rPr>
        <w:t xml:space="preserve"> </w:t>
      </w:r>
      <w:r w:rsidRPr="009A3672">
        <w:rPr>
          <w:rStyle w:val="normaltextrun"/>
          <w:shd w:val="clear" w:color="auto" w:fill="FFFFFF"/>
        </w:rPr>
        <w:t>In addition, the most recent year-end minimum counts for 2021 indicated at least 314 gray wolves in Wyoming, 206 wolves in Washington, 175 wolves in Oregon, and 17 in California (</w:t>
      </w:r>
      <w:bookmarkStart w:name="_Hlk118797849" w:id="4"/>
      <w:r w:rsidRPr="009A3672">
        <w:rPr>
          <w:rStyle w:val="normaltextrun"/>
          <w:shd w:val="clear" w:color="auto" w:fill="FFFFFF"/>
        </w:rPr>
        <w:t xml:space="preserve">California Department of Fish and Wildlife </w:t>
      </w:r>
      <w:r w:rsidR="00526477">
        <w:rPr>
          <w:rStyle w:val="normaltextrun"/>
          <w:shd w:val="clear" w:color="auto" w:fill="FFFFFF"/>
        </w:rPr>
        <w:t>(</w:t>
      </w:r>
      <w:proofErr w:type="spellStart"/>
      <w:r w:rsidR="00526477">
        <w:rPr>
          <w:rStyle w:val="normaltextrun"/>
          <w:shd w:val="clear" w:color="auto" w:fill="FFFFFF"/>
        </w:rPr>
        <w:t>CDFW</w:t>
      </w:r>
      <w:proofErr w:type="spellEnd"/>
      <w:r w:rsidR="00526477">
        <w:rPr>
          <w:rStyle w:val="normaltextrun"/>
          <w:shd w:val="clear" w:color="auto" w:fill="FFFFFF"/>
        </w:rPr>
        <w:t xml:space="preserve">) </w:t>
      </w:r>
      <w:r w:rsidRPr="009A3672">
        <w:rPr>
          <w:rStyle w:val="normaltextrun"/>
          <w:shd w:val="clear" w:color="auto" w:fill="FFFFFF"/>
        </w:rPr>
        <w:t xml:space="preserve">2021, entire; Oregon Department of Fish and Wildlife </w:t>
      </w:r>
      <w:r w:rsidR="009A64FA">
        <w:rPr>
          <w:rStyle w:val="normaltextrun"/>
          <w:shd w:val="clear" w:color="auto" w:fill="FFFFFF"/>
        </w:rPr>
        <w:t xml:space="preserve">(ODFW) </w:t>
      </w:r>
      <w:r w:rsidRPr="009A3672">
        <w:rPr>
          <w:rStyle w:val="normaltextrun"/>
          <w:shd w:val="clear" w:color="auto" w:fill="FFFFFF"/>
        </w:rPr>
        <w:t xml:space="preserve">2022, p. 4; Washington Department of Fish and Wildlife </w:t>
      </w:r>
      <w:r w:rsidR="009A64FA">
        <w:rPr>
          <w:rStyle w:val="normaltextrun"/>
          <w:shd w:val="clear" w:color="auto" w:fill="FFFFFF"/>
        </w:rPr>
        <w:t>(WDFW)</w:t>
      </w:r>
      <w:r w:rsidRPr="009A3672">
        <w:rPr>
          <w:rStyle w:val="normaltextrun"/>
          <w:shd w:val="clear" w:color="auto" w:fill="FFFFFF"/>
        </w:rPr>
        <w:t xml:space="preserve"> </w:t>
      </w:r>
      <w:r w:rsidR="007D1991">
        <w:rPr>
          <w:rStyle w:val="normaltextrun"/>
          <w:shd w:val="clear" w:color="auto" w:fill="FFFFFF"/>
        </w:rPr>
        <w:t xml:space="preserve">et al. </w:t>
      </w:r>
      <w:r w:rsidRPr="009A3672">
        <w:rPr>
          <w:rStyle w:val="normaltextrun"/>
          <w:shd w:val="clear" w:color="auto" w:fill="FFFFFF"/>
        </w:rPr>
        <w:t xml:space="preserve">2022, p. 13; Wyoming Game and Fish Department </w:t>
      </w:r>
      <w:r w:rsidR="00526477">
        <w:rPr>
          <w:rStyle w:val="normaltextrun"/>
          <w:shd w:val="clear" w:color="auto" w:fill="FFFFFF"/>
        </w:rPr>
        <w:t>(</w:t>
      </w:r>
      <w:proofErr w:type="spellStart"/>
      <w:r w:rsidR="00526477">
        <w:rPr>
          <w:rStyle w:val="normaltextrun"/>
          <w:shd w:val="clear" w:color="auto" w:fill="FFFFFF"/>
        </w:rPr>
        <w:t>WGFD</w:t>
      </w:r>
      <w:proofErr w:type="spellEnd"/>
      <w:r w:rsidR="00526477">
        <w:rPr>
          <w:rStyle w:val="normaltextrun"/>
          <w:shd w:val="clear" w:color="auto" w:fill="FFFFFF"/>
        </w:rPr>
        <w:t xml:space="preserve">) </w:t>
      </w:r>
      <w:r w:rsidR="00526BA3">
        <w:rPr>
          <w:rStyle w:val="normaltextrun"/>
          <w:shd w:val="clear" w:color="auto" w:fill="FFFFFF"/>
        </w:rPr>
        <w:t xml:space="preserve">et al. </w:t>
      </w:r>
      <w:r w:rsidRPr="009A3672">
        <w:rPr>
          <w:rStyle w:val="normaltextrun"/>
          <w:shd w:val="clear" w:color="auto" w:fill="FFFFFF"/>
        </w:rPr>
        <w:t>2022, p. 3</w:t>
      </w:r>
      <w:bookmarkEnd w:id="4"/>
      <w:r w:rsidR="00AA6D81">
        <w:rPr>
          <w:rStyle w:val="normaltextrun"/>
          <w:shd w:val="clear" w:color="auto" w:fill="FFFFFF"/>
        </w:rPr>
        <w:t>).</w:t>
      </w:r>
    </w:p>
    <w:p w:rsidRPr="00FD50E1" w:rsidR="00EF270C" w:rsidP="00473DDE" w:rsidRDefault="00C521E6" w14:paraId="4968837F" w14:textId="19C9844B">
      <w:pPr>
        <w:spacing w:after="0" w:line="480" w:lineRule="auto"/>
        <w:ind w:firstLine="720"/>
        <w:contextualSpacing/>
      </w:pPr>
      <w:r w:rsidRPr="00D65218">
        <w:rPr>
          <w:rStyle w:val="normaltextrun"/>
          <w:shd w:val="clear" w:color="auto" w:fill="FFFFFF"/>
        </w:rPr>
        <w:t xml:space="preserve">Until recently, only lone wolves had been confirmed in Colorado beginning with a dispersing individual that died as a result of a vehicle collision </w:t>
      </w:r>
      <w:r w:rsidR="003B1741">
        <w:rPr>
          <w:rStyle w:val="normaltextrun"/>
          <w:shd w:val="clear" w:color="auto" w:fill="FFFFFF"/>
        </w:rPr>
        <w:t xml:space="preserve">in </w:t>
      </w:r>
      <w:r w:rsidRPr="00D65218">
        <w:rPr>
          <w:rStyle w:val="normaltextrun"/>
          <w:shd w:val="clear" w:color="auto" w:fill="FFFFFF"/>
        </w:rPr>
        <w:t>2004</w:t>
      </w:r>
      <w:r w:rsidR="00D65218">
        <w:rPr>
          <w:rStyle w:val="normaltextrun"/>
          <w:shd w:val="clear" w:color="auto" w:fill="FFFFFF"/>
        </w:rPr>
        <w:t xml:space="preserve">. </w:t>
      </w:r>
      <w:r w:rsidRPr="00D65218">
        <w:rPr>
          <w:rStyle w:val="normaltextrun"/>
          <w:shd w:val="clear" w:color="auto" w:fill="FFFFFF"/>
        </w:rPr>
        <w:t>A disperser from Wyoming was first documented in north-central Colorado during the summer of 2019 and paired up with another wolf during the winter of 2020 (</w:t>
      </w:r>
      <w:r w:rsidR="008E4615">
        <w:rPr>
          <w:rStyle w:val="normaltextrun"/>
          <w:shd w:val="clear" w:color="auto" w:fill="FFFFFF"/>
        </w:rPr>
        <w:t>CPW 2021a</w:t>
      </w:r>
      <w:r w:rsidR="0043736B">
        <w:rPr>
          <w:rStyle w:val="normaltextrun"/>
          <w:shd w:val="clear" w:color="auto" w:fill="FFFFFF"/>
        </w:rPr>
        <w:t>, entire</w:t>
      </w:r>
      <w:r w:rsidRPr="00D65218">
        <w:rPr>
          <w:rStyle w:val="normaltextrun"/>
          <w:shd w:val="clear" w:color="auto" w:fill="FFFFFF"/>
        </w:rPr>
        <w:t>)</w:t>
      </w:r>
      <w:r w:rsidR="008E4615">
        <w:rPr>
          <w:rStyle w:val="normaltextrun"/>
          <w:shd w:val="clear" w:color="auto" w:fill="FFFFFF"/>
        </w:rPr>
        <w:t xml:space="preserve">. </w:t>
      </w:r>
      <w:r w:rsidRPr="00D65218">
        <w:rPr>
          <w:rStyle w:val="normaltextrun"/>
          <w:shd w:val="clear" w:color="auto" w:fill="FFFFFF"/>
        </w:rPr>
        <w:t>This pair produced offspring in spring 2021, becoming the first documented reproductively active pack in Colorado in recent history</w:t>
      </w:r>
      <w:r w:rsidR="008E4615">
        <w:rPr>
          <w:rStyle w:val="normaltextrun"/>
          <w:shd w:val="clear" w:color="auto" w:fill="FFFFFF"/>
        </w:rPr>
        <w:t xml:space="preserve">. </w:t>
      </w:r>
      <w:r w:rsidRPr="00A91352" w:rsidR="00BE6A8A">
        <w:rPr>
          <w:rStyle w:val="normaltextrun"/>
        </w:rPr>
        <w:t xml:space="preserve">As of </w:t>
      </w:r>
      <w:r w:rsidR="00A91352">
        <w:rPr>
          <w:rStyle w:val="normaltextrun"/>
          <w:shd w:val="clear" w:color="auto" w:fill="FFFFFF"/>
        </w:rPr>
        <w:t>September</w:t>
      </w:r>
      <w:r w:rsidRPr="00C758CD" w:rsidR="00BE6A8A">
        <w:rPr>
          <w:rStyle w:val="normaltextrun"/>
          <w:shd w:val="clear" w:color="auto" w:fill="FFFFFF"/>
        </w:rPr>
        <w:t xml:space="preserve"> 2022</w:t>
      </w:r>
      <w:r w:rsidRPr="00D65218">
        <w:rPr>
          <w:rStyle w:val="normaltextrun"/>
          <w:shd w:val="clear" w:color="auto" w:fill="FFFFFF"/>
        </w:rPr>
        <w:t>, this pack contains the only known wolves in Colorado</w:t>
      </w:r>
      <w:r w:rsidRPr="00C758CD" w:rsidR="00DD7289">
        <w:rPr>
          <w:rStyle w:val="normaltextrun"/>
          <w:shd w:val="clear" w:color="auto" w:fill="FFFFFF"/>
        </w:rPr>
        <w:t>,</w:t>
      </w:r>
      <w:r w:rsidRPr="00D65218">
        <w:rPr>
          <w:rStyle w:val="normaltextrun"/>
          <w:shd w:val="clear" w:color="auto" w:fill="FFFFFF"/>
        </w:rPr>
        <w:t xml:space="preserve"> </w:t>
      </w:r>
      <w:r w:rsidR="00A91352">
        <w:rPr>
          <w:rStyle w:val="normaltextrun"/>
        </w:rPr>
        <w:t>compris</w:t>
      </w:r>
      <w:r w:rsidR="66378FF6">
        <w:rPr>
          <w:rStyle w:val="normaltextrun"/>
        </w:rPr>
        <w:t>ing</w:t>
      </w:r>
      <w:r w:rsidRPr="00A91352">
        <w:rPr>
          <w:rStyle w:val="normaltextrun"/>
        </w:rPr>
        <w:t xml:space="preserve"> </w:t>
      </w:r>
      <w:r w:rsidRPr="00A91352" w:rsidR="00DD7289">
        <w:rPr>
          <w:rStyle w:val="normaltextrun"/>
        </w:rPr>
        <w:t>seven</w:t>
      </w:r>
      <w:r w:rsidRPr="00A91352">
        <w:rPr>
          <w:rStyle w:val="normaltextrun"/>
        </w:rPr>
        <w:t xml:space="preserve"> </w:t>
      </w:r>
      <w:r w:rsidRPr="00D65218">
        <w:rPr>
          <w:rStyle w:val="normaltextrun"/>
          <w:shd w:val="clear" w:color="auto" w:fill="FFFFFF"/>
        </w:rPr>
        <w:t>individuals</w:t>
      </w:r>
      <w:r w:rsidRPr="00D65218" w:rsidR="0D7E93BC">
        <w:rPr>
          <w:rStyle w:val="normaltextrun"/>
          <w:shd w:val="clear" w:color="auto" w:fill="FFFFFF"/>
        </w:rPr>
        <w:t>.</w:t>
      </w:r>
      <w:r w:rsidR="00226596">
        <w:rPr>
          <w:rStyle w:val="normaltextrun"/>
          <w:shd w:val="clear" w:color="auto" w:fill="FFFFFF"/>
        </w:rPr>
        <w:t xml:space="preserve"> </w:t>
      </w:r>
      <w:r w:rsidR="3F42369B">
        <w:rPr>
          <w:rStyle w:val="normaltextrun"/>
          <w:shd w:val="clear" w:color="auto" w:fill="FFFFFF"/>
        </w:rPr>
        <w:t>This single pack</w:t>
      </w:r>
      <w:r w:rsidR="00226596">
        <w:rPr>
          <w:rStyle w:val="normaltextrun"/>
          <w:shd w:val="clear" w:color="auto" w:fill="FFFFFF"/>
        </w:rPr>
        <w:t xml:space="preserve"> </w:t>
      </w:r>
      <w:r w:rsidRPr="00226596" w:rsidR="00254A23">
        <w:rPr>
          <w:rStyle w:val="normaltextrun"/>
          <w:shd w:val="clear" w:color="auto" w:fill="FFFFFF"/>
        </w:rPr>
        <w:t>do</w:t>
      </w:r>
      <w:r w:rsidR="00226596">
        <w:rPr>
          <w:rStyle w:val="normaltextrun"/>
          <w:shd w:val="clear" w:color="auto" w:fill="FFFFFF"/>
        </w:rPr>
        <w:t>es</w:t>
      </w:r>
      <w:r w:rsidRPr="00254A23" w:rsidR="00254A23">
        <w:rPr>
          <w:rStyle w:val="normaltextrun"/>
          <w:shd w:val="clear" w:color="auto" w:fill="FFFFFF"/>
        </w:rPr>
        <w:t xml:space="preserve"> not meet the definition of a population of gray wolves </w:t>
      </w:r>
      <w:r w:rsidRPr="006D1A4A" w:rsidR="00226596">
        <w:rPr>
          <w:rStyle w:val="normaltextrun"/>
          <w:shd w:val="clear" w:color="auto" w:fill="FFFFFF"/>
        </w:rPr>
        <w:t xml:space="preserve">used by the Service for previous NEP designations in the </w:t>
      </w:r>
      <w:proofErr w:type="spellStart"/>
      <w:r w:rsidRPr="006D1A4A" w:rsidR="00226596">
        <w:rPr>
          <w:rStyle w:val="normaltextrun"/>
          <w:shd w:val="clear" w:color="auto" w:fill="FFFFFF"/>
        </w:rPr>
        <w:t>NRM</w:t>
      </w:r>
      <w:proofErr w:type="spellEnd"/>
      <w:r w:rsidRPr="00CA339F" w:rsidR="00226596">
        <w:rPr>
          <w:rStyle w:val="normaltextrun"/>
          <w:shd w:val="clear" w:color="auto" w:fill="FFFFFF"/>
        </w:rPr>
        <w:t xml:space="preserve"> </w:t>
      </w:r>
      <w:r w:rsidRPr="006965A6" w:rsidR="00254A23">
        <w:rPr>
          <w:rStyle w:val="normaltextrun"/>
          <w:shd w:val="clear" w:color="auto" w:fill="FFFFFF"/>
        </w:rPr>
        <w:t>(</w:t>
      </w:r>
      <w:r w:rsidR="00226596">
        <w:rPr>
          <w:rStyle w:val="normaltextrun"/>
          <w:shd w:val="clear" w:color="auto" w:fill="FFFFFF"/>
        </w:rPr>
        <w:t xml:space="preserve">i.e., </w:t>
      </w:r>
      <w:r w:rsidRPr="00CA339F" w:rsidR="006D313F">
        <w:rPr>
          <w:rStyle w:val="normaltextrun"/>
          <w:shd w:val="clear" w:color="auto" w:fill="FFFFFF"/>
        </w:rPr>
        <w:t>two</w:t>
      </w:r>
      <w:r w:rsidRPr="00254A23" w:rsidR="00254A23">
        <w:rPr>
          <w:rStyle w:val="normaltextrun"/>
          <w:shd w:val="clear" w:color="auto" w:fill="FFFFFF"/>
        </w:rPr>
        <w:t xml:space="preserve"> breeding pairs successfully raising at least two pups for 2 consecutive years; Service 1994, appendix 8)</w:t>
      </w:r>
      <w:r w:rsidR="00226596">
        <w:rPr>
          <w:rStyle w:val="normaltextrun"/>
          <w:shd w:val="clear" w:color="auto" w:fill="FFFFFF"/>
        </w:rPr>
        <w:t>.</w:t>
      </w:r>
      <w:r w:rsidR="0010063F">
        <w:rPr>
          <w:rStyle w:val="normaltextrun"/>
          <w:shd w:val="clear" w:color="auto" w:fill="FFFFFF"/>
        </w:rPr>
        <w:t xml:space="preserve"> No evidence of reproduction in this pack has been documented in 2022.</w:t>
      </w:r>
      <w:r w:rsidR="00226596">
        <w:rPr>
          <w:rStyle w:val="normaltextrun"/>
          <w:shd w:val="clear" w:color="auto" w:fill="FFFFFF"/>
        </w:rPr>
        <w:t xml:space="preserve"> </w:t>
      </w:r>
      <w:r w:rsidRPr="00D65218">
        <w:rPr>
          <w:rStyle w:val="normaltextrun"/>
          <w:shd w:val="clear" w:color="auto" w:fill="FFFFFF"/>
        </w:rPr>
        <w:t xml:space="preserve">In January of 2020, CPW personnel also confirmed at least </w:t>
      </w:r>
      <w:r w:rsidR="00FB6410">
        <w:rPr>
          <w:rStyle w:val="normaltextrun"/>
        </w:rPr>
        <w:t>six</w:t>
      </w:r>
      <w:r w:rsidRPr="00D65218">
        <w:rPr>
          <w:rStyle w:val="normaltextrun"/>
          <w:shd w:val="clear" w:color="auto" w:fill="FFFFFF"/>
        </w:rPr>
        <w:t xml:space="preserve"> wolves traveling together in Moffatt County in northwest</w:t>
      </w:r>
      <w:r w:rsidR="00226596">
        <w:rPr>
          <w:rStyle w:val="normaltextrun"/>
          <w:shd w:val="clear" w:color="auto" w:fill="FFFFFF"/>
        </w:rPr>
        <w:t>ern</w:t>
      </w:r>
      <w:r w:rsidRPr="00D65218">
        <w:rPr>
          <w:rStyle w:val="normaltextrun"/>
          <w:shd w:val="clear" w:color="auto" w:fill="FFFFFF"/>
        </w:rPr>
        <w:t xml:space="preserve"> Colorado (</w:t>
      </w:r>
      <w:r w:rsidR="00103358">
        <w:rPr>
          <w:rStyle w:val="normaltextrun"/>
          <w:shd w:val="clear" w:color="auto" w:fill="FFFFFF"/>
        </w:rPr>
        <w:t>Service 2020, p. 9</w:t>
      </w:r>
      <w:r w:rsidRPr="00D65218">
        <w:rPr>
          <w:rStyle w:val="normaltextrun"/>
          <w:shd w:val="clear" w:color="auto" w:fill="FFFFFF"/>
        </w:rPr>
        <w:t>)</w:t>
      </w:r>
      <w:r w:rsidR="00FD50E1">
        <w:rPr>
          <w:rStyle w:val="normaltextrun"/>
          <w:shd w:val="clear" w:color="auto" w:fill="FFFFFF"/>
        </w:rPr>
        <w:t xml:space="preserve">. </w:t>
      </w:r>
      <w:r w:rsidR="00226596">
        <w:rPr>
          <w:rStyle w:val="normaltextrun"/>
          <w:bdr w:val="none" w:color="auto" w:sz="0" w:space="0" w:frame="1"/>
        </w:rPr>
        <w:t>L</w:t>
      </w:r>
      <w:r w:rsidRPr="00FD50E1" w:rsidR="00226596">
        <w:rPr>
          <w:rStyle w:val="normaltextrun"/>
          <w:bdr w:val="none" w:color="auto" w:sz="0" w:space="0" w:frame="1"/>
        </w:rPr>
        <w:t>ater that year</w:t>
      </w:r>
      <w:r w:rsidRPr="00FB6410" w:rsidR="00226596">
        <w:rPr>
          <w:rStyle w:val="normaltextrun"/>
          <w:bdr w:val="none" w:color="auto" w:sz="0" w:space="0" w:frame="1"/>
        </w:rPr>
        <w:t>,</w:t>
      </w:r>
      <w:r w:rsidRPr="00FD50E1" w:rsidR="00226596">
        <w:rPr>
          <w:rStyle w:val="normaltextrun"/>
          <w:bdr w:val="none" w:color="auto" w:sz="0" w:space="0" w:frame="1"/>
        </w:rPr>
        <w:t xml:space="preserve"> </w:t>
      </w:r>
      <w:r w:rsidR="00226596">
        <w:rPr>
          <w:rStyle w:val="normaltextrun"/>
          <w:bdr w:val="none" w:color="auto" w:sz="0" w:space="0" w:frame="1"/>
        </w:rPr>
        <w:t>t</w:t>
      </w:r>
      <w:r w:rsidRPr="00FD50E1" w:rsidR="00FD50E1">
        <w:rPr>
          <w:rStyle w:val="normaltextrun"/>
          <w:bdr w:val="none" w:color="auto" w:sz="0" w:space="0" w:frame="1"/>
        </w:rPr>
        <w:t>h</w:t>
      </w:r>
      <w:r w:rsidR="00226596">
        <w:rPr>
          <w:rStyle w:val="normaltextrun"/>
          <w:bdr w:val="none" w:color="auto" w:sz="0" w:space="0" w:frame="1"/>
        </w:rPr>
        <w:t>at</w:t>
      </w:r>
      <w:r w:rsidRPr="00FD50E1" w:rsidR="00FD50E1">
        <w:rPr>
          <w:rStyle w:val="normaltextrun"/>
          <w:bdr w:val="none" w:color="auto" w:sz="0" w:space="0" w:frame="1"/>
        </w:rPr>
        <w:t xml:space="preserve"> group was down to a single individual</w:t>
      </w:r>
      <w:r w:rsidR="00226596">
        <w:rPr>
          <w:rStyle w:val="normaltextrun"/>
          <w:bdr w:val="none" w:color="auto" w:sz="0" w:space="0" w:frame="1"/>
        </w:rPr>
        <w:t>,</w:t>
      </w:r>
      <w:r w:rsidRPr="00FD50E1" w:rsidR="00FD50E1">
        <w:rPr>
          <w:rStyle w:val="normaltextrun"/>
          <w:bdr w:val="none" w:color="auto" w:sz="0" w:space="0" w:frame="1"/>
        </w:rPr>
        <w:t xml:space="preserve"> and, at present, there is no indication that any wolf or wolves remain in th</w:t>
      </w:r>
      <w:r w:rsidR="00226596">
        <w:rPr>
          <w:rStyle w:val="normaltextrun"/>
          <w:bdr w:val="none" w:color="auto" w:sz="0" w:space="0" w:frame="1"/>
        </w:rPr>
        <w:t>at</w:t>
      </w:r>
      <w:r w:rsidRPr="00FD50E1" w:rsidR="00FD50E1">
        <w:rPr>
          <w:rStyle w:val="normaltextrun"/>
          <w:bdr w:val="none" w:color="auto" w:sz="0" w:space="0" w:frame="1"/>
        </w:rPr>
        <w:t xml:space="preserve"> part of Colorado.</w:t>
      </w:r>
      <w:r w:rsidR="00254A23">
        <w:rPr>
          <w:rStyle w:val="normaltextrun"/>
          <w:bdr w:val="none" w:color="auto" w:sz="0" w:space="0" w:frame="1"/>
        </w:rPr>
        <w:t xml:space="preserve"> </w:t>
      </w:r>
      <w:r w:rsidR="00226596">
        <w:rPr>
          <w:rStyle w:val="normaltextrun"/>
          <w:shd w:val="clear" w:color="auto" w:fill="FFFFFF"/>
        </w:rPr>
        <w:t>A</w:t>
      </w:r>
      <w:r w:rsidRPr="006D1A4A" w:rsidR="00226596">
        <w:rPr>
          <w:rStyle w:val="normaltextrun"/>
          <w:shd w:val="clear" w:color="auto" w:fill="FFFFFF"/>
        </w:rPr>
        <w:t>s such, we do not consider any gray wolves currently found in Colorado to constitute a population.</w:t>
      </w:r>
    </w:p>
    <w:p w:rsidRPr="00B02A00" w:rsidR="004700A2" w:rsidP="004700A2" w:rsidRDefault="004700A2" w14:paraId="05A07741" w14:textId="77777777">
      <w:pPr>
        <w:spacing w:after="0" w:line="480" w:lineRule="auto"/>
        <w:contextualSpacing/>
        <w:rPr>
          <w:b/>
          <w:bCs/>
          <w:i/>
          <w:iCs/>
        </w:rPr>
      </w:pPr>
      <w:r w:rsidRPr="00B02A00">
        <w:rPr>
          <w:b/>
          <w:bCs/>
          <w:i/>
          <w:iCs/>
        </w:rPr>
        <w:t>Life Cycle</w:t>
      </w:r>
    </w:p>
    <w:p w:rsidRPr="00331035" w:rsidR="004700A2" w:rsidP="004700A2" w:rsidRDefault="004700A2" w14:paraId="780BBB5F" w14:textId="79C3D6DD">
      <w:pPr>
        <w:spacing w:after="0" w:line="480" w:lineRule="auto"/>
        <w:ind w:firstLine="720"/>
        <w:contextualSpacing/>
      </w:pPr>
      <w:r w:rsidRPr="00373762">
        <w:lastRenderedPageBreak/>
        <w:t>Gray wolves are highly territorial, social animals and group hunters, normally living in packs of</w:t>
      </w:r>
      <w:r>
        <w:t xml:space="preserve"> </w:t>
      </w:r>
      <w:r w:rsidR="0032299D">
        <w:t>7</w:t>
      </w:r>
      <w:r w:rsidRPr="00373762">
        <w:t xml:space="preserve"> or less but sometimes attaining pack sizes of 20 or more wolves (</w:t>
      </w:r>
      <w:r w:rsidR="00EE51B3">
        <w:t xml:space="preserve">Service 2020, p. </w:t>
      </w:r>
      <w:r w:rsidR="003572C2">
        <w:t>6</w:t>
      </w:r>
      <w:r w:rsidRPr="00373762">
        <w:t xml:space="preserve">). </w:t>
      </w:r>
      <w:r w:rsidRPr="00411FFC">
        <w:t>Wolves of both sexes reach sexual maturity between 1 and 3 years of age and, once paired with a mate, may produce young annually until they are over 10 years old. Litters are born from early April into May and can range from 1 to 11 pups but generally include 5 to 6</w:t>
      </w:r>
      <w:r>
        <w:t xml:space="preserve"> </w:t>
      </w:r>
      <w:r w:rsidRPr="00411FFC">
        <w:t>pups (</w:t>
      </w:r>
      <w:r w:rsidR="003572C2">
        <w:t>Service 2020, p. 6</w:t>
      </w:r>
      <w:r w:rsidRPr="00411FFC">
        <w:t xml:space="preserve">). Normally a pack has a single litter annually, </w:t>
      </w:r>
      <w:r w:rsidRPr="00431675" w:rsidR="00431675">
        <w:rPr>
          <w:rStyle w:val="normaltextrun"/>
          <w:shd w:val="clear" w:color="auto" w:fill="FFFFFF"/>
        </w:rPr>
        <w:t>however, multiple litters have been documented in approximately 25 percent of packs annually in Yellowstone National Park (</w:t>
      </w:r>
      <w:proofErr w:type="spellStart"/>
      <w:r w:rsidRPr="00431675" w:rsidR="00431675">
        <w:rPr>
          <w:rStyle w:val="normaltextrun"/>
          <w:shd w:val="clear" w:color="auto" w:fill="FFFFFF"/>
        </w:rPr>
        <w:t>Stahler</w:t>
      </w:r>
      <w:proofErr w:type="spellEnd"/>
      <w:r w:rsidRPr="00431675" w:rsidR="00431675">
        <w:rPr>
          <w:rStyle w:val="normaltextrun"/>
          <w:shd w:val="clear" w:color="auto" w:fill="FFFFFF"/>
        </w:rPr>
        <w:t xml:space="preserve"> </w:t>
      </w:r>
      <w:r w:rsidRPr="00D84079" w:rsidR="00431675">
        <w:rPr>
          <w:rStyle w:val="normaltextrun"/>
          <w:shd w:val="clear" w:color="auto" w:fill="FFFFFF"/>
        </w:rPr>
        <w:t>et al</w:t>
      </w:r>
      <w:r w:rsidRPr="00DE2D48" w:rsidR="00431675">
        <w:rPr>
          <w:rStyle w:val="normaltextrun"/>
          <w:i/>
          <w:iCs/>
          <w:shd w:val="clear" w:color="auto" w:fill="FFFFFF"/>
        </w:rPr>
        <w:t>.</w:t>
      </w:r>
      <w:r w:rsidRPr="00431675" w:rsidR="00431675">
        <w:rPr>
          <w:rStyle w:val="normaltextrun"/>
          <w:shd w:val="clear" w:color="auto" w:fill="FFFFFF"/>
        </w:rPr>
        <w:t xml:space="preserve"> 2020, p. 52)</w:t>
      </w:r>
      <w:r w:rsidR="00431675">
        <w:rPr>
          <w:rStyle w:val="normaltextrun"/>
          <w:shd w:val="clear" w:color="auto" w:fill="FFFFFF"/>
        </w:rPr>
        <w:t xml:space="preserve">. </w:t>
      </w:r>
      <w:r w:rsidRPr="00411FFC">
        <w:t xml:space="preserve">Offspring usually remain with their parents for 10–54 months before dispersing (reviewed by Mech and </w:t>
      </w:r>
      <w:proofErr w:type="spellStart"/>
      <w:r w:rsidRPr="00411FFC">
        <w:t>Boitani</w:t>
      </w:r>
      <w:proofErr w:type="spellEnd"/>
      <w:r w:rsidRPr="00411FFC">
        <w:t xml:space="preserve"> 2003, Jimenez </w:t>
      </w:r>
      <w:r w:rsidRPr="00D84079">
        <w:t>et al</w:t>
      </w:r>
      <w:r w:rsidRPr="00411FFC">
        <w:rPr>
          <w:i/>
          <w:iCs/>
        </w:rPr>
        <w:t xml:space="preserve">. </w:t>
      </w:r>
      <w:r w:rsidRPr="00411FFC">
        <w:t xml:space="preserve">2017). </w:t>
      </w:r>
    </w:p>
    <w:p w:rsidRPr="00B02A00" w:rsidR="004700A2" w:rsidP="004700A2" w:rsidRDefault="004700A2" w14:paraId="752025A4" w14:textId="77777777">
      <w:pPr>
        <w:spacing w:after="0" w:line="480" w:lineRule="auto"/>
        <w:contextualSpacing/>
        <w:rPr>
          <w:b/>
          <w:bCs/>
          <w:i/>
          <w:iCs/>
        </w:rPr>
      </w:pPr>
      <w:r w:rsidRPr="00B02A00">
        <w:rPr>
          <w:b/>
          <w:bCs/>
          <w:i/>
          <w:iCs/>
        </w:rPr>
        <w:t>Habitat Use</w:t>
      </w:r>
    </w:p>
    <w:p w:rsidR="004700A2" w:rsidP="004700A2" w:rsidRDefault="3E3AD2CE" w14:paraId="6D5107C6" w14:textId="57A8F4B6">
      <w:pPr>
        <w:spacing w:after="0" w:line="480" w:lineRule="auto"/>
        <w:ind w:firstLine="720"/>
        <w:contextualSpacing/>
      </w:pPr>
      <w:r w:rsidRPr="000B7E7F">
        <w:t xml:space="preserve">The gray wolf </w:t>
      </w:r>
      <w:r w:rsidRPr="000B7E7F" w:rsidR="00966A20">
        <w:t>is</w:t>
      </w:r>
      <w:r w:rsidRPr="000B7E7F" w:rsidR="7E081F84">
        <w:t xml:space="preserve"> highly adaptable </w:t>
      </w:r>
      <w:r w:rsidR="7E081F84">
        <w:t>and can successfully occupy a wide range of habitats provided adequate prey (primarily ungulates) exists and human-caused mortality is sufficiently regulated (Mech 2017</w:t>
      </w:r>
      <w:r w:rsidR="191B0B16">
        <w:t>, pp. 312</w:t>
      </w:r>
      <w:r w:rsidR="19ADAF1F">
        <w:t>–</w:t>
      </w:r>
      <w:r w:rsidR="191B0B16">
        <w:t>315</w:t>
      </w:r>
      <w:r w:rsidR="7E081F84">
        <w:t>). Wolf packs typically occupy and defend a territory of 33 to more than 2,600 square kilometers (km</w:t>
      </w:r>
      <w:r w:rsidRPr="64ED63CC" w:rsidR="7E081F84">
        <w:rPr>
          <w:vertAlign w:val="superscript"/>
        </w:rPr>
        <w:t>2</w:t>
      </w:r>
      <w:r w:rsidR="7E081F84">
        <w:t>) (13 to more than 1,0</w:t>
      </w:r>
      <w:r w:rsidR="12B6BE89">
        <w:t>04</w:t>
      </w:r>
      <w:r w:rsidR="7E081F84">
        <w:t xml:space="preserve"> square miles (mi</w:t>
      </w:r>
      <w:r w:rsidRPr="64ED63CC" w:rsidR="7E081F84">
        <w:rPr>
          <w:vertAlign w:val="superscript"/>
        </w:rPr>
        <w:t>2</w:t>
      </w:r>
      <w:r w:rsidR="7E081F84">
        <w:t xml:space="preserve">)), with territories tending to be smaller at lower latitudes (Mech and </w:t>
      </w:r>
      <w:proofErr w:type="spellStart"/>
      <w:r w:rsidR="7E081F84">
        <w:t>Boitani</w:t>
      </w:r>
      <w:proofErr w:type="spellEnd"/>
      <w:r w:rsidR="7E081F84">
        <w:t xml:space="preserve"> 2003</w:t>
      </w:r>
      <w:r w:rsidR="6BE44F25">
        <w:t xml:space="preserve">, p. 163; </w:t>
      </w:r>
      <w:r w:rsidR="7E081F84">
        <w:t>Fuller et al</w:t>
      </w:r>
      <w:r w:rsidRPr="64ED63CC" w:rsidR="7E081F84">
        <w:rPr>
          <w:i/>
          <w:iCs/>
        </w:rPr>
        <w:t xml:space="preserve">. </w:t>
      </w:r>
      <w:r w:rsidR="7E081F84">
        <w:t>2003</w:t>
      </w:r>
      <w:r w:rsidR="16BC3610">
        <w:t>, pp. 187</w:t>
      </w:r>
      <w:r w:rsidR="652E6D2C">
        <w:t>–</w:t>
      </w:r>
      <w:r w:rsidR="16BC3610">
        <w:t>188</w:t>
      </w:r>
      <w:r w:rsidR="7E081F84">
        <w:t xml:space="preserve">). The large variability in territory size is likely due to differences in pack size; prey size, distribution, and availability; </w:t>
      </w:r>
      <w:r w:rsidR="2FE49857">
        <w:t xml:space="preserve">lag time in </w:t>
      </w:r>
      <w:r w:rsidR="7E081F84">
        <w:t xml:space="preserve">population </w:t>
      </w:r>
      <w:r w:rsidR="4047ACE2">
        <w:t>responses</w:t>
      </w:r>
      <w:r w:rsidR="7E081F84">
        <w:t xml:space="preserve"> to changes in prey abundance; and variation in prey vulnerability (</w:t>
      </w:r>
      <w:r w:rsidRPr="005C1470" w:rsidR="7E081F84">
        <w:t>e.g</w:t>
      </w:r>
      <w:r w:rsidRPr="64ED63CC" w:rsidR="7E081F84">
        <w:rPr>
          <w:i/>
          <w:iCs/>
        </w:rPr>
        <w:t>.</w:t>
      </w:r>
      <w:r w:rsidR="7E081F84">
        <w:t xml:space="preserve">, seasonal age structure in ungulates) (Mech and </w:t>
      </w:r>
      <w:proofErr w:type="spellStart"/>
      <w:r w:rsidR="7E081F84">
        <w:t>Boitani</w:t>
      </w:r>
      <w:proofErr w:type="spellEnd"/>
      <w:r w:rsidR="7E081F84">
        <w:t xml:space="preserve"> 2003</w:t>
      </w:r>
      <w:r w:rsidR="4EE777C5">
        <w:t>, p. 163</w:t>
      </w:r>
      <w:r w:rsidR="7E081F84">
        <w:t xml:space="preserve">). </w:t>
      </w:r>
    </w:p>
    <w:p w:rsidR="004700A2" w:rsidP="004700A2" w:rsidRDefault="004700A2" w14:paraId="58A4393B" w14:textId="7F70780A">
      <w:pPr>
        <w:spacing w:after="0" w:line="480" w:lineRule="auto"/>
        <w:ind w:firstLine="720"/>
        <w:contextualSpacing/>
      </w:pPr>
      <w:r w:rsidRPr="005A5CEC">
        <w:t>To identify areas of suitable wolf habitat in the co</w:t>
      </w:r>
      <w:r w:rsidR="00E24A7F">
        <w:t>n</w:t>
      </w:r>
      <w:r w:rsidRPr="005A5CEC">
        <w:t>terminous U</w:t>
      </w:r>
      <w:r w:rsidR="00FD0463">
        <w:t>nited States</w:t>
      </w:r>
      <w:r w:rsidRPr="005A5CEC">
        <w:t xml:space="preserve">, researchers have used models that relate the distribution of wolves to characteristics of </w:t>
      </w:r>
      <w:r w:rsidRPr="005A5CEC">
        <w:lastRenderedPageBreak/>
        <w:t>the landscape</w:t>
      </w:r>
      <w:r>
        <w:t xml:space="preserve">. </w:t>
      </w:r>
      <w:r w:rsidRPr="005A5CEC">
        <w:t xml:space="preserve">These models have shown the presence of wolves is correlated with prey </w:t>
      </w:r>
      <w:r w:rsidR="005027D3">
        <w:t xml:space="preserve">availability and </w:t>
      </w:r>
      <w:r w:rsidRPr="005A5CEC">
        <w:t>density, livestock density, road density, human density, land ownership, habitat patch size, and forest cover (</w:t>
      </w:r>
      <w:proofErr w:type="spellStart"/>
      <w:r w:rsidRPr="005A5CEC">
        <w:t>Mladenoff</w:t>
      </w:r>
      <w:proofErr w:type="spellEnd"/>
      <w:r w:rsidRPr="005A5CEC">
        <w:t xml:space="preserve"> </w:t>
      </w:r>
      <w:r w:rsidRPr="00D84079">
        <w:t>et al</w:t>
      </w:r>
      <w:r w:rsidRPr="005A5CEC">
        <w:rPr>
          <w:i/>
          <w:iCs/>
        </w:rPr>
        <w:t xml:space="preserve">. </w:t>
      </w:r>
      <w:r w:rsidRPr="005A5CEC">
        <w:t>1995,</w:t>
      </w:r>
      <w:r w:rsidR="00105935">
        <w:t xml:space="preserve"> pp. 284</w:t>
      </w:r>
      <w:r w:rsidR="00DC19CE">
        <w:t>–</w:t>
      </w:r>
      <w:r w:rsidR="00105935">
        <w:t>292;</w:t>
      </w:r>
      <w:r w:rsidRPr="005A5CEC">
        <w:t xml:space="preserve"> </w:t>
      </w:r>
      <w:proofErr w:type="spellStart"/>
      <w:r w:rsidRPr="005A5CEC">
        <w:t>Mladenoff</w:t>
      </w:r>
      <w:proofErr w:type="spellEnd"/>
      <w:r w:rsidRPr="005A5CEC">
        <w:t xml:space="preserve"> </w:t>
      </w:r>
      <w:r w:rsidRPr="00D84079">
        <w:t>et al</w:t>
      </w:r>
      <w:r w:rsidRPr="005A5CEC">
        <w:rPr>
          <w:i/>
          <w:iCs/>
        </w:rPr>
        <w:t xml:space="preserve">. </w:t>
      </w:r>
      <w:r w:rsidRPr="005A5CEC">
        <w:t>1999,</w:t>
      </w:r>
      <w:r w:rsidR="0086392B">
        <w:t xml:space="preserve"> pp. 41</w:t>
      </w:r>
      <w:r w:rsidR="00EB7C95">
        <w:t>–</w:t>
      </w:r>
      <w:r w:rsidR="0086392B">
        <w:t>43;</w:t>
      </w:r>
      <w:r w:rsidRPr="005A5CEC">
        <w:t xml:space="preserve"> Carroll </w:t>
      </w:r>
      <w:r w:rsidRPr="00D84079">
        <w:t>et al</w:t>
      </w:r>
      <w:r w:rsidRPr="005A5CEC">
        <w:rPr>
          <w:i/>
          <w:iCs/>
        </w:rPr>
        <w:t xml:space="preserve">. </w:t>
      </w:r>
      <w:r w:rsidRPr="005A5CEC">
        <w:t>2003,</w:t>
      </w:r>
      <w:r w:rsidR="00551555">
        <w:t xml:space="preserve"> entire;</w:t>
      </w:r>
      <w:r w:rsidRPr="005A5CEC">
        <w:t xml:space="preserve"> Carroll </w:t>
      </w:r>
      <w:r w:rsidRPr="00D84079">
        <w:t>et al</w:t>
      </w:r>
      <w:r w:rsidRPr="005A5CEC">
        <w:rPr>
          <w:i/>
          <w:iCs/>
        </w:rPr>
        <w:t xml:space="preserve">. </w:t>
      </w:r>
      <w:r w:rsidRPr="005A5CEC">
        <w:t>2006,</w:t>
      </w:r>
      <w:r w:rsidR="00A05EE5">
        <w:t xml:space="preserve"> p. 542;</w:t>
      </w:r>
      <w:r w:rsidRPr="005A5CEC">
        <w:t xml:space="preserve"> Oakleaf </w:t>
      </w:r>
      <w:r w:rsidRPr="00D84079">
        <w:t>et al</w:t>
      </w:r>
      <w:r w:rsidRPr="005A5CEC">
        <w:rPr>
          <w:i/>
          <w:iCs/>
        </w:rPr>
        <w:t xml:space="preserve">. </w:t>
      </w:r>
      <w:r w:rsidRPr="005A5CEC">
        <w:t>2006,</w:t>
      </w:r>
      <w:r w:rsidR="00026901">
        <w:t xml:space="preserve"> pp. 558</w:t>
      </w:r>
      <w:r w:rsidR="00EB7C95">
        <w:t>–</w:t>
      </w:r>
      <w:r w:rsidR="00026901">
        <w:t>559;</w:t>
      </w:r>
      <w:r w:rsidRPr="005A5CEC">
        <w:t xml:space="preserve"> Hanley </w:t>
      </w:r>
      <w:r w:rsidRPr="00D84079">
        <w:t>et al</w:t>
      </w:r>
      <w:r w:rsidRPr="005A5CEC">
        <w:rPr>
          <w:i/>
          <w:iCs/>
        </w:rPr>
        <w:t xml:space="preserve">. </w:t>
      </w:r>
      <w:r w:rsidRPr="005A5CEC">
        <w:t>2018</w:t>
      </w:r>
      <w:r w:rsidR="00A03368">
        <w:t>, pp. 6</w:t>
      </w:r>
      <w:r w:rsidR="00EB7C95">
        <w:t>–</w:t>
      </w:r>
      <w:r w:rsidR="00A03368">
        <w:t>8</w:t>
      </w:r>
      <w:r w:rsidRPr="005A5CEC">
        <w:t xml:space="preserve">). </w:t>
      </w:r>
    </w:p>
    <w:p w:rsidRPr="00A61702" w:rsidR="004700A2" w:rsidP="631E14BC" w:rsidRDefault="00A3241A" w14:paraId="2F34617B" w14:textId="42BF9C6D">
      <w:pPr>
        <w:spacing w:after="0" w:line="480" w:lineRule="auto"/>
        <w:ind w:firstLine="720"/>
        <w:contextualSpacing/>
      </w:pPr>
      <w:r>
        <w:t xml:space="preserve">In the </w:t>
      </w:r>
      <w:r w:rsidR="006D313F">
        <w:t>W</w:t>
      </w:r>
      <w:r>
        <w:t>estern United States,</w:t>
      </w:r>
      <w:r w:rsidR="00715CB7">
        <w:t xml:space="preserve"> habitat models</w:t>
      </w:r>
      <w:r w:rsidR="00022452">
        <w:t xml:space="preserve"> have identified</w:t>
      </w:r>
      <w:r w:rsidR="00474A35">
        <w:t xml:space="preserve"> suitable wolf habitat</w:t>
      </w:r>
      <w:r w:rsidR="007D5012">
        <w:t xml:space="preserve"> in </w:t>
      </w:r>
      <w:r w:rsidR="0924AA15">
        <w:t xml:space="preserve">the northern </w:t>
      </w:r>
      <w:r w:rsidR="32DDACFC">
        <w:t xml:space="preserve">Rocky Mountains, </w:t>
      </w:r>
      <w:r w:rsidR="00E46148">
        <w:t xml:space="preserve">southern </w:t>
      </w:r>
      <w:r w:rsidR="0924AA15">
        <w:t>Rocky Mount</w:t>
      </w:r>
      <w:r w:rsidR="00E46148">
        <w:t>ains</w:t>
      </w:r>
      <w:r w:rsidR="73FD826C">
        <w:t xml:space="preserve"> (including Colorado and Utah)</w:t>
      </w:r>
      <w:r w:rsidR="0924AA15">
        <w:t xml:space="preserve">, the Cascade </w:t>
      </w:r>
      <w:r w:rsidR="00226596">
        <w:t>M</w:t>
      </w:r>
      <w:r w:rsidR="0924AA15">
        <w:t xml:space="preserve">ountains of Washington and Oregon, and </w:t>
      </w:r>
      <w:r w:rsidR="008A10A9">
        <w:t>a</w:t>
      </w:r>
      <w:r w:rsidRPr="552E62F6" w:rsidR="00683FA0">
        <w:rPr>
          <w:color w:val="FF0000"/>
        </w:rPr>
        <w:t xml:space="preserve"> </w:t>
      </w:r>
      <w:r w:rsidR="0924AA15">
        <w:t>small portion of the northern Sierra Nevada (</w:t>
      </w:r>
      <w:r w:rsidR="00A6697C">
        <w:t xml:space="preserve">Bennett 1994, entire; </w:t>
      </w:r>
      <w:proofErr w:type="spellStart"/>
      <w:r w:rsidR="009B0AA2">
        <w:t>Switalski</w:t>
      </w:r>
      <w:proofErr w:type="spellEnd"/>
      <w:r w:rsidR="009B0AA2">
        <w:t xml:space="preserve"> </w:t>
      </w:r>
      <w:r w:rsidR="00A05313">
        <w:t>et al.</w:t>
      </w:r>
      <w:r w:rsidRPr="00723AFE" w:rsidR="00A05313">
        <w:t xml:space="preserve"> </w:t>
      </w:r>
      <w:r w:rsidR="00A05313">
        <w:t xml:space="preserve">2002, entire; </w:t>
      </w:r>
      <w:r w:rsidR="0924AA15">
        <w:t>Carroll et al.</w:t>
      </w:r>
      <w:r w:rsidRPr="552E62F6" w:rsidR="0924AA15">
        <w:rPr>
          <w:i/>
          <w:iCs/>
        </w:rPr>
        <w:t xml:space="preserve"> </w:t>
      </w:r>
      <w:r w:rsidR="0924AA15">
        <w:t>2003,</w:t>
      </w:r>
      <w:r w:rsidR="0044587A">
        <w:t xml:space="preserve"> entire;</w:t>
      </w:r>
      <w:r w:rsidR="0924AA15">
        <w:t xml:space="preserve"> Carroll et al</w:t>
      </w:r>
      <w:r w:rsidRPr="552E62F6" w:rsidR="0924AA15">
        <w:rPr>
          <w:i/>
          <w:iCs/>
        </w:rPr>
        <w:t xml:space="preserve">. </w:t>
      </w:r>
      <w:r w:rsidR="0924AA15">
        <w:t>2006,</w:t>
      </w:r>
      <w:r w:rsidR="004B3F13">
        <w:t xml:space="preserve"> p. 542;</w:t>
      </w:r>
      <w:r w:rsidR="0924AA15">
        <w:t xml:space="preserve"> Larsen and Ripple 2006</w:t>
      </w:r>
      <w:r w:rsidR="009C1C4B">
        <w:t>, entire;</w:t>
      </w:r>
      <w:r w:rsidR="0924AA15">
        <w:t xml:space="preserve"> </w:t>
      </w:r>
      <w:r w:rsidR="00A26A57">
        <w:t>Oakleaf et al.</w:t>
      </w:r>
      <w:r w:rsidRPr="552E62F6" w:rsidR="00A26A57">
        <w:rPr>
          <w:i/>
          <w:iCs/>
        </w:rPr>
        <w:t xml:space="preserve"> </w:t>
      </w:r>
      <w:r w:rsidR="00A26A57">
        <w:t xml:space="preserve">2006, pp. 558–559; </w:t>
      </w:r>
      <w:proofErr w:type="spellStart"/>
      <w:r w:rsidR="0924AA15">
        <w:t>Maletzke</w:t>
      </w:r>
      <w:proofErr w:type="spellEnd"/>
      <w:r w:rsidR="0924AA15">
        <w:t xml:space="preserve"> et al.</w:t>
      </w:r>
      <w:r w:rsidRPr="552E62F6" w:rsidR="0924AA15">
        <w:rPr>
          <w:i/>
          <w:iCs/>
        </w:rPr>
        <w:t xml:space="preserve"> </w:t>
      </w:r>
      <w:r w:rsidR="0924AA15">
        <w:t>201</w:t>
      </w:r>
      <w:r w:rsidR="00F0637C">
        <w:t>5, entire</w:t>
      </w:r>
      <w:r w:rsidR="00A05313">
        <w:t xml:space="preserve">; </w:t>
      </w:r>
      <w:r w:rsidR="000461CF">
        <w:t xml:space="preserve">Oregon Department of Fish and Wildlife 2015, entire; </w:t>
      </w:r>
      <w:proofErr w:type="spellStart"/>
      <w:r w:rsidR="00A05313">
        <w:t>Ditmer</w:t>
      </w:r>
      <w:proofErr w:type="spellEnd"/>
      <w:r w:rsidR="00A05313">
        <w:t xml:space="preserve"> et al. 2022</w:t>
      </w:r>
      <w:r w:rsidR="00F0637C">
        <w:t>, entire</w:t>
      </w:r>
      <w:r w:rsidR="0924AA15">
        <w:t>).</w:t>
      </w:r>
      <w:r w:rsidR="00D073B9">
        <w:t xml:space="preserve"> </w:t>
      </w:r>
      <w:r w:rsidR="00BE6A8A">
        <w:t xml:space="preserve">Large blocks of suitable habitat have been identified in the central and southern Rocky </w:t>
      </w:r>
      <w:r w:rsidR="00226596">
        <w:t>M</w:t>
      </w:r>
      <w:r w:rsidR="00BE6A8A">
        <w:t xml:space="preserve">ountains but are currently unoccupied, with the exception of occasional dispersing wolves and the single group of </w:t>
      </w:r>
      <w:r w:rsidR="006D313F">
        <w:t>seven</w:t>
      </w:r>
      <w:r w:rsidR="00BE6A8A">
        <w:t xml:space="preserve"> wolves in north-central Colorado</w:t>
      </w:r>
      <w:r w:rsidR="004824E1">
        <w:t xml:space="preserve">. </w:t>
      </w:r>
    </w:p>
    <w:p w:rsidRPr="00B02A00" w:rsidR="004700A2" w:rsidP="004700A2" w:rsidRDefault="004700A2" w14:paraId="078C6562" w14:textId="77777777">
      <w:pPr>
        <w:spacing w:after="0" w:line="480" w:lineRule="auto"/>
        <w:contextualSpacing/>
        <w:rPr>
          <w:b/>
          <w:bCs/>
          <w:i/>
          <w:iCs/>
        </w:rPr>
      </w:pPr>
      <w:r w:rsidRPr="00B02A00">
        <w:rPr>
          <w:b/>
          <w:bCs/>
          <w:i/>
          <w:iCs/>
        </w:rPr>
        <w:t>Movement Ecology</w:t>
      </w:r>
    </w:p>
    <w:p w:rsidRPr="00FD04B8" w:rsidR="004700A2" w:rsidP="004700A2" w:rsidRDefault="004700A2" w14:paraId="301A0ED5" w14:textId="6F44A20E">
      <w:pPr>
        <w:spacing w:after="0" w:line="480" w:lineRule="auto"/>
        <w:ind w:firstLine="720"/>
        <w:contextualSpacing/>
      </w:pPr>
      <w:r w:rsidRPr="00D860DA">
        <w:t>Gray wolves rarely disperse before 10 months of age, and most commonly disperse between 1</w:t>
      </w:r>
      <w:r w:rsidR="000F66E0">
        <w:t>–</w:t>
      </w:r>
      <w:r w:rsidR="007D76F0">
        <w:t>3</w:t>
      </w:r>
      <w:r w:rsidRPr="00D860DA">
        <w:t xml:space="preserve"> years of age (Gese and Mech 1991,</w:t>
      </w:r>
      <w:r w:rsidR="00ED46A5">
        <w:t xml:space="preserve"> p. 2949</w:t>
      </w:r>
      <w:r w:rsidR="00192592">
        <w:t>;</w:t>
      </w:r>
      <w:r w:rsidRPr="00D860DA">
        <w:t xml:space="preserve"> Treves </w:t>
      </w:r>
      <w:r w:rsidRPr="002A334C">
        <w:t>et al</w:t>
      </w:r>
      <w:r w:rsidRPr="00D860DA">
        <w:t>. 2009</w:t>
      </w:r>
      <w:r w:rsidR="006A5E71">
        <w:t>, entire;</w:t>
      </w:r>
      <w:r w:rsidRPr="00D860DA">
        <w:t xml:space="preserve"> Jimenez </w:t>
      </w:r>
      <w:r w:rsidRPr="002A334C">
        <w:t>et al</w:t>
      </w:r>
      <w:r w:rsidRPr="00D860DA">
        <w:rPr>
          <w:i/>
          <w:iCs/>
        </w:rPr>
        <w:t xml:space="preserve">. </w:t>
      </w:r>
      <w:r w:rsidRPr="00D860DA">
        <w:t>2017</w:t>
      </w:r>
      <w:r w:rsidR="00BF2AF8">
        <w:t xml:space="preserve">, </w:t>
      </w:r>
      <w:r w:rsidR="00DB3A22">
        <w:t>p. 589</w:t>
      </w:r>
      <w:r w:rsidRPr="00D860DA">
        <w:t>). Generally, by the age of 3 years, most wolves will have dispersed from their natal pack to locate social openings in existing packs or find a mate and form a new pack (</w:t>
      </w:r>
      <w:r w:rsidR="00D51FE6">
        <w:t>Service 2020, p. 7</w:t>
      </w:r>
      <w:r w:rsidRPr="00F1684F">
        <w:t>). Dispersers may become nomadic and cover large areas as lone animals, or they may locate unoccupied habitats and members of the op</w:t>
      </w:r>
      <w:r w:rsidRPr="00D860DA">
        <w:t>posite sex to establish their own territorial pack (</w:t>
      </w:r>
      <w:r w:rsidR="0004342B">
        <w:t xml:space="preserve">Jimenez </w:t>
      </w:r>
      <w:r w:rsidRPr="00F85855" w:rsidR="0004342B">
        <w:t>et al.</w:t>
      </w:r>
      <w:r w:rsidRPr="009C1DE5" w:rsidR="0004342B">
        <w:rPr>
          <w:i/>
          <w:iCs/>
        </w:rPr>
        <w:t xml:space="preserve"> </w:t>
      </w:r>
      <w:r w:rsidR="0004342B">
        <w:t xml:space="preserve">2017, </w:t>
      </w:r>
      <w:r w:rsidR="00E94069">
        <w:t>p. 589</w:t>
      </w:r>
      <w:r w:rsidRPr="00D860DA">
        <w:t xml:space="preserve">). </w:t>
      </w:r>
      <w:r w:rsidRPr="00D860DA">
        <w:lastRenderedPageBreak/>
        <w:t xml:space="preserve">Dispersal distances in North America typically range from 65 to 154 </w:t>
      </w:r>
      <w:r w:rsidR="00E52608">
        <w:t>kilometers (</w:t>
      </w:r>
      <w:r w:rsidRPr="00D860DA">
        <w:t>km</w:t>
      </w:r>
      <w:r w:rsidR="00E52608">
        <w:t xml:space="preserve">) </w:t>
      </w:r>
      <w:r w:rsidRPr="00D860DA">
        <w:t xml:space="preserve">(40 to 96 miles) (Jimenez </w:t>
      </w:r>
      <w:r w:rsidRPr="00F85855">
        <w:t>et al.</w:t>
      </w:r>
      <w:r w:rsidRPr="00D860DA">
        <w:rPr>
          <w:i/>
          <w:iCs/>
        </w:rPr>
        <w:t xml:space="preserve"> </w:t>
      </w:r>
      <w:r w:rsidRPr="00D860DA">
        <w:t>2017</w:t>
      </w:r>
      <w:r w:rsidR="006E659F">
        <w:t xml:space="preserve">, </w:t>
      </w:r>
      <w:r w:rsidR="00E41A8B">
        <w:t>p. 585</w:t>
      </w:r>
      <w:r w:rsidRPr="00D860DA">
        <w:t xml:space="preserve">), although dispersal distances of several hundred kilometers are occasionally reported </w:t>
      </w:r>
      <w:r w:rsidR="00F33C11">
        <w:t>(</w:t>
      </w:r>
      <w:r w:rsidRPr="00D860DA">
        <w:t xml:space="preserve">Jimenez </w:t>
      </w:r>
      <w:r w:rsidRPr="00F85855">
        <w:t>et al.</w:t>
      </w:r>
      <w:r w:rsidRPr="00D860DA">
        <w:rPr>
          <w:i/>
          <w:iCs/>
        </w:rPr>
        <w:t xml:space="preserve"> </w:t>
      </w:r>
      <w:r w:rsidRPr="00D860DA">
        <w:t>2017</w:t>
      </w:r>
      <w:r w:rsidR="00847C09">
        <w:t xml:space="preserve">, </w:t>
      </w:r>
      <w:r w:rsidR="00E41A8B">
        <w:t xml:space="preserve">p. </w:t>
      </w:r>
      <w:r w:rsidR="001D1A69">
        <w:t>588</w:t>
      </w:r>
      <w:r w:rsidRPr="00D860DA">
        <w:t>). The ability to disperse long distances allows populations</w:t>
      </w:r>
      <w:r w:rsidR="00AE06BB">
        <w:t xml:space="preserve"> of gray wolves</w:t>
      </w:r>
      <w:r w:rsidRPr="00D860DA">
        <w:t xml:space="preserve"> to quickly expand and recolonize vacant habitats </w:t>
      </w:r>
      <w:r>
        <w:t>provided</w:t>
      </w:r>
      <w:r w:rsidRPr="00D860DA">
        <w:t xml:space="preserve"> rates of human-caused mortality are </w:t>
      </w:r>
      <w:r>
        <w:t>not excessive</w:t>
      </w:r>
      <w:r w:rsidRPr="00D860DA">
        <w:t xml:space="preserve"> (</w:t>
      </w:r>
      <w:r w:rsidRPr="00F85855">
        <w:t>e.g.</w:t>
      </w:r>
      <w:r w:rsidRPr="00D860DA">
        <w:t xml:space="preserve">, Mech 1995, Boyd and Pletcher 1999, Treves </w:t>
      </w:r>
      <w:r w:rsidRPr="00F85855">
        <w:t>et al</w:t>
      </w:r>
      <w:r w:rsidRPr="00D860DA">
        <w:rPr>
          <w:i/>
          <w:iCs/>
        </w:rPr>
        <w:t xml:space="preserve">. </w:t>
      </w:r>
      <w:r w:rsidRPr="00D860DA">
        <w:t xml:space="preserve">2009, Mech 2017, Hendricks </w:t>
      </w:r>
      <w:r w:rsidRPr="00F85855">
        <w:t>et al.</w:t>
      </w:r>
      <w:r w:rsidRPr="00D860DA">
        <w:rPr>
          <w:i/>
          <w:iCs/>
        </w:rPr>
        <w:t xml:space="preserve"> </w:t>
      </w:r>
      <w:r w:rsidRPr="00D860DA">
        <w:t>2019). However, the rate of recolonization can be affected by the extent of intervening unoccupied habitat between the source population and newly colonized area, as Allee effects (reduced probability of finding a mate at low densities) are stronger at greater distances from source populations (</w:t>
      </w:r>
      <w:proofErr w:type="spellStart"/>
      <w:r w:rsidRPr="00D860DA">
        <w:t>Hurford</w:t>
      </w:r>
      <w:proofErr w:type="spellEnd"/>
      <w:r w:rsidRPr="00D860DA">
        <w:t xml:space="preserve"> </w:t>
      </w:r>
      <w:r w:rsidRPr="00F85855">
        <w:t>et al</w:t>
      </w:r>
      <w:r w:rsidRPr="00D860DA">
        <w:rPr>
          <w:i/>
          <w:iCs/>
        </w:rPr>
        <w:t xml:space="preserve">. </w:t>
      </w:r>
      <w:r w:rsidRPr="00D860DA">
        <w:t>2006</w:t>
      </w:r>
      <w:r w:rsidR="00BB63C8">
        <w:t xml:space="preserve">, p. </w:t>
      </w:r>
      <w:r w:rsidR="004007A5">
        <w:t>250</w:t>
      </w:r>
      <w:r w:rsidR="006620FA">
        <w:t xml:space="preserve">; </w:t>
      </w:r>
      <w:proofErr w:type="spellStart"/>
      <w:r w:rsidR="006620FA">
        <w:t>Stenglein</w:t>
      </w:r>
      <w:proofErr w:type="spellEnd"/>
      <w:r w:rsidR="006620FA">
        <w:t xml:space="preserve"> and Van </w:t>
      </w:r>
      <w:proofErr w:type="spellStart"/>
      <w:r w:rsidR="006620FA">
        <w:t>Deelen</w:t>
      </w:r>
      <w:proofErr w:type="spellEnd"/>
      <w:r w:rsidR="006620FA">
        <w:t xml:space="preserve"> 2016, entire</w:t>
      </w:r>
      <w:r w:rsidRPr="00D860DA">
        <w:t>).</w:t>
      </w:r>
    </w:p>
    <w:p w:rsidRPr="00B02A00" w:rsidR="004700A2" w:rsidP="004700A2" w:rsidRDefault="004700A2" w14:paraId="72B7DDFD" w14:textId="77777777">
      <w:pPr>
        <w:spacing w:after="0" w:line="480" w:lineRule="auto"/>
        <w:contextualSpacing/>
        <w:rPr>
          <w:b/>
          <w:bCs/>
          <w:i/>
          <w:iCs/>
        </w:rPr>
      </w:pPr>
      <w:bookmarkStart w:name="_Hlk115163663" w:id="5"/>
      <w:r w:rsidRPr="00B02A00">
        <w:rPr>
          <w:b/>
          <w:bCs/>
          <w:i/>
          <w:iCs/>
        </w:rPr>
        <w:t>Causes of Decline and Threats</w:t>
      </w:r>
    </w:p>
    <w:bookmarkEnd w:id="5"/>
    <w:p w:rsidRPr="006D0B50" w:rsidR="004700A2" w:rsidP="002126D7" w:rsidRDefault="004700A2" w14:paraId="12CC203C" w14:textId="3709F277">
      <w:pPr>
        <w:spacing w:after="0" w:line="480" w:lineRule="auto"/>
        <w:contextualSpacing/>
        <w:rPr>
          <w:shd w:val="clear" w:color="auto" w:fill="FFFFFF"/>
        </w:rPr>
      </w:pPr>
      <w:r>
        <w:tab/>
      </w:r>
      <w:r w:rsidRPr="009B5861" w:rsidR="009B5861">
        <w:rPr>
          <w:rStyle w:val="normaltextrun"/>
          <w:shd w:val="clear" w:color="auto" w:fill="FFFFFF"/>
        </w:rPr>
        <w:t>Unregulated</w:t>
      </w:r>
      <w:r w:rsidR="001D2408">
        <w:rPr>
          <w:rStyle w:val="normaltextrun"/>
          <w:shd w:val="clear" w:color="auto" w:fill="FFFFFF"/>
        </w:rPr>
        <w:t>,</w:t>
      </w:r>
      <w:r w:rsidR="009B5861">
        <w:rPr>
          <w:rStyle w:val="normaltextrun"/>
          <w:shd w:val="clear" w:color="auto" w:fill="FFFFFF"/>
        </w:rPr>
        <w:t xml:space="preserve"> </w:t>
      </w:r>
      <w:r w:rsidRPr="009B5861" w:rsidR="009B5861">
        <w:rPr>
          <w:rStyle w:val="normaltextrun"/>
          <w:shd w:val="clear" w:color="auto" w:fill="FFFFFF"/>
        </w:rPr>
        <w:t xml:space="preserve">human-caused mortality was the primary factor that caused population declines </w:t>
      </w:r>
      <w:r w:rsidR="00AE06BB">
        <w:rPr>
          <w:rStyle w:val="normaltextrun"/>
          <w:shd w:val="clear" w:color="auto" w:fill="FFFFFF"/>
        </w:rPr>
        <w:t xml:space="preserve">of gray wolves </w:t>
      </w:r>
      <w:r w:rsidRPr="009B5861" w:rsidR="009B5861">
        <w:rPr>
          <w:rStyle w:val="normaltextrun"/>
          <w:shd w:val="clear" w:color="auto" w:fill="FFFFFF"/>
        </w:rPr>
        <w:t xml:space="preserve">across the lower 48 </w:t>
      </w:r>
      <w:r w:rsidR="009F2802">
        <w:rPr>
          <w:rStyle w:val="normaltextrun"/>
          <w:shd w:val="clear" w:color="auto" w:fill="FFFFFF"/>
        </w:rPr>
        <w:t>States</w:t>
      </w:r>
      <w:r w:rsidRPr="009B5861" w:rsidR="009B5861">
        <w:rPr>
          <w:rStyle w:val="normaltextrun"/>
          <w:shd w:val="clear" w:color="auto" w:fill="FFFFFF"/>
        </w:rPr>
        <w:t xml:space="preserve"> during the late 1800s and early 1900s</w:t>
      </w:r>
      <w:r w:rsidR="00514DCA">
        <w:rPr>
          <w:rStyle w:val="normaltextrun"/>
          <w:shd w:val="clear" w:color="auto" w:fill="FFFFFF"/>
        </w:rPr>
        <w:t xml:space="preserve">. </w:t>
      </w:r>
      <w:r w:rsidRPr="009B5861" w:rsidR="009B5861">
        <w:rPr>
          <w:rStyle w:val="normaltextrun"/>
          <w:shd w:val="clear" w:color="auto" w:fill="FFFFFF"/>
        </w:rPr>
        <w:t>Although there are some places wolves are not likely to persist long</w:t>
      </w:r>
      <w:r w:rsidR="00C533EC">
        <w:rPr>
          <w:rStyle w:val="normaltextrun"/>
          <w:shd w:val="clear" w:color="auto" w:fill="FFFFFF"/>
        </w:rPr>
        <w:t xml:space="preserve"> </w:t>
      </w:r>
      <w:r w:rsidRPr="009B5861" w:rsidR="009B5861">
        <w:rPr>
          <w:rStyle w:val="normaltextrun"/>
          <w:shd w:val="clear" w:color="auto" w:fill="FFFFFF"/>
        </w:rPr>
        <w:t xml:space="preserve">term due to high human or livestock densities, the regulation of human-caused mortality has been a primary factor contributing to increased </w:t>
      </w:r>
      <w:r w:rsidRPr="00F042DF" w:rsidR="009B5861">
        <w:rPr>
          <w:rStyle w:val="normaltextrun"/>
          <w:shd w:val="clear" w:color="auto" w:fill="FFFFFF"/>
        </w:rPr>
        <w:t>wolf</w:t>
      </w:r>
      <w:r w:rsidRPr="009B5861" w:rsidR="009B5861">
        <w:rPr>
          <w:rStyle w:val="normaltextrun"/>
          <w:shd w:val="clear" w:color="auto" w:fill="FFFFFF"/>
        </w:rPr>
        <w:t xml:space="preserve"> abundance and distribution in the lower 48 </w:t>
      </w:r>
      <w:r w:rsidR="009F2802">
        <w:rPr>
          <w:rStyle w:val="normaltextrun"/>
          <w:shd w:val="clear" w:color="auto" w:fill="FFFFFF"/>
        </w:rPr>
        <w:t>States</w:t>
      </w:r>
      <w:r w:rsidR="001D1A69">
        <w:rPr>
          <w:rStyle w:val="normaltextrun"/>
          <w:shd w:val="clear" w:color="auto" w:fill="FFFFFF"/>
        </w:rPr>
        <w:t xml:space="preserve">. </w:t>
      </w:r>
      <w:r w:rsidRPr="002126D7" w:rsidR="002126D7">
        <w:rPr>
          <w:shd w:val="clear" w:color="auto" w:fill="FFFFFF"/>
        </w:rPr>
        <w:t>Regulation of human-caused mortality</w:t>
      </w:r>
      <w:r w:rsidR="002B30D7">
        <w:rPr>
          <w:shd w:val="clear" w:color="auto" w:fill="FFFFFF"/>
        </w:rPr>
        <w:t xml:space="preserve"> </w:t>
      </w:r>
      <w:r w:rsidRPr="002126D7" w:rsidR="002126D7">
        <w:rPr>
          <w:shd w:val="clear" w:color="auto" w:fill="FFFFFF"/>
        </w:rPr>
        <w:t>has significantly reduced the number of</w:t>
      </w:r>
      <w:r w:rsidR="002B30D7">
        <w:rPr>
          <w:shd w:val="clear" w:color="auto" w:fill="FFFFFF"/>
        </w:rPr>
        <w:t xml:space="preserve"> </w:t>
      </w:r>
      <w:r w:rsidRPr="002126D7" w:rsidR="002126D7">
        <w:rPr>
          <w:shd w:val="clear" w:color="auto" w:fill="FFFFFF"/>
        </w:rPr>
        <w:t>wolf mortalities caused by humans and,</w:t>
      </w:r>
      <w:r w:rsidR="002B30D7">
        <w:rPr>
          <w:shd w:val="clear" w:color="auto" w:fill="FFFFFF"/>
        </w:rPr>
        <w:t xml:space="preserve"> </w:t>
      </w:r>
      <w:r w:rsidRPr="002126D7" w:rsidR="002126D7">
        <w:rPr>
          <w:shd w:val="clear" w:color="auto" w:fill="FFFFFF"/>
        </w:rPr>
        <w:t>although illegal and accidental killing of</w:t>
      </w:r>
      <w:r w:rsidR="002B30D7">
        <w:rPr>
          <w:shd w:val="clear" w:color="auto" w:fill="FFFFFF"/>
        </w:rPr>
        <w:t xml:space="preserve"> </w:t>
      </w:r>
      <w:r w:rsidRPr="002126D7" w:rsidR="002126D7">
        <w:rPr>
          <w:shd w:val="clear" w:color="auto" w:fill="FFFFFF"/>
        </w:rPr>
        <w:t>wolves is</w:t>
      </w:r>
      <w:r w:rsidR="00F5768B">
        <w:rPr>
          <w:shd w:val="clear" w:color="auto" w:fill="FFFFFF"/>
        </w:rPr>
        <w:t xml:space="preserve"> </w:t>
      </w:r>
      <w:r w:rsidRPr="002126D7" w:rsidR="002126D7">
        <w:rPr>
          <w:shd w:val="clear" w:color="auto" w:fill="FFFFFF"/>
        </w:rPr>
        <w:t>likely to continue with or</w:t>
      </w:r>
      <w:r w:rsidR="00F5768B">
        <w:rPr>
          <w:shd w:val="clear" w:color="auto" w:fill="FFFFFF"/>
        </w:rPr>
        <w:t xml:space="preserve"> </w:t>
      </w:r>
      <w:r w:rsidRPr="002126D7" w:rsidR="002126D7">
        <w:rPr>
          <w:shd w:val="clear" w:color="auto" w:fill="FFFFFF"/>
        </w:rPr>
        <w:t>without the protections of the Act, at</w:t>
      </w:r>
      <w:r w:rsidR="00F5768B">
        <w:rPr>
          <w:shd w:val="clear" w:color="auto" w:fill="FFFFFF"/>
        </w:rPr>
        <w:t xml:space="preserve"> </w:t>
      </w:r>
      <w:r w:rsidRPr="002126D7" w:rsidR="002126D7">
        <w:rPr>
          <w:shd w:val="clear" w:color="auto" w:fill="FFFFFF"/>
        </w:rPr>
        <w:t>current levels those</w:t>
      </w:r>
      <w:r w:rsidR="00F5768B">
        <w:rPr>
          <w:shd w:val="clear" w:color="auto" w:fill="FFFFFF"/>
        </w:rPr>
        <w:t xml:space="preserve"> </w:t>
      </w:r>
      <w:r w:rsidRPr="002126D7" w:rsidR="002126D7">
        <w:rPr>
          <w:shd w:val="clear" w:color="auto" w:fill="FFFFFF"/>
        </w:rPr>
        <w:t>mortalities have had</w:t>
      </w:r>
      <w:r w:rsidR="00F5768B">
        <w:rPr>
          <w:shd w:val="clear" w:color="auto" w:fill="FFFFFF"/>
        </w:rPr>
        <w:t xml:space="preserve"> </w:t>
      </w:r>
      <w:r w:rsidRPr="002126D7" w:rsidR="002126D7">
        <w:rPr>
          <w:shd w:val="clear" w:color="auto" w:fill="FFFFFF"/>
        </w:rPr>
        <w:t xml:space="preserve">minimal impact on </w:t>
      </w:r>
      <w:r w:rsidR="00F042DF">
        <w:rPr>
          <w:shd w:val="clear" w:color="auto" w:fill="FFFFFF"/>
        </w:rPr>
        <w:t xml:space="preserve">the </w:t>
      </w:r>
      <w:r w:rsidRPr="002126D7" w:rsidR="002126D7">
        <w:rPr>
          <w:shd w:val="clear" w:color="auto" w:fill="FFFFFF"/>
        </w:rPr>
        <w:t>abundance or</w:t>
      </w:r>
      <w:r w:rsidR="00F5768B">
        <w:rPr>
          <w:shd w:val="clear" w:color="auto" w:fill="FFFFFF"/>
        </w:rPr>
        <w:t xml:space="preserve"> </w:t>
      </w:r>
      <w:r w:rsidRPr="002126D7" w:rsidR="002126D7">
        <w:rPr>
          <w:shd w:val="clear" w:color="auto" w:fill="FFFFFF"/>
        </w:rPr>
        <w:t>distribution</w:t>
      </w:r>
      <w:r w:rsidR="00F042DF">
        <w:rPr>
          <w:shd w:val="clear" w:color="auto" w:fill="FFFFFF"/>
        </w:rPr>
        <w:t xml:space="preserve"> of gray wolves</w:t>
      </w:r>
      <w:r w:rsidRPr="002126D7" w:rsidR="002126D7">
        <w:rPr>
          <w:shd w:val="clear" w:color="auto" w:fill="FFFFFF"/>
        </w:rPr>
        <w:t xml:space="preserve">. </w:t>
      </w:r>
      <w:r w:rsidRPr="002126D7" w:rsidR="7628980C">
        <w:rPr>
          <w:shd w:val="clear" w:color="auto" w:fill="FFFFFF"/>
        </w:rPr>
        <w:t>T</w:t>
      </w:r>
      <w:r w:rsidRPr="002126D7" w:rsidR="002126D7">
        <w:rPr>
          <w:shd w:val="clear" w:color="auto" w:fill="FFFFFF"/>
        </w:rPr>
        <w:t>he high</w:t>
      </w:r>
      <w:r w:rsidR="00B6677D">
        <w:rPr>
          <w:shd w:val="clear" w:color="auto" w:fill="FFFFFF"/>
        </w:rPr>
        <w:t xml:space="preserve"> </w:t>
      </w:r>
      <w:r w:rsidRPr="002126D7" w:rsidR="002126D7">
        <w:rPr>
          <w:shd w:val="clear" w:color="auto" w:fill="FFFFFF"/>
        </w:rPr>
        <w:t>reproductive potential of wolves, and</w:t>
      </w:r>
      <w:r w:rsidR="00B6677D">
        <w:rPr>
          <w:shd w:val="clear" w:color="auto" w:fill="FFFFFF"/>
        </w:rPr>
        <w:t xml:space="preserve"> </w:t>
      </w:r>
      <w:r w:rsidRPr="002126D7" w:rsidR="002126D7">
        <w:rPr>
          <w:shd w:val="clear" w:color="auto" w:fill="FFFFFF"/>
        </w:rPr>
        <w:t>their innate behavior to disperse and</w:t>
      </w:r>
      <w:r w:rsidR="00B6677D">
        <w:rPr>
          <w:shd w:val="clear" w:color="auto" w:fill="FFFFFF"/>
        </w:rPr>
        <w:t xml:space="preserve"> </w:t>
      </w:r>
      <w:r w:rsidRPr="002126D7" w:rsidR="002126D7">
        <w:rPr>
          <w:shd w:val="clear" w:color="auto" w:fill="FFFFFF"/>
        </w:rPr>
        <w:t>locate social openings or vacant suitable</w:t>
      </w:r>
      <w:r w:rsidR="00B6677D">
        <w:rPr>
          <w:shd w:val="clear" w:color="auto" w:fill="FFFFFF"/>
        </w:rPr>
        <w:t xml:space="preserve"> </w:t>
      </w:r>
      <w:r w:rsidRPr="002126D7" w:rsidR="002126D7">
        <w:rPr>
          <w:shd w:val="clear" w:color="auto" w:fill="FFFFFF"/>
        </w:rPr>
        <w:t xml:space="preserve">habitats, allows populations </w:t>
      </w:r>
      <w:r w:rsidR="00F042DF">
        <w:rPr>
          <w:shd w:val="clear" w:color="auto" w:fill="FFFFFF"/>
        </w:rPr>
        <w:t xml:space="preserve">of gray wolves </w:t>
      </w:r>
      <w:r w:rsidRPr="002126D7" w:rsidR="002126D7">
        <w:rPr>
          <w:shd w:val="clear" w:color="auto" w:fill="FFFFFF"/>
        </w:rPr>
        <w:lastRenderedPageBreak/>
        <w:t>to</w:t>
      </w:r>
      <w:r w:rsidR="00B6677D">
        <w:rPr>
          <w:shd w:val="clear" w:color="auto" w:fill="FFFFFF"/>
        </w:rPr>
        <w:t xml:space="preserve"> </w:t>
      </w:r>
      <w:r w:rsidRPr="002126D7" w:rsidR="002126D7">
        <w:rPr>
          <w:shd w:val="clear" w:color="auto" w:fill="FFFFFF"/>
        </w:rPr>
        <w:t>withstand relatively high rates of</w:t>
      </w:r>
      <w:r w:rsidR="00F042DF">
        <w:rPr>
          <w:shd w:val="clear" w:color="auto" w:fill="FFFFFF"/>
        </w:rPr>
        <w:t xml:space="preserve"> </w:t>
      </w:r>
      <w:r w:rsidRPr="002126D7" w:rsidR="002126D7">
        <w:rPr>
          <w:shd w:val="clear" w:color="auto" w:fill="FFFFFF"/>
        </w:rPr>
        <w:t>human-caused mortality (</w:t>
      </w:r>
      <w:r w:rsidR="001D2FB4">
        <w:rPr>
          <w:shd w:val="clear" w:color="auto" w:fill="FFFFFF"/>
        </w:rPr>
        <w:t>Service</w:t>
      </w:r>
      <w:r w:rsidRPr="002126D7" w:rsidR="002126D7">
        <w:rPr>
          <w:shd w:val="clear" w:color="auto" w:fill="FFFFFF"/>
        </w:rPr>
        <w:t xml:space="preserve"> 2020,</w:t>
      </w:r>
      <w:r w:rsidR="006D0B50">
        <w:rPr>
          <w:shd w:val="clear" w:color="auto" w:fill="FFFFFF"/>
        </w:rPr>
        <w:t xml:space="preserve"> </w:t>
      </w:r>
      <w:r w:rsidRPr="002126D7" w:rsidR="002126D7">
        <w:rPr>
          <w:shd w:val="clear" w:color="auto" w:fill="FFFFFF"/>
        </w:rPr>
        <w:t>pp. 8–9).</w:t>
      </w:r>
      <w:r w:rsidR="00A32601">
        <w:rPr>
          <w:shd w:val="clear" w:color="auto" w:fill="FFFFFF"/>
        </w:rPr>
        <w:t xml:space="preserve"> </w:t>
      </w:r>
      <w:r w:rsidRPr="009B5861" w:rsidR="009B5861">
        <w:rPr>
          <w:rStyle w:val="normaltextrun"/>
          <w:shd w:val="clear" w:color="auto" w:fill="FFFFFF"/>
        </w:rPr>
        <w:t xml:space="preserve">See </w:t>
      </w:r>
      <w:r w:rsidRPr="7FB9D66E" w:rsidR="009B5861">
        <w:rPr>
          <w:rStyle w:val="normaltextrun"/>
          <w:b/>
          <w:bCs/>
          <w:i/>
          <w:iCs/>
          <w:shd w:val="clear" w:color="auto" w:fill="FFFFFF"/>
        </w:rPr>
        <w:t>Historical and Current Range</w:t>
      </w:r>
      <w:r w:rsidRPr="009B5861" w:rsidR="009B5861">
        <w:rPr>
          <w:rStyle w:val="normaltextrun"/>
          <w:shd w:val="clear" w:color="auto" w:fill="FFFFFF"/>
        </w:rPr>
        <w:t xml:space="preserve"> and </w:t>
      </w:r>
      <w:r w:rsidRPr="7FB9D66E" w:rsidR="009B5861">
        <w:rPr>
          <w:rStyle w:val="normaltextrun"/>
          <w:b/>
          <w:bCs/>
          <w:i/>
          <w:iCs/>
          <w:shd w:val="clear" w:color="auto" w:fill="FFFFFF"/>
        </w:rPr>
        <w:t>Habitat Use</w:t>
      </w:r>
      <w:r w:rsidRPr="009B5861" w:rsidR="009B5861">
        <w:rPr>
          <w:rStyle w:val="normaltextrun"/>
          <w:shd w:val="clear" w:color="auto" w:fill="FFFFFF"/>
        </w:rPr>
        <w:t xml:space="preserve"> sections</w:t>
      </w:r>
      <w:r w:rsidR="000660C9">
        <w:rPr>
          <w:rStyle w:val="normaltextrun"/>
          <w:shd w:val="clear" w:color="auto" w:fill="FFFFFF"/>
        </w:rPr>
        <w:t>,</w:t>
      </w:r>
      <w:r w:rsidRPr="009B5861" w:rsidR="009B5861">
        <w:rPr>
          <w:rStyle w:val="normaltextrun"/>
          <w:shd w:val="clear" w:color="auto" w:fill="FFFFFF"/>
        </w:rPr>
        <w:t xml:space="preserve"> above</w:t>
      </w:r>
      <w:r w:rsidR="000660C9">
        <w:rPr>
          <w:rStyle w:val="normaltextrun"/>
          <w:shd w:val="clear" w:color="auto" w:fill="FFFFFF"/>
        </w:rPr>
        <w:t>,</w:t>
      </w:r>
      <w:r w:rsidRPr="009B5861" w:rsidR="009B5861">
        <w:rPr>
          <w:rStyle w:val="normaltextrun"/>
          <w:shd w:val="clear" w:color="auto" w:fill="FFFFFF"/>
        </w:rPr>
        <w:t xml:space="preserve"> for additional information.</w:t>
      </w:r>
      <w:r w:rsidRPr="009B5861" w:rsidR="009B5861">
        <w:rPr>
          <w:rStyle w:val="eop"/>
          <w:shd w:val="clear" w:color="auto" w:fill="FFFFFF"/>
        </w:rPr>
        <w:t> </w:t>
      </w:r>
    </w:p>
    <w:p w:rsidRPr="00B02A00" w:rsidR="004700A2" w:rsidP="6DC836D0" w:rsidRDefault="004700A2" w14:paraId="3BFD51DF" w14:textId="77777777">
      <w:pPr>
        <w:spacing w:after="0" w:line="480" w:lineRule="auto"/>
        <w:contextualSpacing/>
        <w:rPr>
          <w:b/>
          <w:bCs/>
          <w:i/>
          <w:iCs/>
        </w:rPr>
      </w:pPr>
      <w:r w:rsidRPr="00B02A00">
        <w:rPr>
          <w:b/>
          <w:bCs/>
          <w:i/>
          <w:iCs/>
        </w:rPr>
        <w:t>Recovery Efforts to Date</w:t>
      </w:r>
    </w:p>
    <w:p w:rsidR="00A57EA8" w:rsidP="00B15018" w:rsidRDefault="005507D6" w14:paraId="375E355A" w14:textId="0C4F295D">
      <w:pPr>
        <w:spacing w:after="0" w:line="480" w:lineRule="auto"/>
        <w:ind w:firstLine="720"/>
      </w:pPr>
      <w:r>
        <w:t xml:space="preserve">Following our 1978 reclassification of the species under the Act, our national wolf strategy focused on conservation of </w:t>
      </w:r>
      <w:r w:rsidR="23641666">
        <w:t xml:space="preserve">gray </w:t>
      </w:r>
      <w:r>
        <w:t xml:space="preserve">wolves in three regions: the western Great Lakes; the </w:t>
      </w:r>
      <w:proofErr w:type="spellStart"/>
      <w:r>
        <w:t>NRM</w:t>
      </w:r>
      <w:proofErr w:type="spellEnd"/>
      <w:r>
        <w:t>; and Mexican wol</w:t>
      </w:r>
      <w:r w:rsidR="3C3878CF">
        <w:t>ves</w:t>
      </w:r>
      <w:r w:rsidR="5EE9D67B">
        <w:t xml:space="preserve"> in the Southwest and Mexico</w:t>
      </w:r>
      <w:r>
        <w:t xml:space="preserve">. We drafted recovery plans and implemented recovery programs for gray wolves in </w:t>
      </w:r>
      <w:r w:rsidR="2CD152DF">
        <w:t xml:space="preserve">these </w:t>
      </w:r>
      <w:r>
        <w:t>three regions (</w:t>
      </w:r>
      <w:r w:rsidR="001D2FB4">
        <w:t>Service</w:t>
      </w:r>
      <w:r w:rsidR="006366DA">
        <w:t xml:space="preserve"> </w:t>
      </w:r>
      <w:r w:rsidR="003F4B71">
        <w:t xml:space="preserve">1987, entire; </w:t>
      </w:r>
      <w:r w:rsidR="001D2FB4">
        <w:t>Service</w:t>
      </w:r>
      <w:r w:rsidR="003F4B71">
        <w:t xml:space="preserve"> 1992, entire; </w:t>
      </w:r>
      <w:r w:rsidR="001D2FB4">
        <w:t>Service</w:t>
      </w:r>
      <w:r w:rsidR="003F4B71">
        <w:t xml:space="preserve"> 2017, entire)</w:t>
      </w:r>
      <w:r>
        <w:t xml:space="preserve">. </w:t>
      </w:r>
      <w:r w:rsidR="09E12562">
        <w:t xml:space="preserve">The revised </w:t>
      </w:r>
      <w:proofErr w:type="spellStart"/>
      <w:r w:rsidR="09E12562">
        <w:t>NRM</w:t>
      </w:r>
      <w:proofErr w:type="spellEnd"/>
      <w:r w:rsidR="09E12562">
        <w:t xml:space="preserve"> Wolf Recovery Plan established recovery criteria for</w:t>
      </w:r>
      <w:r w:rsidR="4E499202">
        <w:t xml:space="preserve"> wolves </w:t>
      </w:r>
      <w:r w:rsidR="09E12562">
        <w:t>in three recovery areas across Idaho, Montana, and Wyoming (Service 1987, entire), while the Recovery Plan for the Eastern Timber Wolf (Service 1992, entire) addressed populations of gray wolves in the upper Midwest.</w:t>
      </w:r>
      <w:r>
        <w:t xml:space="preserve"> </w:t>
      </w:r>
      <w:r w:rsidR="4E499202">
        <w:t>Mexican wolves</w:t>
      </w:r>
      <w:r w:rsidR="00EE6912">
        <w:t xml:space="preserve"> </w:t>
      </w:r>
      <w:r w:rsidR="30A91484">
        <w:t xml:space="preserve">have been </w:t>
      </w:r>
      <w:r>
        <w:t xml:space="preserve">listed separately as an endangered subspecies </w:t>
      </w:r>
      <w:r w:rsidR="69F2E355">
        <w:t>of gray wolf</w:t>
      </w:r>
      <w:r>
        <w:t xml:space="preserve"> </w:t>
      </w:r>
      <w:r w:rsidR="76443B9D">
        <w:t xml:space="preserve">since 2015 </w:t>
      </w:r>
      <w:r w:rsidR="6A49DF64">
        <w:t>and</w:t>
      </w:r>
      <w:r>
        <w:t xml:space="preserve"> are not </w:t>
      </w:r>
      <w:r w:rsidR="00501B88">
        <w:t xml:space="preserve">addressed </w:t>
      </w:r>
      <w:r>
        <w:t xml:space="preserve">in this </w:t>
      </w:r>
      <w:r w:rsidR="000660C9">
        <w:t xml:space="preserve">proposed </w:t>
      </w:r>
      <w:r>
        <w:t xml:space="preserve">rule. </w:t>
      </w:r>
    </w:p>
    <w:p w:rsidR="00EB57B3" w:rsidP="00B15018" w:rsidRDefault="005507D6" w14:paraId="690E9123" w14:textId="3020CA52">
      <w:pPr>
        <w:spacing w:after="0" w:line="480" w:lineRule="auto"/>
        <w:ind w:firstLine="720"/>
      </w:pPr>
      <w:r>
        <w:t xml:space="preserve">The currently listed </w:t>
      </w:r>
      <w:r w:rsidR="00BF0199">
        <w:t>entity of</w:t>
      </w:r>
      <w:r>
        <w:t xml:space="preserve"> gray wolf, to which the proposed C</w:t>
      </w:r>
      <w:r w:rsidR="00AD7A0B">
        <w:t>olorado</w:t>
      </w:r>
      <w:r>
        <w:t xml:space="preserve"> NEP belong</w:t>
      </w:r>
      <w:r w:rsidR="00723222">
        <w:t>s</w:t>
      </w:r>
      <w:r>
        <w:t xml:space="preserve">, includes all or parts of 44 </w:t>
      </w:r>
      <w:r w:rsidR="00A12C56">
        <w:t>S</w:t>
      </w:r>
      <w:r>
        <w:t>tates</w:t>
      </w:r>
      <w:r w:rsidR="00F37FD4">
        <w:t>; this listed entity encompasses</w:t>
      </w:r>
      <w:r>
        <w:t xml:space="preserve"> populations</w:t>
      </w:r>
      <w:r w:rsidR="007E4EB6">
        <w:t xml:space="preserve"> of gray wolves</w:t>
      </w:r>
      <w:r>
        <w:t xml:space="preserve"> in the Great Lake</w:t>
      </w:r>
      <w:r w:rsidR="000660C9">
        <w:t>s</w:t>
      </w:r>
      <w:r w:rsidR="009524E3">
        <w:t xml:space="preserve"> </w:t>
      </w:r>
      <w:r w:rsidR="000660C9">
        <w:t>S</w:t>
      </w:r>
      <w:r w:rsidR="009524E3">
        <w:t>tates of Michigan and Wisconsin</w:t>
      </w:r>
      <w:r>
        <w:t xml:space="preserve"> as well as wolves outside the delisted </w:t>
      </w:r>
      <w:proofErr w:type="spellStart"/>
      <w:r>
        <w:t>NRM</w:t>
      </w:r>
      <w:proofErr w:type="spellEnd"/>
      <w:r>
        <w:t xml:space="preserve"> in the </w:t>
      </w:r>
      <w:r w:rsidR="00C533EC">
        <w:t>W</w:t>
      </w:r>
      <w:r>
        <w:t xml:space="preserve">estern </w:t>
      </w:r>
      <w:r w:rsidR="009275BC">
        <w:t>U</w:t>
      </w:r>
      <w:r w:rsidR="00A042F1">
        <w:t>nited States</w:t>
      </w:r>
      <w:r>
        <w:t xml:space="preserve">. </w:t>
      </w:r>
      <w:r w:rsidR="74B7628C">
        <w:t xml:space="preserve">We have not </w:t>
      </w:r>
      <w:r w:rsidR="24AF2BD5">
        <w:t>included</w:t>
      </w:r>
      <w:r w:rsidR="00706DE9">
        <w:t xml:space="preserve"> gray wolves</w:t>
      </w:r>
      <w:r>
        <w:t xml:space="preserve"> outside the </w:t>
      </w:r>
      <w:proofErr w:type="spellStart"/>
      <w:r>
        <w:t>NRM</w:t>
      </w:r>
      <w:proofErr w:type="spellEnd"/>
      <w:r>
        <w:t xml:space="preserve"> and </w:t>
      </w:r>
      <w:r w:rsidR="008762BD">
        <w:t>w</w:t>
      </w:r>
      <w:r>
        <w:t xml:space="preserve">estern Great Lakes in any recovery </w:t>
      </w:r>
      <w:r w:rsidR="00EE6912">
        <w:t>plan</w:t>
      </w:r>
      <w:r>
        <w:t xml:space="preserve">. However, as noted above, </w:t>
      </w:r>
      <w:r w:rsidR="005C4EC8">
        <w:t>the presence of</w:t>
      </w:r>
      <w:r>
        <w:t xml:space="preserve"> </w:t>
      </w:r>
      <w:r w:rsidR="00706DE9">
        <w:t>gray wolves</w:t>
      </w:r>
      <w:r>
        <w:t xml:space="preserve"> in </w:t>
      </w:r>
      <w:r w:rsidR="00380D08">
        <w:t>California, Oregon,</w:t>
      </w:r>
      <w:r w:rsidR="000B55D8">
        <w:t xml:space="preserve"> and Washington</w:t>
      </w:r>
      <w:r>
        <w:t xml:space="preserve">, as well as </w:t>
      </w:r>
      <w:r w:rsidR="007141D4">
        <w:t>the single pack</w:t>
      </w:r>
      <w:r>
        <w:t xml:space="preserve"> in C</w:t>
      </w:r>
      <w:r w:rsidR="000B55D8">
        <w:t>olorado</w:t>
      </w:r>
      <w:r>
        <w:t xml:space="preserve">, </w:t>
      </w:r>
      <w:r w:rsidR="005C4EC8">
        <w:t xml:space="preserve">is </w:t>
      </w:r>
      <w:r>
        <w:t>a result</w:t>
      </w:r>
      <w:r w:rsidR="00460A00">
        <w:t xml:space="preserve"> </w:t>
      </w:r>
      <w:r>
        <w:t xml:space="preserve">of dispersal and </w:t>
      </w:r>
      <w:r w:rsidR="00C405E7">
        <w:t xml:space="preserve">recolonization </w:t>
      </w:r>
      <w:r>
        <w:t xml:space="preserve">from </w:t>
      </w:r>
      <w:r w:rsidR="003C7A6A">
        <w:t xml:space="preserve">core </w:t>
      </w:r>
      <w:r w:rsidR="003C7A6A">
        <w:lastRenderedPageBreak/>
        <w:t xml:space="preserve">populations in </w:t>
      </w:r>
      <w:r>
        <w:t xml:space="preserve">the </w:t>
      </w:r>
      <w:proofErr w:type="spellStart"/>
      <w:r>
        <w:t>NRM</w:t>
      </w:r>
      <w:proofErr w:type="spellEnd"/>
      <w:r w:rsidR="003C0FE0">
        <w:t xml:space="preserve"> </w:t>
      </w:r>
      <w:r w:rsidR="007E689C">
        <w:t>in addition to</w:t>
      </w:r>
      <w:r w:rsidR="003C0FE0">
        <w:t xml:space="preserve"> reproduction and dispersal from resident packs in these </w:t>
      </w:r>
      <w:r w:rsidR="00EE6912">
        <w:t>States</w:t>
      </w:r>
      <w:r w:rsidR="0092172D">
        <w:t xml:space="preserve"> and neighboring Canadian provinces</w:t>
      </w:r>
      <w:r w:rsidR="00417222">
        <w:t xml:space="preserve">.  </w:t>
      </w:r>
    </w:p>
    <w:p w:rsidR="004700A2" w:rsidP="00B15018" w:rsidRDefault="005507D6" w14:paraId="6FD4F428" w14:textId="53CD5BB1">
      <w:pPr>
        <w:spacing w:after="0" w:line="480" w:lineRule="auto"/>
        <w:ind w:firstLine="720"/>
      </w:pPr>
      <w:r>
        <w:t xml:space="preserve">While there are no </w:t>
      </w:r>
      <w:r w:rsidR="00842983">
        <w:t>F</w:t>
      </w:r>
      <w:r>
        <w:t xml:space="preserve">ederal recovery plans addressing wolf recovery in western </w:t>
      </w:r>
      <w:r w:rsidR="00B46EC0">
        <w:t>S</w:t>
      </w:r>
      <w:r>
        <w:t xml:space="preserve">tates outside Idaho, Montana, and Wyoming, </w:t>
      </w:r>
      <w:r w:rsidR="001E7482">
        <w:t>t</w:t>
      </w:r>
      <w:r w:rsidR="00FA01CE">
        <w:t xml:space="preserve">he States of </w:t>
      </w:r>
      <w:r w:rsidR="000A1ABD">
        <w:t>California, Colorado, Oregon</w:t>
      </w:r>
      <w:r w:rsidR="004A0F21">
        <w:t xml:space="preserve">, </w:t>
      </w:r>
      <w:r w:rsidR="0000364C">
        <w:t>Washington</w:t>
      </w:r>
      <w:r w:rsidR="004A0F21">
        <w:t>, and Utah</w:t>
      </w:r>
      <w:r w:rsidR="0000364C">
        <w:t xml:space="preserve"> </w:t>
      </w:r>
      <w:r w:rsidR="009060C9">
        <w:t>have demonstrated a</w:t>
      </w:r>
      <w:r w:rsidR="0000364C">
        <w:t xml:space="preserve"> commit</w:t>
      </w:r>
      <w:r w:rsidR="009060C9">
        <w:t>ment</w:t>
      </w:r>
      <w:r w:rsidR="0000364C">
        <w:t xml:space="preserve"> to wolf conservation</w:t>
      </w:r>
      <w:r w:rsidR="002645A4">
        <w:t xml:space="preserve"> </w:t>
      </w:r>
      <w:r w:rsidR="0000364C">
        <w:t>by develop</w:t>
      </w:r>
      <w:r w:rsidR="002645A4">
        <w:t>ing</w:t>
      </w:r>
      <w:r w:rsidR="00DA70A8">
        <w:t xml:space="preserve"> </w:t>
      </w:r>
      <w:r w:rsidR="0000364C">
        <w:t xml:space="preserve">management plans or </w:t>
      </w:r>
      <w:r w:rsidR="00DA47C8">
        <w:t xml:space="preserve">codifying </w:t>
      </w:r>
      <w:r w:rsidR="0000364C">
        <w:t xml:space="preserve">laws and regulations </w:t>
      </w:r>
      <w:r w:rsidR="00DA47C8">
        <w:t xml:space="preserve">to protect </w:t>
      </w:r>
      <w:r w:rsidR="0000364C">
        <w:t>wolves</w:t>
      </w:r>
      <w:r w:rsidR="00235769">
        <w:t xml:space="preserve"> (</w:t>
      </w:r>
      <w:r w:rsidR="002A334C">
        <w:t xml:space="preserve">November 30, 2020, </w:t>
      </w:r>
      <w:r w:rsidR="00932CA0">
        <w:t>85 FR 69778</w:t>
      </w:r>
      <w:r w:rsidR="00B13AB1">
        <w:t>)</w:t>
      </w:r>
      <w:r w:rsidR="76A63845">
        <w:t xml:space="preserve">; this includes the passage of a voter-led initiative in Colorado calling specifically for the reintroduction of gray wolves to the western portion of the State (Colorado Revised Statute </w:t>
      </w:r>
      <w:r w:rsidR="1B9AE9DE">
        <w:t>33</w:t>
      </w:r>
      <w:r w:rsidR="00AA59F8">
        <w:t>–</w:t>
      </w:r>
      <w:r w:rsidR="27FDA62A">
        <w:t>2</w:t>
      </w:r>
      <w:r w:rsidR="00AA59F8">
        <w:t>–</w:t>
      </w:r>
      <w:r w:rsidR="27FDA62A">
        <w:t>105.8)</w:t>
      </w:r>
      <w:r w:rsidR="005C4EC8">
        <w:t>.</w:t>
      </w:r>
      <w:r w:rsidR="37B5F15F">
        <w:t xml:space="preserve"> </w:t>
      </w:r>
      <w:r w:rsidR="00F63595">
        <w:t xml:space="preserve">At </w:t>
      </w:r>
      <w:r w:rsidR="00EE3F4B">
        <w:t>the end of 2021</w:t>
      </w:r>
      <w:r w:rsidR="00F63595">
        <w:t xml:space="preserve">, </w:t>
      </w:r>
      <w:r w:rsidR="00D7738F">
        <w:t>6</w:t>
      </w:r>
      <w:r w:rsidR="00E5104C">
        <w:t xml:space="preserve"> packs</w:t>
      </w:r>
      <w:r w:rsidR="00353830">
        <w:t xml:space="preserve"> of gray wolves</w:t>
      </w:r>
      <w:r w:rsidR="001C04AE">
        <w:t xml:space="preserve"> (totaling at least </w:t>
      </w:r>
      <w:r w:rsidR="00D7738F">
        <w:t xml:space="preserve">43 </w:t>
      </w:r>
      <w:r w:rsidR="001C04AE">
        <w:t xml:space="preserve">wolves and </w:t>
      </w:r>
      <w:r w:rsidR="000660C9">
        <w:t>4</w:t>
      </w:r>
      <w:r w:rsidR="00D844E6">
        <w:t xml:space="preserve"> </w:t>
      </w:r>
      <w:r w:rsidR="001C04AE">
        <w:t>breeding pairs)</w:t>
      </w:r>
      <w:r w:rsidR="00E5104C">
        <w:t xml:space="preserve"> </w:t>
      </w:r>
      <w:r w:rsidR="00BE1C94">
        <w:t xml:space="preserve">were documented </w:t>
      </w:r>
      <w:r w:rsidR="00EF30EF">
        <w:t xml:space="preserve">in western Washington </w:t>
      </w:r>
      <w:r w:rsidR="00036829">
        <w:t>where wolves are federally listed</w:t>
      </w:r>
      <w:r w:rsidR="00B85193">
        <w:t xml:space="preserve"> (WDFW et al. 2022</w:t>
      </w:r>
      <w:r w:rsidR="0044030D">
        <w:t xml:space="preserve">, </w:t>
      </w:r>
      <w:r w:rsidR="00287DB0">
        <w:t>p. 16)</w:t>
      </w:r>
      <w:r w:rsidR="00254CCF">
        <w:t>. In</w:t>
      </w:r>
      <w:r w:rsidR="00D41DED">
        <w:t xml:space="preserve"> the western two-thirds of</w:t>
      </w:r>
      <w:r w:rsidR="00254CCF">
        <w:t xml:space="preserve"> Oregon</w:t>
      </w:r>
      <w:r w:rsidR="00BE1C94">
        <w:t>,</w:t>
      </w:r>
      <w:r w:rsidR="00972D84">
        <w:t xml:space="preserve"> where gray wolves are federally listed</w:t>
      </w:r>
      <w:r w:rsidR="004F51B2">
        <w:t>,</w:t>
      </w:r>
      <w:r w:rsidR="00CE7734">
        <w:t xml:space="preserve"> </w:t>
      </w:r>
      <w:r w:rsidR="0073551A">
        <w:t xml:space="preserve">a minimum of 31 wolves </w:t>
      </w:r>
      <w:r w:rsidR="00963742">
        <w:t xml:space="preserve">including </w:t>
      </w:r>
      <w:r w:rsidR="004F5B08">
        <w:t xml:space="preserve">at least 2 breeding pairs </w:t>
      </w:r>
      <w:r w:rsidR="0073551A">
        <w:t xml:space="preserve">were </w:t>
      </w:r>
      <w:r w:rsidR="00D05765">
        <w:t>distributed across</w:t>
      </w:r>
      <w:r w:rsidR="004F51B2">
        <w:t xml:space="preserve"> </w:t>
      </w:r>
      <w:r w:rsidR="00405887">
        <w:t>3</w:t>
      </w:r>
      <w:r w:rsidR="00CE7734">
        <w:t xml:space="preserve"> packs</w:t>
      </w:r>
      <w:r w:rsidR="00AE2A20">
        <w:t xml:space="preserve"> and </w:t>
      </w:r>
      <w:r w:rsidR="00405887">
        <w:t>4</w:t>
      </w:r>
      <w:r w:rsidR="00AE2A20">
        <w:t xml:space="preserve"> </w:t>
      </w:r>
      <w:r w:rsidR="00917861">
        <w:t xml:space="preserve">additional </w:t>
      </w:r>
      <w:r w:rsidR="00AE2A20">
        <w:t xml:space="preserve">groups of </w:t>
      </w:r>
      <w:r w:rsidR="00405887">
        <w:t>2</w:t>
      </w:r>
      <w:r w:rsidR="00AE2A20">
        <w:t xml:space="preserve"> to </w:t>
      </w:r>
      <w:r w:rsidR="00405887">
        <w:t>3</w:t>
      </w:r>
      <w:r w:rsidR="00AE2A20">
        <w:t xml:space="preserve"> wolves at the end of 2021</w:t>
      </w:r>
      <w:r w:rsidR="00B3495C">
        <w:t xml:space="preserve"> (ODFW 2022, p. 5)</w:t>
      </w:r>
      <w:r w:rsidR="00B26FB4">
        <w:t>.</w:t>
      </w:r>
      <w:r w:rsidR="00C04BDE">
        <w:t xml:space="preserve"> </w:t>
      </w:r>
      <w:r w:rsidR="00AC4470">
        <w:t xml:space="preserve">Wolves originating </w:t>
      </w:r>
      <w:r w:rsidR="00601011">
        <w:t>from</w:t>
      </w:r>
      <w:r w:rsidR="00AC4470">
        <w:t xml:space="preserve"> Oregon have also </w:t>
      </w:r>
      <w:r w:rsidR="00566C4D">
        <w:t>expanded their range into California</w:t>
      </w:r>
      <w:r w:rsidR="00601011">
        <w:t xml:space="preserve"> where a minimum of 17 wolves in </w:t>
      </w:r>
      <w:r w:rsidR="00405887">
        <w:t>3</w:t>
      </w:r>
      <w:r w:rsidR="00601011">
        <w:t xml:space="preserve"> packs were documented at the end of 2021</w:t>
      </w:r>
      <w:r w:rsidR="00526477">
        <w:t xml:space="preserve"> (</w:t>
      </w:r>
      <w:proofErr w:type="spellStart"/>
      <w:r w:rsidR="00526477">
        <w:t>CDFW</w:t>
      </w:r>
      <w:proofErr w:type="spellEnd"/>
      <w:r w:rsidR="00526477">
        <w:t xml:space="preserve"> 2021, entire)</w:t>
      </w:r>
      <w:r w:rsidR="0008042F">
        <w:t>.</w:t>
      </w:r>
      <w:r w:rsidR="004759B3">
        <w:t xml:space="preserve"> </w:t>
      </w:r>
    </w:p>
    <w:p w:rsidR="004700A2" w:rsidP="006C198C" w:rsidRDefault="00FD6F32" w14:paraId="003ABB12" w14:textId="15545DEF">
      <w:pPr>
        <w:spacing w:after="0" w:line="480" w:lineRule="auto"/>
        <w:ind w:firstLine="720"/>
      </w:pPr>
      <w:r>
        <w:t xml:space="preserve">In addition to </w:t>
      </w:r>
      <w:r w:rsidR="00475DDB">
        <w:t xml:space="preserve">gray wolves </w:t>
      </w:r>
      <w:r w:rsidR="00AF7EDB">
        <w:t xml:space="preserve">found </w:t>
      </w:r>
      <w:r w:rsidR="00475DDB">
        <w:t xml:space="preserve">in </w:t>
      </w:r>
      <w:r>
        <w:t xml:space="preserve">the western States outside of the delisted </w:t>
      </w:r>
      <w:proofErr w:type="spellStart"/>
      <w:r>
        <w:t>NRM</w:t>
      </w:r>
      <w:proofErr w:type="spellEnd"/>
      <w:r>
        <w:t xml:space="preserve"> population, t</w:t>
      </w:r>
      <w:r w:rsidR="00496025">
        <w:t>he Great Lakes metapopulation</w:t>
      </w:r>
      <w:r w:rsidR="00FC6335">
        <w:t>,</w:t>
      </w:r>
      <w:r w:rsidR="00496025">
        <w:t xml:space="preserve"> </w:t>
      </w:r>
      <w:r w:rsidR="00543B88">
        <w:t xml:space="preserve">consisting of approximately 4,200 </w:t>
      </w:r>
      <w:r w:rsidR="00FC6335">
        <w:t>wolves</w:t>
      </w:r>
      <w:r w:rsidR="00DD28D2">
        <w:t xml:space="preserve">, </w:t>
      </w:r>
      <w:r w:rsidR="00596CB2">
        <w:t xml:space="preserve">is </w:t>
      </w:r>
      <w:r w:rsidR="00085930">
        <w:t>broadly distributed across</w:t>
      </w:r>
      <w:r w:rsidR="005608C6">
        <w:t xml:space="preserve"> </w:t>
      </w:r>
      <w:r w:rsidR="00300DBF">
        <w:t>the threatened Minnesota population and</w:t>
      </w:r>
      <w:r w:rsidR="00EA703E">
        <w:t xml:space="preserve"> </w:t>
      </w:r>
      <w:r w:rsidR="00380DC0">
        <w:t xml:space="preserve">wolves in </w:t>
      </w:r>
      <w:r w:rsidR="00227926">
        <w:t xml:space="preserve">Michigan and Wisconsin </w:t>
      </w:r>
      <w:r w:rsidR="00393877">
        <w:t xml:space="preserve">that </w:t>
      </w:r>
      <w:r w:rsidR="00227926">
        <w:t>are</w:t>
      </w:r>
      <w:r w:rsidR="00596CB2">
        <w:t xml:space="preserve"> part of the 44-</w:t>
      </w:r>
      <w:r w:rsidR="002A7ADE">
        <w:t>S</w:t>
      </w:r>
      <w:r w:rsidR="00596CB2">
        <w:t xml:space="preserve">tate listed entity </w:t>
      </w:r>
      <w:r w:rsidR="00496025">
        <w:t>(</w:t>
      </w:r>
      <w:r w:rsidR="005F44A4">
        <w:t>Service</w:t>
      </w:r>
      <w:r w:rsidR="00496025">
        <w:t xml:space="preserve"> 2020, p. 27). </w:t>
      </w:r>
      <w:r w:rsidRPr="0000364C" w:rsidR="00496025">
        <w:t>The</w:t>
      </w:r>
      <w:r w:rsidR="00026696">
        <w:t xml:space="preserve">se States </w:t>
      </w:r>
      <w:r w:rsidRPr="0000364C" w:rsidR="00496025">
        <w:t>have an established history of</w:t>
      </w:r>
      <w:r w:rsidR="00496025">
        <w:t xml:space="preserve"> </w:t>
      </w:r>
      <w:r w:rsidRPr="0000364C" w:rsidR="00496025">
        <w:t xml:space="preserve">cooperating with and assisting in </w:t>
      </w:r>
      <w:r w:rsidR="00B1311B">
        <w:t>recovery efforts for gray wolves</w:t>
      </w:r>
      <w:r w:rsidRPr="0000364C" w:rsidR="00496025">
        <w:t xml:space="preserve"> and have made a commitment,</w:t>
      </w:r>
      <w:r w:rsidR="00496025">
        <w:t xml:space="preserve"> </w:t>
      </w:r>
      <w:r w:rsidRPr="0000364C" w:rsidR="00496025">
        <w:t>through legislative actions, to continue</w:t>
      </w:r>
      <w:r w:rsidR="00496025">
        <w:t xml:space="preserve"> </w:t>
      </w:r>
      <w:r w:rsidRPr="0000364C" w:rsidR="00496025">
        <w:t>these activities</w:t>
      </w:r>
      <w:r w:rsidR="00FD6BE0">
        <w:t xml:space="preserve">. For additional information regarding State management plans in </w:t>
      </w:r>
      <w:r w:rsidR="00CC2127">
        <w:lastRenderedPageBreak/>
        <w:t>Minnesota and</w:t>
      </w:r>
      <w:r w:rsidR="00FD6BE0">
        <w:t xml:space="preserve"> </w:t>
      </w:r>
      <w:r w:rsidR="0D24C86F">
        <w:t xml:space="preserve">states comprising </w:t>
      </w:r>
      <w:r w:rsidR="00FD6BE0">
        <w:t>the 44-</w:t>
      </w:r>
      <w:r w:rsidR="002A7ADE">
        <w:t>S</w:t>
      </w:r>
      <w:r w:rsidR="00FD6BE0">
        <w:t xml:space="preserve">tate entity, see </w:t>
      </w:r>
      <w:r w:rsidR="00AC4734">
        <w:t>our</w:t>
      </w:r>
      <w:r w:rsidR="000A59C4">
        <w:t xml:space="preserve"> November 3,</w:t>
      </w:r>
      <w:r w:rsidR="00AC4734">
        <w:t xml:space="preserve"> </w:t>
      </w:r>
      <w:r w:rsidR="00FD6BE0">
        <w:t>2020</w:t>
      </w:r>
      <w:r w:rsidR="000A59C4">
        <w:t>,</w:t>
      </w:r>
      <w:r w:rsidR="00FD6BE0">
        <w:t xml:space="preserve"> final rule to delist the two currently listed </w:t>
      </w:r>
      <w:r w:rsidRPr="66BACF61" w:rsidR="00FD6BE0">
        <w:rPr>
          <w:i/>
          <w:iCs/>
        </w:rPr>
        <w:t>C. lupus</w:t>
      </w:r>
      <w:r w:rsidR="00FD6BE0">
        <w:t xml:space="preserve"> entities under the Act</w:t>
      </w:r>
      <w:r w:rsidRPr="66BACF61" w:rsidR="00FD6BE0">
        <w:rPr>
          <w:b/>
          <w:bCs/>
        </w:rPr>
        <w:t xml:space="preserve"> </w:t>
      </w:r>
      <w:r w:rsidR="00FD6BE0">
        <w:t xml:space="preserve">(85 FR 69778). </w:t>
      </w:r>
      <w:r w:rsidR="00727F84">
        <w:t xml:space="preserve">At present, both Minnesota and Wisconsin are </w:t>
      </w:r>
      <w:r w:rsidR="008C0A95">
        <w:t xml:space="preserve">in the process of </w:t>
      </w:r>
      <w:r w:rsidR="00B5607C">
        <w:t xml:space="preserve">updating their </w:t>
      </w:r>
      <w:proofErr w:type="gramStart"/>
      <w:r w:rsidR="006C198C">
        <w:t>State</w:t>
      </w:r>
      <w:proofErr w:type="gramEnd"/>
      <w:r w:rsidR="00B5607C">
        <w:t xml:space="preserve"> </w:t>
      </w:r>
      <w:r w:rsidR="008C0A95">
        <w:t xml:space="preserve">wolf </w:t>
      </w:r>
      <w:r w:rsidR="00B5607C">
        <w:t>management plans.</w:t>
      </w:r>
      <w:r w:rsidR="00FD6BE0">
        <w:t xml:space="preserve">  </w:t>
      </w:r>
    </w:p>
    <w:p w:rsidR="004700A2" w:rsidP="003C7E10" w:rsidRDefault="004700A2" w14:paraId="682759F5" w14:textId="42D3A340">
      <w:pPr>
        <w:spacing w:after="0" w:line="480" w:lineRule="auto"/>
        <w:ind w:firstLine="720"/>
      </w:pPr>
      <w:r w:rsidRPr="002D46E5">
        <w:t xml:space="preserve">The </w:t>
      </w:r>
      <w:proofErr w:type="spellStart"/>
      <w:r w:rsidRPr="002D46E5">
        <w:t>NRM</w:t>
      </w:r>
      <w:proofErr w:type="spellEnd"/>
      <w:r w:rsidRPr="002D46E5">
        <w:t xml:space="preserve"> Wolf Recovery Plan was</w:t>
      </w:r>
      <w:r>
        <w:t xml:space="preserve"> </w:t>
      </w:r>
      <w:r w:rsidRPr="002D46E5">
        <w:t>approved in 1980 (</w:t>
      </w:r>
      <w:r w:rsidR="005F44A4">
        <w:t>Service</w:t>
      </w:r>
      <w:r w:rsidRPr="002D46E5">
        <w:t xml:space="preserve"> 1980, p. </w:t>
      </w:r>
      <w:proofErr w:type="spellStart"/>
      <w:r w:rsidRPr="002D46E5">
        <w:t>i</w:t>
      </w:r>
      <w:proofErr w:type="spellEnd"/>
      <w:r w:rsidRPr="002D46E5">
        <w:t>)</w:t>
      </w:r>
      <w:r>
        <w:t xml:space="preserve"> </w:t>
      </w:r>
      <w:r w:rsidRPr="002D46E5">
        <w:t>and revised in 1987 (</w:t>
      </w:r>
      <w:r w:rsidR="005F44A4">
        <w:t>Service</w:t>
      </w:r>
      <w:r w:rsidRPr="002D46E5">
        <w:t xml:space="preserve"> 1987, p. </w:t>
      </w:r>
      <w:proofErr w:type="spellStart"/>
      <w:r w:rsidRPr="002D46E5">
        <w:t>i</w:t>
      </w:r>
      <w:proofErr w:type="spellEnd"/>
      <w:r w:rsidRPr="002D46E5">
        <w:t>)</w:t>
      </w:r>
      <w:r>
        <w:t xml:space="preserve">. </w:t>
      </w:r>
      <w:r w:rsidRPr="002D46E5">
        <w:t xml:space="preserve">The recovery goal for the </w:t>
      </w:r>
      <w:proofErr w:type="spellStart"/>
      <w:r w:rsidRPr="002D46E5">
        <w:t>NRM</w:t>
      </w:r>
      <w:proofErr w:type="spellEnd"/>
      <w:r w:rsidRPr="002D46E5">
        <w:t xml:space="preserve"> was</w:t>
      </w:r>
      <w:r>
        <w:t xml:space="preserve"> </w:t>
      </w:r>
      <w:r w:rsidRPr="002D46E5">
        <w:t>reevaluated and, when necessary,</w:t>
      </w:r>
      <w:r>
        <w:t xml:space="preserve"> </w:t>
      </w:r>
      <w:r w:rsidRPr="002D46E5">
        <w:t>modified as new scientific information</w:t>
      </w:r>
      <w:r>
        <w:t xml:space="preserve"> </w:t>
      </w:r>
      <w:r w:rsidRPr="002D46E5">
        <w:t>warranted (</w:t>
      </w:r>
      <w:r w:rsidR="005F44A4">
        <w:t>Service</w:t>
      </w:r>
      <w:r w:rsidRPr="002D46E5">
        <w:t xml:space="preserve"> 1987, p. 12; </w:t>
      </w:r>
      <w:r w:rsidR="005F44A4">
        <w:t>Service</w:t>
      </w:r>
      <w:r>
        <w:t xml:space="preserve"> </w:t>
      </w:r>
      <w:r w:rsidRPr="002D46E5">
        <w:t xml:space="preserve">1994, </w:t>
      </w:r>
      <w:r w:rsidR="00405887">
        <w:t>a</w:t>
      </w:r>
      <w:r w:rsidRPr="002D46E5">
        <w:t>ppendi</w:t>
      </w:r>
      <w:r w:rsidR="00405887">
        <w:t>ces</w:t>
      </w:r>
      <w:r w:rsidRPr="002D46E5">
        <w:t xml:space="preserve"> 8 and 9; Fritts and</w:t>
      </w:r>
      <w:r>
        <w:t xml:space="preserve"> </w:t>
      </w:r>
      <w:proofErr w:type="spellStart"/>
      <w:r w:rsidRPr="002D46E5">
        <w:t>Carbyn</w:t>
      </w:r>
      <w:proofErr w:type="spellEnd"/>
      <w:r w:rsidRPr="002D46E5">
        <w:t xml:space="preserve"> 1995, p. 26; Bangs 2002, p. 1;</w:t>
      </w:r>
      <w:r w:rsidR="006D313F">
        <w:t xml:space="preserve"> </w:t>
      </w:r>
      <w:r w:rsidRPr="002D46E5">
        <w:t>73</w:t>
      </w:r>
      <w:r>
        <w:t xml:space="preserve"> </w:t>
      </w:r>
      <w:r w:rsidRPr="002D46E5">
        <w:t>FR 10514</w:t>
      </w:r>
      <w:r w:rsidR="00405887">
        <w:t>,</w:t>
      </w:r>
      <w:r w:rsidRPr="00405887" w:rsidR="00405887">
        <w:t xml:space="preserve"> </w:t>
      </w:r>
      <w:r w:rsidRPr="002D46E5" w:rsidR="00405887">
        <w:t>February 27, 2008</w:t>
      </w:r>
      <w:r w:rsidRPr="002D46E5">
        <w:t>; 74 FR</w:t>
      </w:r>
      <w:r>
        <w:t xml:space="preserve"> </w:t>
      </w:r>
      <w:r w:rsidRPr="002D46E5">
        <w:t>151</w:t>
      </w:r>
      <w:r w:rsidR="00351E36">
        <w:t>2</w:t>
      </w:r>
      <w:r w:rsidRPr="002D46E5">
        <w:t>3</w:t>
      </w:r>
      <w:r w:rsidR="00405887">
        <w:t xml:space="preserve">, </w:t>
      </w:r>
      <w:r w:rsidRPr="002D46E5" w:rsidR="00405887">
        <w:t>April 2, 2009</w:t>
      </w:r>
      <w:r w:rsidR="00E15279">
        <w:t>).</w:t>
      </w:r>
      <w:r w:rsidRPr="002D46E5">
        <w:t xml:space="preserve"> The</w:t>
      </w:r>
      <w:r>
        <w:t xml:space="preserve"> </w:t>
      </w:r>
      <w:r w:rsidRPr="002D46E5">
        <w:t>Service’s resulting recovery goal for the</w:t>
      </w:r>
      <w:r>
        <w:t xml:space="preserve"> </w:t>
      </w:r>
      <w:proofErr w:type="spellStart"/>
      <w:r w:rsidRPr="002D46E5">
        <w:t>NRM</w:t>
      </w:r>
      <w:proofErr w:type="spellEnd"/>
      <w:r w:rsidRPr="002D46E5">
        <w:t xml:space="preserve"> population</w:t>
      </w:r>
      <w:r w:rsidR="000E3237">
        <w:t xml:space="preserve"> of gray wolves</w:t>
      </w:r>
      <w:r w:rsidRPr="002D46E5">
        <w:t xml:space="preserve"> was 30 or</w:t>
      </w:r>
      <w:r>
        <w:t xml:space="preserve"> </w:t>
      </w:r>
      <w:r w:rsidRPr="002D46E5">
        <w:t>more breeding pairs</w:t>
      </w:r>
      <w:r w:rsidR="000E4287">
        <w:t>, defined as</w:t>
      </w:r>
      <w:r w:rsidR="00CB7EEF">
        <w:t xml:space="preserve"> </w:t>
      </w:r>
      <w:r w:rsidR="000900A5">
        <w:t xml:space="preserve">an adult male and an adult female </w:t>
      </w:r>
      <w:r w:rsidR="00CB5731">
        <w:t xml:space="preserve">wolf that have produced at least </w:t>
      </w:r>
      <w:r w:rsidR="00405887">
        <w:t>2</w:t>
      </w:r>
      <w:r w:rsidR="00CB5731">
        <w:t xml:space="preserve"> pups that survived until </w:t>
      </w:r>
      <w:r w:rsidR="00200F75">
        <w:t>December 31 of the year of their birth during the prev</w:t>
      </w:r>
      <w:r w:rsidR="00DB07C5">
        <w:t xml:space="preserve">ious breeding season </w:t>
      </w:r>
      <w:r w:rsidR="00AA379A">
        <w:t>(</w:t>
      </w:r>
      <w:r w:rsidR="005F44A4">
        <w:t>Service</w:t>
      </w:r>
      <w:r w:rsidR="00DB07C5">
        <w:t xml:space="preserve"> 1994)</w:t>
      </w:r>
      <w:r w:rsidR="00351E36">
        <w:t>,</w:t>
      </w:r>
      <w:r w:rsidR="006C198C">
        <w:t xml:space="preserve"> </w:t>
      </w:r>
      <w:r w:rsidRPr="002D46E5">
        <w:t>comprising at least</w:t>
      </w:r>
      <w:r>
        <w:t xml:space="preserve"> </w:t>
      </w:r>
      <w:r w:rsidRPr="002D46E5">
        <w:t>300 wolves equitably distributed among</w:t>
      </w:r>
      <w:r>
        <w:t xml:space="preserve"> </w:t>
      </w:r>
      <w:r w:rsidR="00684355">
        <w:t xml:space="preserve">Idaho, Montana, </w:t>
      </w:r>
      <w:r w:rsidRPr="002D46E5">
        <w:t>and Wyoming for 3</w:t>
      </w:r>
      <w:r>
        <w:t xml:space="preserve"> </w:t>
      </w:r>
      <w:r w:rsidRPr="002D46E5">
        <w:t>consecutive years, with genetic</w:t>
      </w:r>
      <w:r>
        <w:t xml:space="preserve"> </w:t>
      </w:r>
      <w:r w:rsidRPr="002D46E5">
        <w:t>exchange (either natural or, if necessary,</w:t>
      </w:r>
      <w:r>
        <w:t xml:space="preserve"> </w:t>
      </w:r>
      <w:r w:rsidRPr="002D46E5">
        <w:t>agency managed) between</w:t>
      </w:r>
      <w:r>
        <w:t xml:space="preserve"> </w:t>
      </w:r>
      <w:r w:rsidRPr="002D46E5">
        <w:t>subpopulations. To provide a buffer</w:t>
      </w:r>
      <w:r>
        <w:t xml:space="preserve"> </w:t>
      </w:r>
      <w:r w:rsidRPr="002D46E5">
        <w:t>above these minimum recovery levels,</w:t>
      </w:r>
      <w:r>
        <w:t xml:space="preserve"> </w:t>
      </w:r>
      <w:r w:rsidRPr="002D46E5">
        <w:t>each State was to manage for at least 15</w:t>
      </w:r>
      <w:r>
        <w:t xml:space="preserve"> </w:t>
      </w:r>
      <w:r w:rsidRPr="002D46E5">
        <w:t>breeding pairs and 150 wolves in midwinter</w:t>
      </w:r>
      <w:r>
        <w:t xml:space="preserve"> </w:t>
      </w:r>
      <w:r w:rsidRPr="002D46E5">
        <w:t>(77 FR 5553</w:t>
      </w:r>
      <w:r w:rsidR="00351E36">
        <w:t>0</w:t>
      </w:r>
      <w:r w:rsidR="00405887">
        <w:t>,</w:t>
      </w:r>
      <w:r w:rsidRPr="00405887" w:rsidR="00405887">
        <w:t xml:space="preserve"> </w:t>
      </w:r>
      <w:r w:rsidRPr="002D46E5" w:rsidR="00405887">
        <w:t>September</w:t>
      </w:r>
      <w:r w:rsidR="00405887">
        <w:t xml:space="preserve"> </w:t>
      </w:r>
      <w:r w:rsidRPr="002D46E5" w:rsidR="00405887">
        <w:t>10, 2012</w:t>
      </w:r>
      <w:r w:rsidR="005D7F1A">
        <w:t xml:space="preserve">, pp. </w:t>
      </w:r>
      <w:r w:rsidRPr="002D46E5">
        <w:t>55538–55539; 74 FR 151</w:t>
      </w:r>
      <w:r w:rsidR="00351E36">
        <w:t>2</w:t>
      </w:r>
      <w:r w:rsidRPr="002D46E5">
        <w:t>3</w:t>
      </w:r>
      <w:r w:rsidR="00405887">
        <w:t xml:space="preserve">, </w:t>
      </w:r>
      <w:r w:rsidRPr="002D46E5" w:rsidR="00405887">
        <w:t>April 2, 2009</w:t>
      </w:r>
      <w:r w:rsidR="005D7F1A">
        <w:t xml:space="preserve">, p. </w:t>
      </w:r>
      <w:r w:rsidRPr="002D46E5">
        <w:t>15132)</w:t>
      </w:r>
      <w:r w:rsidR="00CC15E4">
        <w:t>.</w:t>
      </w:r>
      <w:r w:rsidR="005D7F1A">
        <w:t xml:space="preserve"> F</w:t>
      </w:r>
      <w:r w:rsidRPr="00314366">
        <w:t>or additional</w:t>
      </w:r>
      <w:r>
        <w:t xml:space="preserve"> </w:t>
      </w:r>
      <w:r w:rsidRPr="00314366">
        <w:t xml:space="preserve">information on </w:t>
      </w:r>
      <w:proofErr w:type="spellStart"/>
      <w:r w:rsidRPr="00314366">
        <w:t>NRM</w:t>
      </w:r>
      <w:proofErr w:type="spellEnd"/>
      <w:r w:rsidRPr="00314366">
        <w:t xml:space="preserve"> wolf recovery</w:t>
      </w:r>
      <w:r>
        <w:t xml:space="preserve"> </w:t>
      </w:r>
      <w:proofErr w:type="gramStart"/>
      <w:r w:rsidRPr="00314366">
        <w:t>goals ,</w:t>
      </w:r>
      <w:proofErr w:type="gramEnd"/>
      <w:r w:rsidRPr="00314366">
        <w:t xml:space="preserve"> see</w:t>
      </w:r>
      <w:r>
        <w:t xml:space="preserve"> </w:t>
      </w:r>
      <w:r w:rsidRPr="00314366">
        <w:t xml:space="preserve">74 FR 15130–15135 </w:t>
      </w:r>
      <w:r w:rsidR="00351E36">
        <w:t>(April 2, 2009)</w:t>
      </w:r>
      <w:r w:rsidRPr="00314366">
        <w:t xml:space="preserve"> and references</w:t>
      </w:r>
      <w:r>
        <w:t xml:space="preserve"> </w:t>
      </w:r>
      <w:r w:rsidRPr="00314366">
        <w:t>therein.</w:t>
      </w:r>
    </w:p>
    <w:p w:rsidRPr="00EA69E9" w:rsidR="004700A2" w:rsidP="003C7E10" w:rsidRDefault="7CF118E6" w14:paraId="48B30397" w14:textId="08437630">
      <w:pPr>
        <w:spacing w:after="0" w:line="480" w:lineRule="auto"/>
        <w:ind w:firstLine="720"/>
      </w:pPr>
      <w:r>
        <w:t>W</w:t>
      </w:r>
      <w:r w:rsidR="0924AA15">
        <w:t xml:space="preserve">olves in the </w:t>
      </w:r>
      <w:proofErr w:type="spellStart"/>
      <w:r w:rsidR="0924AA15">
        <w:t>NRM</w:t>
      </w:r>
      <w:proofErr w:type="spellEnd"/>
      <w:r w:rsidR="0924AA15">
        <w:t xml:space="preserve"> </w:t>
      </w:r>
      <w:r w:rsidR="00135B92">
        <w:t>distinct population segment</w:t>
      </w:r>
      <w:r w:rsidR="00B57644">
        <w:t xml:space="preserve"> (</w:t>
      </w:r>
      <w:r w:rsidR="0924AA15">
        <w:t>DPS</w:t>
      </w:r>
      <w:r w:rsidR="00B57644">
        <w:t>)</w:t>
      </w:r>
      <w:r w:rsidR="0924AA15">
        <w:t xml:space="preserve"> have recovered and were delisted. The </w:t>
      </w:r>
      <w:proofErr w:type="spellStart"/>
      <w:r w:rsidR="0924AA15">
        <w:t>NRM</w:t>
      </w:r>
      <w:proofErr w:type="spellEnd"/>
      <w:r w:rsidR="0924AA15">
        <w:t xml:space="preserve"> population achieved its numerical and distributional recovery goals at the end of 2000 (</w:t>
      </w:r>
      <w:r w:rsidR="005F44A4">
        <w:t>Service</w:t>
      </w:r>
      <w:r w:rsidRPr="009E72A3" w:rsidR="0924AA15">
        <w:t xml:space="preserve"> </w:t>
      </w:r>
      <w:r w:rsidRPr="00F85855" w:rsidR="0924AA15">
        <w:t>et al.</w:t>
      </w:r>
      <w:r w:rsidRPr="009E72A3" w:rsidR="0924AA15">
        <w:rPr>
          <w:i/>
          <w:iCs/>
        </w:rPr>
        <w:t xml:space="preserve"> </w:t>
      </w:r>
      <w:r w:rsidRPr="009E72A3" w:rsidR="0924AA15">
        <w:t>2008</w:t>
      </w:r>
      <w:r w:rsidRPr="009E72A3" w:rsidR="009E72A3">
        <w:t>, table 4</w:t>
      </w:r>
      <w:r w:rsidRPr="009E72A3" w:rsidR="0924AA15">
        <w:t>).</w:t>
      </w:r>
      <w:r w:rsidR="0924AA15">
        <w:t xml:space="preserve"> The temporal portion of the recovery goal was achieved in 2002 when the numerical and distributional recovery goals were </w:t>
      </w:r>
      <w:r w:rsidR="0924AA15">
        <w:lastRenderedPageBreak/>
        <w:t xml:space="preserve">exceeded for the </w:t>
      </w:r>
      <w:r w:rsidR="00405887">
        <w:t>third</w:t>
      </w:r>
      <w:r w:rsidR="00E15279">
        <w:t xml:space="preserve"> </w:t>
      </w:r>
      <w:r w:rsidR="0924AA15">
        <w:t>successive year (</w:t>
      </w:r>
      <w:r w:rsidR="005F44A4">
        <w:t>Service</w:t>
      </w:r>
      <w:r w:rsidR="0924AA15">
        <w:t xml:space="preserve"> </w:t>
      </w:r>
      <w:r w:rsidRPr="00F85855" w:rsidR="0924AA15">
        <w:t>et al.</w:t>
      </w:r>
      <w:r w:rsidRPr="631E14BC" w:rsidR="0924AA15">
        <w:rPr>
          <w:i/>
          <w:iCs/>
        </w:rPr>
        <w:t xml:space="preserve"> </w:t>
      </w:r>
      <w:r w:rsidR="0924AA15">
        <w:t>2008</w:t>
      </w:r>
      <w:r w:rsidR="005D2E17">
        <w:t>, table 4</w:t>
      </w:r>
      <w:r w:rsidR="0924AA15">
        <w:t xml:space="preserve">). In 2009, we concluded that </w:t>
      </w:r>
      <w:r w:rsidR="00FF30E5">
        <w:t xml:space="preserve">gray </w:t>
      </w:r>
      <w:r w:rsidR="0924AA15">
        <w:t xml:space="preserve">wolves in the </w:t>
      </w:r>
      <w:proofErr w:type="spellStart"/>
      <w:r w:rsidR="0924AA15">
        <w:t>NRM</w:t>
      </w:r>
      <w:proofErr w:type="spellEnd"/>
      <w:r w:rsidR="0924AA15">
        <w:t xml:space="preserve"> far exceeded recovery goals. We also concluded that </w:t>
      </w:r>
      <w:r w:rsidR="00405887">
        <w:t>t</w:t>
      </w:r>
      <w:r w:rsidR="0924AA15">
        <w:t xml:space="preserve">he </w:t>
      </w:r>
      <w:proofErr w:type="spellStart"/>
      <w:r w:rsidR="0924AA15">
        <w:t>NRM</w:t>
      </w:r>
      <w:proofErr w:type="spellEnd"/>
      <w:r w:rsidR="0924AA15">
        <w:t xml:space="preserve"> population: (1) Ha</w:t>
      </w:r>
      <w:r w:rsidR="00405887">
        <w:t>d</w:t>
      </w:r>
      <w:r w:rsidR="0924AA15">
        <w:t xml:space="preserve"> at least 45 reproductively successful packs and 450 individual wolves each winter (near the low point in the annual cycle of a wolf population); (2) </w:t>
      </w:r>
      <w:r w:rsidR="00405887">
        <w:t>wa</w:t>
      </w:r>
      <w:r w:rsidR="0924AA15">
        <w:t>s</w:t>
      </w:r>
      <w:r w:rsidR="000F06D6">
        <w:t xml:space="preserve"> </w:t>
      </w:r>
      <w:r w:rsidR="0924AA15">
        <w:t xml:space="preserve">equitably distributed within the </w:t>
      </w:r>
      <w:r w:rsidR="00A92450">
        <w:t>250,000</w:t>
      </w:r>
      <w:r w:rsidR="00405887">
        <w:t>-</w:t>
      </w:r>
      <w:r w:rsidR="00A92450">
        <w:t>km</w:t>
      </w:r>
      <w:r w:rsidRPr="631E14BC" w:rsidR="00A92450">
        <w:rPr>
          <w:vertAlign w:val="superscript"/>
        </w:rPr>
        <w:t>2</w:t>
      </w:r>
      <w:r w:rsidR="00A92450">
        <w:rPr>
          <w:vertAlign w:val="superscript"/>
        </w:rPr>
        <w:t xml:space="preserve"> </w:t>
      </w:r>
      <w:r w:rsidR="00A92450">
        <w:t>(</w:t>
      </w:r>
      <w:r w:rsidR="0924AA15">
        <w:t>100,000</w:t>
      </w:r>
      <w:r w:rsidR="00405887">
        <w:t>-</w:t>
      </w:r>
      <w:r w:rsidR="0924AA15">
        <w:t>mi</w:t>
      </w:r>
      <w:r w:rsidRPr="631E14BC" w:rsidR="0924AA15">
        <w:rPr>
          <w:vertAlign w:val="superscript"/>
        </w:rPr>
        <w:t>2</w:t>
      </w:r>
      <w:r w:rsidR="00DA50CD">
        <w:t xml:space="preserve">) </w:t>
      </w:r>
      <w:r w:rsidR="0924AA15">
        <w:t>area containing 3 areas of large core refugia (National Parks, wilderness areas, large blocks of remote secure public land) and at least 170,228 km</w:t>
      </w:r>
      <w:r w:rsidRPr="631E14BC" w:rsidR="0924AA15">
        <w:rPr>
          <w:vertAlign w:val="superscript"/>
        </w:rPr>
        <w:t xml:space="preserve">2 </w:t>
      </w:r>
      <w:r w:rsidR="0924AA15">
        <w:t>(65,725 mi</w:t>
      </w:r>
      <w:r w:rsidRPr="631E14BC" w:rsidR="0924AA15">
        <w:rPr>
          <w:vertAlign w:val="superscript"/>
        </w:rPr>
        <w:t>2</w:t>
      </w:r>
      <w:r w:rsidR="0924AA15">
        <w:t xml:space="preserve">) of suitable wolf habitat; and (3) </w:t>
      </w:r>
      <w:r w:rsidR="00405887">
        <w:t>wa</w:t>
      </w:r>
      <w:r w:rsidR="0924AA15">
        <w:t>s genetically diverse and ha</w:t>
      </w:r>
      <w:r w:rsidR="00405887">
        <w:t>d</w:t>
      </w:r>
      <w:r w:rsidR="0924AA15">
        <w:t xml:space="preserve"> demonstrated successful genetic exchange through natural dispersal and human-assisted migration management between all </w:t>
      </w:r>
      <w:r w:rsidR="00405887">
        <w:t>3</w:t>
      </w:r>
      <w:r w:rsidR="0924AA15">
        <w:t xml:space="preserve"> core refugia (</w:t>
      </w:r>
      <w:r w:rsidRPr="002D46E5" w:rsidR="00351E36">
        <w:t>74 FR 151</w:t>
      </w:r>
      <w:r w:rsidR="00351E36">
        <w:t>2</w:t>
      </w:r>
      <w:r w:rsidRPr="002D46E5" w:rsidR="00351E36">
        <w:t>3</w:t>
      </w:r>
      <w:r w:rsidR="00405887">
        <w:t>, April 2, 2009</w:t>
      </w:r>
      <w:r w:rsidR="0924AA15">
        <w:t xml:space="preserve">). </w:t>
      </w:r>
      <w:r w:rsidR="212319CE">
        <w:t>G</w:t>
      </w:r>
      <w:r w:rsidR="003F0245">
        <w:t>ray</w:t>
      </w:r>
      <w:r w:rsidR="00486899">
        <w:t xml:space="preserve"> </w:t>
      </w:r>
      <w:r w:rsidR="00470CDA">
        <w:t>wolves</w:t>
      </w:r>
      <w:r w:rsidR="0924AA15">
        <w:t xml:space="preserve"> in the </w:t>
      </w:r>
      <w:proofErr w:type="spellStart"/>
      <w:r w:rsidR="0924AA15">
        <w:t>NRM</w:t>
      </w:r>
      <w:proofErr w:type="spellEnd"/>
      <w:r w:rsidR="0924AA15">
        <w:t xml:space="preserve"> remain well above </w:t>
      </w:r>
      <w:r w:rsidR="59356BC4">
        <w:t xml:space="preserve">the </w:t>
      </w:r>
      <w:r w:rsidR="0924AA15">
        <w:t xml:space="preserve">recovery </w:t>
      </w:r>
      <w:r w:rsidR="6458BC22">
        <w:t>goals established for this region</w:t>
      </w:r>
      <w:r w:rsidR="0924AA15">
        <w:t xml:space="preserve"> (see </w:t>
      </w:r>
      <w:r w:rsidRPr="00E934D0" w:rsidR="0924AA15">
        <w:rPr>
          <w:b/>
          <w:bCs/>
          <w:i/>
          <w:iCs/>
        </w:rPr>
        <w:t>Historical and Current Range</w:t>
      </w:r>
      <w:r w:rsidR="00E934D0">
        <w:rPr>
          <w:i/>
          <w:iCs/>
        </w:rPr>
        <w:t xml:space="preserve"> </w:t>
      </w:r>
      <w:r w:rsidR="00E934D0">
        <w:t>section</w:t>
      </w:r>
      <w:r w:rsidR="00351E36">
        <w:t>,</w:t>
      </w:r>
      <w:r w:rsidRPr="631E14BC" w:rsidR="0924AA15">
        <w:rPr>
          <w:i/>
          <w:iCs/>
        </w:rPr>
        <w:t xml:space="preserve"> </w:t>
      </w:r>
      <w:r w:rsidR="0924AA15">
        <w:t>above).</w:t>
      </w:r>
    </w:p>
    <w:p w:rsidRPr="00EE1F01" w:rsidR="004700A2" w:rsidP="004700A2" w:rsidRDefault="004700A2" w14:paraId="169D9C30" w14:textId="77777777">
      <w:pPr>
        <w:spacing w:after="0" w:line="480" w:lineRule="auto"/>
        <w:contextualSpacing/>
        <w:rPr>
          <w:b/>
          <w:bCs/>
          <w:i/>
          <w:iCs/>
        </w:rPr>
      </w:pPr>
      <w:r w:rsidRPr="00EE1F01">
        <w:rPr>
          <w:b/>
          <w:bCs/>
          <w:i/>
          <w:iCs/>
        </w:rPr>
        <w:t>Reintroduction</w:t>
      </w:r>
    </w:p>
    <w:p w:rsidRPr="00D96F50" w:rsidR="004700A2" w:rsidP="008C4F67" w:rsidRDefault="004700A2" w14:paraId="1953CC12" w14:textId="289D475E">
      <w:pPr>
        <w:spacing w:after="0" w:line="480" w:lineRule="auto"/>
        <w:contextualSpacing/>
      </w:pPr>
      <w:r>
        <w:tab/>
      </w:r>
      <w:r>
        <w:t>To date, purposeful reintroduction of gray wolves to Colorado has not occurred</w:t>
      </w:r>
      <w:r w:rsidR="7A8E6CB7">
        <w:t>; current wolf occupancy in Colorado is the result of natural wolf dispersal</w:t>
      </w:r>
      <w:r>
        <w:t xml:space="preserve"> from the </w:t>
      </w:r>
      <w:proofErr w:type="spellStart"/>
      <w:r>
        <w:t>NRM</w:t>
      </w:r>
      <w:proofErr w:type="spellEnd"/>
      <w:r>
        <w:t xml:space="preserve"> </w:t>
      </w:r>
      <w:proofErr w:type="gramStart"/>
      <w:r>
        <w:t>population</w:t>
      </w:r>
      <w:r w:rsidR="7D1E0D18">
        <w:t xml:space="preserve"> </w:t>
      </w:r>
      <w:r>
        <w:t xml:space="preserve"> (</w:t>
      </w:r>
      <w:proofErr w:type="gramEnd"/>
      <w:r w:rsidR="005F44A4">
        <w:t>Service</w:t>
      </w:r>
      <w:r>
        <w:t xml:space="preserve"> 2020, pp. 15–19, 28; </w:t>
      </w:r>
      <w:r w:rsidRPr="006C5483">
        <w:t xml:space="preserve">see </w:t>
      </w:r>
      <w:r w:rsidRPr="7FB9D66E">
        <w:rPr>
          <w:b/>
          <w:bCs/>
          <w:i/>
          <w:iCs/>
        </w:rPr>
        <w:t>Historical and Current Range</w:t>
      </w:r>
      <w:r w:rsidRPr="7FB9D66E">
        <w:rPr>
          <w:i/>
          <w:iCs/>
        </w:rPr>
        <w:t xml:space="preserve"> </w:t>
      </w:r>
      <w:r w:rsidR="00E934D0">
        <w:t>section</w:t>
      </w:r>
      <w:r w:rsidR="00351E36">
        <w:t>,</w:t>
      </w:r>
      <w:r w:rsidR="00E934D0">
        <w:t xml:space="preserve"> </w:t>
      </w:r>
      <w:r>
        <w:t>above).</w:t>
      </w:r>
      <w:r w:rsidR="00DA50CD">
        <w:t xml:space="preserve"> </w:t>
      </w:r>
      <w:r w:rsidR="6A76BBD9">
        <w:t>The r</w:t>
      </w:r>
      <w:r>
        <w:t xml:space="preserve">eintroduction </w:t>
      </w:r>
      <w:r w:rsidR="6D0FAB72">
        <w:t>of</w:t>
      </w:r>
      <w:r w:rsidR="00486899">
        <w:t xml:space="preserve"> gray wolves</w:t>
      </w:r>
      <w:r>
        <w:t xml:space="preserve"> in Idaho and Wyoming </w:t>
      </w:r>
      <w:r w:rsidR="523ADCFE">
        <w:t>in the 1990s</w:t>
      </w:r>
      <w:r>
        <w:t xml:space="preserve"> </w:t>
      </w:r>
      <w:r w:rsidR="21102547">
        <w:t>contributed to achieving</w:t>
      </w:r>
      <w:r>
        <w:t xml:space="preserve"> </w:t>
      </w:r>
      <w:r w:rsidR="6860EEF5">
        <w:t>the</w:t>
      </w:r>
      <w:r>
        <w:t xml:space="preserve"> recovery goals for the </w:t>
      </w:r>
      <w:proofErr w:type="spellStart"/>
      <w:r>
        <w:t>NRM</w:t>
      </w:r>
      <w:proofErr w:type="spellEnd"/>
      <w:r>
        <w:t xml:space="preserve"> population in 2002 (</w:t>
      </w:r>
      <w:r w:rsidR="005F44A4">
        <w:t>Service</w:t>
      </w:r>
      <w:r w:rsidRPr="7FB9D66E">
        <w:rPr>
          <w:i/>
          <w:iCs/>
        </w:rPr>
        <w:t xml:space="preserve"> </w:t>
      </w:r>
      <w:r w:rsidRPr="00F85855">
        <w:t>et al.</w:t>
      </w:r>
      <w:r w:rsidRPr="006C5483">
        <w:t xml:space="preserve"> 2008</w:t>
      </w:r>
      <w:r>
        <w:t>)</w:t>
      </w:r>
      <w:r w:rsidR="00DA50CD">
        <w:t xml:space="preserve">. </w:t>
      </w:r>
      <w:r>
        <w:t xml:space="preserve">For additional details on </w:t>
      </w:r>
      <w:proofErr w:type="spellStart"/>
      <w:r>
        <w:t>NRM</w:t>
      </w:r>
      <w:proofErr w:type="spellEnd"/>
      <w:r>
        <w:t xml:space="preserve"> reintroduction efforts, please see </w:t>
      </w:r>
      <w:r w:rsidR="005E4505">
        <w:t>our biological report (</w:t>
      </w:r>
      <w:r w:rsidR="005F44A4">
        <w:t>Service</w:t>
      </w:r>
      <w:r>
        <w:t xml:space="preserve"> 2020, entire)</w:t>
      </w:r>
      <w:r w:rsidR="005B7652">
        <w:t xml:space="preserve"> and the </w:t>
      </w:r>
      <w:r w:rsidRPr="7FB9D66E" w:rsidR="005B7652">
        <w:rPr>
          <w:b/>
          <w:bCs/>
          <w:i/>
          <w:iCs/>
        </w:rPr>
        <w:t>Release Procedures</w:t>
      </w:r>
      <w:r w:rsidR="005B7652">
        <w:t xml:space="preserve"> section in this document</w:t>
      </w:r>
      <w:r w:rsidR="00351E36">
        <w:t>, below</w:t>
      </w:r>
      <w:r w:rsidR="005B7652">
        <w:t>.</w:t>
      </w:r>
    </w:p>
    <w:p w:rsidRPr="00D96F50" w:rsidR="00D96F50" w:rsidP="008C4F67" w:rsidRDefault="00D96F50" w14:paraId="46184E60" w14:textId="45E0E17B">
      <w:pPr>
        <w:spacing w:after="0" w:line="480" w:lineRule="auto"/>
        <w:rPr>
          <w:b/>
          <w:bCs/>
        </w:rPr>
      </w:pPr>
      <w:r>
        <w:rPr>
          <w:b/>
          <w:bCs/>
        </w:rPr>
        <w:t>Regulatory Framework</w:t>
      </w:r>
    </w:p>
    <w:p w:rsidR="0004726E" w:rsidP="008C4F67" w:rsidRDefault="00A43B1D" w14:paraId="15CC5BBA" w14:textId="56F497BC">
      <w:pPr>
        <w:spacing w:after="0" w:line="480" w:lineRule="auto"/>
        <w:ind w:firstLine="720"/>
        <w:contextualSpacing/>
      </w:pPr>
      <w:r>
        <w:lastRenderedPageBreak/>
        <w:t>Section 9 of the Act (16 U.S.</w:t>
      </w:r>
      <w:r w:rsidRPr="00D86F02">
        <w:t>C. 1533</w:t>
      </w:r>
      <w:r>
        <w:t xml:space="preserve">) and its implementing regulations </w:t>
      </w:r>
      <w:r w:rsidR="00640620">
        <w:t>(50 C</w:t>
      </w:r>
      <w:r w:rsidR="007C3215">
        <w:t>FR p</w:t>
      </w:r>
      <w:r w:rsidRPr="00D86F02" w:rsidR="007C3215">
        <w:t>art 424</w:t>
      </w:r>
      <w:r w:rsidR="007C3215">
        <w:t xml:space="preserve">) </w:t>
      </w:r>
      <w:r w:rsidR="008F1DD0">
        <w:t>set forth the</w:t>
      </w:r>
      <w:r w:rsidR="00C1214A">
        <w:t xml:space="preserve"> prohibitions </w:t>
      </w:r>
      <w:r w:rsidR="00F94C67">
        <w:t xml:space="preserve">afforded to </w:t>
      </w:r>
      <w:r w:rsidR="00CC6853">
        <w:t>threatened and endangered species</w:t>
      </w:r>
      <w:r w:rsidR="0004726E">
        <w:t>. Section 9 of the Act</w:t>
      </w:r>
      <w:r w:rsidR="00D86F02">
        <w:t xml:space="preserve"> </w:t>
      </w:r>
      <w:r w:rsidR="0004726E">
        <w:t>prohibits take of endangered wildlife. “Take” is defined by the Act as harass, harm, pursue, hunt, shoot, wound, kill, trap, capture, or collect, or attempt to engage in any such conduct.</w:t>
      </w:r>
      <w:r w:rsidR="00D74510">
        <w:t xml:space="preserve"> </w:t>
      </w:r>
      <w:r w:rsidR="0004726E">
        <w:t>Section 7 of the Act outlines the procedures for Federal interagency cooperation to conserve federally listed species and protect designated critical habitat. It mandates that all Federal agencies use their existing authorities to further the purposes of the Act by carrying out programs for the conservation of listed species. It also requires that Federal agencies, in consultation with the Service, ensure that any action they authorize, fund, or carry out is not likely to jeopardize the continued existence of a listed species or result in the destruction or adverse modification of designated critical habitat. Section 7 of the Act does not affect activities undertaken on private land unless they are authorized, funded, or carried out by a Federal agency.</w:t>
      </w:r>
    </w:p>
    <w:p w:rsidR="0004726E" w:rsidP="008C4F67" w:rsidRDefault="590C9509" w14:paraId="5BE7A664" w14:textId="57864B73">
      <w:pPr>
        <w:spacing w:after="0" w:line="480" w:lineRule="auto"/>
        <w:ind w:firstLine="720"/>
        <w:contextualSpacing/>
      </w:pPr>
      <w:r>
        <w:t xml:space="preserve">The 1982 amendments to the Act (16 U.S.C. 1531 </w:t>
      </w:r>
      <w:r w:rsidRPr="00F85855">
        <w:t>et seq</w:t>
      </w:r>
      <w:r w:rsidRPr="02240E27">
        <w:rPr>
          <w:i/>
          <w:iCs/>
        </w:rPr>
        <w:t>.</w:t>
      </w:r>
      <w:r>
        <w:t>) included the addition of section 10(j), which allows for populations of listed species</w:t>
      </w:r>
      <w:r w:rsidR="458456CA">
        <w:t xml:space="preserve"> planned to be reintroduced to be designated</w:t>
      </w:r>
      <w:r>
        <w:t xml:space="preserve"> as “experimental populations</w:t>
      </w:r>
      <w:r w:rsidR="74B7DC19">
        <w:t>.</w:t>
      </w:r>
      <w:r w:rsidR="1CC67A3C">
        <w:t>”</w:t>
      </w:r>
      <w:r w:rsidR="326BEFD2">
        <w:t xml:space="preserve"> </w:t>
      </w:r>
      <w:r>
        <w:t>The provisions of section 10(j) were enacted to ameliorate concerns that reintroduced populations will negatively impact landowners and other private parties, by giving the Secretary</w:t>
      </w:r>
      <w:r w:rsidR="33B0E688">
        <w:t xml:space="preserve"> of </w:t>
      </w:r>
      <w:r w:rsidR="60CC7637">
        <w:t xml:space="preserve">the </w:t>
      </w:r>
      <w:r w:rsidR="33B0E688">
        <w:t>Interior</w:t>
      </w:r>
      <w:r>
        <w:t xml:space="preserve"> greater regulatory flexibility and discretion in managing the reintroduced species to encourage recovery in collaboration with partners, especially private landowners. Under section 10(j) of the Act, and our </w:t>
      </w:r>
      <w:r w:rsidR="00D41B52">
        <w:t xml:space="preserve">implementing </w:t>
      </w:r>
      <w:r w:rsidR="0019525B">
        <w:t xml:space="preserve">regulations </w:t>
      </w:r>
      <w:r>
        <w:t xml:space="preserve">at 50 CFR 17.81, the Service may designate </w:t>
      </w:r>
      <w:r w:rsidR="588B8CA8">
        <w:t xml:space="preserve">a population of </w:t>
      </w:r>
      <w:r>
        <w:t xml:space="preserve">an endangered or threatened species that will be released within its probable historical range as an experimental population. The Service may also </w:t>
      </w:r>
      <w:r>
        <w:lastRenderedPageBreak/>
        <w:t xml:space="preserve">designate an experimental population for an endangered or threatened species outside of the species’ probable historical range in extreme cases when the Director of the Service finds that the primary habitat of the species within its historical range has been unsuitably and irreversibly altered or destroyed. </w:t>
      </w:r>
      <w:r w:rsidRPr="00D41B52" w:rsidR="00D41B52">
        <w:t>Under section 10</w:t>
      </w:r>
      <w:r w:rsidR="00D41B52">
        <w:t>(</w:t>
      </w:r>
      <w:r w:rsidRPr="00D41B52" w:rsidR="00D41B52">
        <w:t>j</w:t>
      </w:r>
      <w:r w:rsidR="00D41B52">
        <w:t>)</w:t>
      </w:r>
      <w:r w:rsidRPr="00D41B52" w:rsidR="00D41B52">
        <w:t xml:space="preserve"> of the Act, we </w:t>
      </w:r>
      <w:proofErr w:type="gramStart"/>
      <w:r w:rsidRPr="00D41B52" w:rsidR="00D41B52">
        <w:t>make a determination</w:t>
      </w:r>
      <w:proofErr w:type="gramEnd"/>
      <w:r w:rsidRPr="00D41B52" w:rsidR="00D41B52">
        <w:t xml:space="preserve"> whether or not an experimental population is essential to the continued </w:t>
      </w:r>
      <w:r w:rsidRPr="00DF3485" w:rsidR="7F8F3144">
        <w:t>existence</w:t>
      </w:r>
      <w:r w:rsidR="004A48AE">
        <w:t xml:space="preserve"> </w:t>
      </w:r>
      <w:r w:rsidRPr="00D41B52" w:rsidR="00D41B52">
        <w:t xml:space="preserve">of the species based on best available </w:t>
      </w:r>
      <w:r w:rsidR="00D41B52">
        <w:t>science</w:t>
      </w:r>
      <w:r w:rsidR="59CB75A3">
        <w:t xml:space="preserve">. Our regulations define an essential population as one </w:t>
      </w:r>
      <w:r w:rsidRPr="0BECA98B" w:rsidR="59CB75A3">
        <w:rPr>
          <w:rFonts w:eastAsia="Times New Roman" w:cs="Times New Roman"/>
          <w:szCs w:val="24"/>
        </w:rPr>
        <w:t xml:space="preserve">whose loss would be likely to appreciably reduce the likelihood of the survival of the species in the wild. All other experimental populations are to be classified as </w:t>
      </w:r>
      <w:r w:rsidR="00482A17">
        <w:rPr>
          <w:rFonts w:eastAsia="Times New Roman" w:cs="Times New Roman"/>
          <w:szCs w:val="24"/>
        </w:rPr>
        <w:t>“</w:t>
      </w:r>
      <w:r w:rsidRPr="0072673E" w:rsidR="59CB75A3">
        <w:t>nonessential</w:t>
      </w:r>
      <w:r w:rsidR="00482A17">
        <w:rPr>
          <w:rFonts w:eastAsia="Times New Roman" w:cs="Times New Roman"/>
          <w:szCs w:val="24"/>
        </w:rPr>
        <w:t>”</w:t>
      </w:r>
      <w:r w:rsidRPr="0BECA98B" w:rsidR="2B4F3DDA">
        <w:rPr>
          <w:rFonts w:eastAsia="Times New Roman" w:cs="Times New Roman"/>
          <w:szCs w:val="24"/>
        </w:rPr>
        <w:t xml:space="preserve"> (50 </w:t>
      </w:r>
      <w:r w:rsidRPr="51741777" w:rsidR="2B4F3DDA">
        <w:rPr>
          <w:rFonts w:eastAsia="Times New Roman" w:cs="Times New Roman"/>
          <w:szCs w:val="24"/>
        </w:rPr>
        <w:t>CFR</w:t>
      </w:r>
      <w:r w:rsidRPr="004A48AE" w:rsidR="2B4F3DDA">
        <w:t xml:space="preserve"> 17</w:t>
      </w:r>
      <w:r w:rsidRPr="004A48AE" w:rsidR="59CB75A3">
        <w:t>.</w:t>
      </w:r>
      <w:r w:rsidRPr="004A48AE" w:rsidR="38E9D646">
        <w:t>80(b))</w:t>
      </w:r>
      <w:r w:rsidRPr="004A48AE" w:rsidR="004A48AE">
        <w:t>.</w:t>
      </w:r>
      <w:r w:rsidRPr="004A48AE">
        <w:t xml:space="preserve"> </w:t>
      </w:r>
    </w:p>
    <w:p w:rsidR="0004726E" w:rsidP="29C68DA3" w:rsidRDefault="2547E9AD" w14:paraId="60E73087" w14:textId="5C0ECAF2">
      <w:pPr>
        <w:spacing w:after="0" w:line="480" w:lineRule="auto"/>
        <w:ind w:firstLine="720"/>
        <w:contextualSpacing/>
      </w:pPr>
      <w:r>
        <w:t>We treat any population determined by the Secretary to be an experimental population as if we had listed it as a threatened species for the purposes of establishing protective regulations with respect to that population</w:t>
      </w:r>
      <w:r w:rsidR="07F5FFC5">
        <w:t xml:space="preserve"> (50 CFR 17.82)</w:t>
      </w:r>
      <w:r w:rsidR="10FC0DAF">
        <w:t>.</w:t>
      </w:r>
      <w:r>
        <w:t xml:space="preserve"> </w:t>
      </w:r>
      <w:r w:rsidR="6334CD86">
        <w:t>The designation</w:t>
      </w:r>
      <w:r w:rsidR="625C8CCD">
        <w:t xml:space="preserve"> as an experimental population</w:t>
      </w:r>
      <w:r w:rsidR="6334CD86">
        <w:t xml:space="preserve"> allows us to develop tailored “take” prohibitions that are necessary and advisable to provide for the conservation of the species.</w:t>
      </w:r>
      <w:r w:rsidR="5887C6F3">
        <w:t xml:space="preserve"> The protective regulations adopted for an experimental population will contain applicable prohibitions, as appropriate, and exceptions for that population, allowing us discretion in devising management programs to provide for the conservation of the species.</w:t>
      </w:r>
      <w:r w:rsidR="6334CD86">
        <w:t xml:space="preserve">   </w:t>
      </w:r>
    </w:p>
    <w:p w:rsidR="0004726E" w:rsidP="008C4F67" w:rsidRDefault="0004726E" w14:paraId="203DA1F5" w14:textId="688FA38A">
      <w:pPr>
        <w:spacing w:after="0" w:line="480" w:lineRule="auto"/>
        <w:ind w:firstLine="720"/>
        <w:contextualSpacing/>
      </w:pPr>
      <w:r>
        <w:t>Section 7(a)(2) of the Act requires that Federal agencies, in consultation with the Service, ensure that any action they authorize, fund, or carry out is not likely to jeopardize the continued existence of a listed species or adversely modify its critical habitat. For the purposes of section 7 of the Act, we treat a</w:t>
      </w:r>
      <w:r w:rsidR="004A48AE">
        <w:t>n</w:t>
      </w:r>
      <w:r>
        <w:t xml:space="preserve"> NEP as a threatened species when the population is located within a National Wildlife Refuge or unit of the National Park Service</w:t>
      </w:r>
      <w:r w:rsidR="00275FED">
        <w:t xml:space="preserve"> (</w:t>
      </w:r>
      <w:r w:rsidR="007A42D9">
        <w:t>50 CFR</w:t>
      </w:r>
      <w:r w:rsidR="00FB58E9">
        <w:t xml:space="preserve"> 17.83</w:t>
      </w:r>
      <w:r w:rsidR="00F004F6">
        <w:t>;</w:t>
      </w:r>
      <w:r w:rsidRPr="00F004F6" w:rsidR="00F004F6">
        <w:t xml:space="preserve"> see 16 U.S.C. § 1539 (j)(2)(C)(</w:t>
      </w:r>
      <w:proofErr w:type="spellStart"/>
      <w:r w:rsidRPr="00F004F6" w:rsidR="00F004F6">
        <w:t>i</w:t>
      </w:r>
      <w:proofErr w:type="spellEnd"/>
      <w:r w:rsidRPr="00F004F6" w:rsidR="00F004F6">
        <w:t>)</w:t>
      </w:r>
      <w:r w:rsidR="00275FED">
        <w:t>)</w:t>
      </w:r>
      <w:r w:rsidR="00FB58E9">
        <w:t xml:space="preserve">. </w:t>
      </w:r>
      <w:r>
        <w:t xml:space="preserve">When </w:t>
      </w:r>
      <w:proofErr w:type="spellStart"/>
      <w:r>
        <w:t>NEPs</w:t>
      </w:r>
      <w:proofErr w:type="spellEnd"/>
      <w:r>
        <w:t xml:space="preserve"> are located </w:t>
      </w:r>
      <w:r>
        <w:lastRenderedPageBreak/>
        <w:t xml:space="preserve">outside of a National Wildlife Refuge or National Park Service unit, for the purposes of section 7, we treat the population as proposed for listing and only sections 7(a)(1) </w:t>
      </w:r>
      <w:r w:rsidRPr="007D79AA" w:rsidR="007D79AA">
        <w:t>(50 CFR 17.83)</w:t>
      </w:r>
      <w:r>
        <w:t xml:space="preserve"> and 7(a)(4) </w:t>
      </w:r>
      <w:r w:rsidR="007D79AA">
        <w:t>(50 CFR 402.10</w:t>
      </w:r>
      <w:r>
        <w:t>) of the Act apply</w:t>
      </w:r>
      <w:r w:rsidR="0AE38C05">
        <w:t xml:space="preserve"> (50 CFR 17.83)</w:t>
      </w:r>
      <w:r w:rsidR="48652E41">
        <w:t>.</w:t>
      </w:r>
      <w:r>
        <w:t xml:space="preserve"> In these instances, </w:t>
      </w:r>
      <w:proofErr w:type="spellStart"/>
      <w:r>
        <w:t>NEPs</w:t>
      </w:r>
      <w:proofErr w:type="spellEnd"/>
      <w:r>
        <w:t xml:space="preserve"> provide additional flexibility in managing the nonessential population because Federal agencies are not required to consult with us under section 7(a)(2). Section 7(a)(1) requires all Federal agencies to use their authorities to carry out programs for the conservation of listed species.</w:t>
      </w:r>
      <w:r w:rsidR="000A722C">
        <w:t xml:space="preserve"> </w:t>
      </w:r>
      <w:r>
        <w:t xml:space="preserve">Section 7(a)(4) requires Federal agencies to confer (rather than consult) with the Service on actions that are likely to jeopardize the continued existence of a species proposed to be listed. </w:t>
      </w:r>
      <w:r w:rsidR="007D79AA">
        <w:t>As a result</w:t>
      </w:r>
      <w:r w:rsidRPr="007D79AA" w:rsidR="007D79AA">
        <w:t xml:space="preserve">, </w:t>
      </w:r>
      <w:proofErr w:type="spellStart"/>
      <w:r w:rsidRPr="007D79AA" w:rsidR="007D79AA">
        <w:t>NEPs</w:t>
      </w:r>
      <w:proofErr w:type="spellEnd"/>
      <w:r w:rsidRPr="007D79AA" w:rsidR="007D79AA">
        <w:t xml:space="preserve"> provide additional flexibility in managing the nonessential population</w:t>
      </w:r>
      <w:r w:rsidR="007D79AA">
        <w:t>.</w:t>
      </w:r>
    </w:p>
    <w:p w:rsidR="0004726E" w:rsidP="008C4F67" w:rsidRDefault="0004726E" w14:paraId="777AF198" w14:textId="7C8F6AB4">
      <w:pPr>
        <w:spacing w:after="0" w:line="480" w:lineRule="auto"/>
        <w:ind w:firstLine="720"/>
        <w:contextualSpacing/>
      </w:pPr>
      <w:r>
        <w:t>Section 10(j)(2)(C)(ii) of the Act states that critical habitat shall not be designated for any experimental population that is determined to be nonessential.</w:t>
      </w:r>
      <w:r w:rsidR="000A722C">
        <w:t xml:space="preserve"> </w:t>
      </w:r>
      <w:r>
        <w:t xml:space="preserve">Accordingly, we cannot designate critical habitat in areas where we establish </w:t>
      </w:r>
      <w:r w:rsidR="004A48AE">
        <w:t>an</w:t>
      </w:r>
      <w:r w:rsidRPr="008C0F30">
        <w:t xml:space="preserve"> NEP</w:t>
      </w:r>
      <w:r>
        <w:t>.</w:t>
      </w:r>
    </w:p>
    <w:p w:rsidR="0004726E" w:rsidP="008C4F67" w:rsidRDefault="0004726E" w14:paraId="429339E6" w14:textId="153974EF">
      <w:pPr>
        <w:spacing w:after="0" w:line="480" w:lineRule="auto"/>
        <w:ind w:firstLine="720"/>
      </w:pPr>
      <w:r>
        <w:t>Before authorizing the release as an experimental population of any population (including eggs, propagules, or individuals) of an endangered or threatened species, and before authorizing any necessary transportation to conduct the release, the Service must find by regulation that such release will further the conservation of the species</w:t>
      </w:r>
      <w:r w:rsidR="00173F16">
        <w:t xml:space="preserve">. </w:t>
      </w:r>
      <w:r>
        <w:t>In making such a finding the Service uses the best scientific and commercial data available to</w:t>
      </w:r>
      <w:r w:rsidR="00232EC2">
        <w:t xml:space="preserve"> </w:t>
      </w:r>
      <w:r>
        <w:t>consider:</w:t>
      </w:r>
    </w:p>
    <w:p w:rsidR="0015358C" w:rsidP="008C4F67" w:rsidRDefault="00DC53F3" w14:paraId="064E2265" w14:textId="283F6D37">
      <w:pPr>
        <w:spacing w:after="0" w:line="480" w:lineRule="auto"/>
        <w:ind w:firstLine="720"/>
        <w:contextualSpacing/>
      </w:pPr>
      <w:r>
        <w:t xml:space="preserve">(1) Any possible adverse effects on extant populations of a species as a result of removal of individuals, eggs, or propagules for introduction elsewhere (see </w:t>
      </w:r>
      <w:r w:rsidRPr="002E390C" w:rsidR="005B094C">
        <w:rPr>
          <w:b/>
          <w:i/>
          <w:iCs/>
        </w:rPr>
        <w:t>Effects on Wild Breeding Populations</w:t>
      </w:r>
      <w:r w:rsidRPr="004A48AE" w:rsidR="0009007B">
        <w:rPr>
          <w:bCs/>
          <w:i/>
          <w:iCs/>
        </w:rPr>
        <w:t>,</w:t>
      </w:r>
      <w:r w:rsidR="005B094C">
        <w:t xml:space="preserve"> </w:t>
      </w:r>
      <w:r>
        <w:t>below</w:t>
      </w:r>
      <w:proofErr w:type="gramStart"/>
      <w:r>
        <w:t>);</w:t>
      </w:r>
      <w:proofErr w:type="gramEnd"/>
      <w:r>
        <w:t xml:space="preserve"> </w:t>
      </w:r>
    </w:p>
    <w:p w:rsidRPr="00C15A88" w:rsidR="0015358C" w:rsidP="00232EC2" w:rsidRDefault="00DC53F3" w14:paraId="1542F06C" w14:textId="3F2BE55D">
      <w:pPr>
        <w:spacing w:after="0" w:line="480" w:lineRule="auto"/>
        <w:ind w:firstLine="720"/>
        <w:contextualSpacing/>
        <w:rPr>
          <w:b/>
          <w:bCs/>
          <w:i/>
        </w:rPr>
      </w:pPr>
      <w:r>
        <w:lastRenderedPageBreak/>
        <w:t>(2)</w:t>
      </w:r>
      <w:r w:rsidR="001E29CA">
        <w:t xml:space="preserve"> T</w:t>
      </w:r>
      <w:r>
        <w:t xml:space="preserve">he likelihood that any such experimental population will become established and survive in the foreseeable future (see </w:t>
      </w:r>
      <w:r w:rsidRPr="0000216C" w:rsidR="00C15A88">
        <w:rPr>
          <w:b/>
          <w:bCs/>
          <w:i/>
        </w:rPr>
        <w:t>Likelihood of Population Establishment and Survival</w:t>
      </w:r>
      <w:r w:rsidRPr="004A48AE" w:rsidR="0009007B">
        <w:rPr>
          <w:i/>
        </w:rPr>
        <w:t>,</w:t>
      </w:r>
      <w:r w:rsidR="005E561C">
        <w:t xml:space="preserve"> </w:t>
      </w:r>
      <w:r>
        <w:t>below</w:t>
      </w:r>
      <w:proofErr w:type="gramStart"/>
      <w:r>
        <w:t>);</w:t>
      </w:r>
      <w:proofErr w:type="gramEnd"/>
      <w:r>
        <w:t xml:space="preserve"> </w:t>
      </w:r>
    </w:p>
    <w:p w:rsidRPr="006456F1" w:rsidR="0015358C" w:rsidP="00232EC2" w:rsidRDefault="00DC53F3" w14:paraId="6D3547AA" w14:textId="6C5F8CF9">
      <w:pPr>
        <w:spacing w:after="0" w:line="480" w:lineRule="auto"/>
        <w:ind w:firstLine="720"/>
        <w:contextualSpacing/>
        <w:rPr>
          <w:b/>
          <w:bCs/>
          <w:i/>
          <w:iCs/>
        </w:rPr>
      </w:pPr>
      <w:r>
        <w:t xml:space="preserve">(3) </w:t>
      </w:r>
      <w:r w:rsidR="001E29CA">
        <w:t>T</w:t>
      </w:r>
      <w:r>
        <w:t>he relative effects that establishment of an experimental population will have o</w:t>
      </w:r>
      <w:r w:rsidR="0065193E">
        <w:t>n</w:t>
      </w:r>
      <w:r>
        <w:t xml:space="preserve"> the recovery of the species (</w:t>
      </w:r>
      <w:r w:rsidR="001D02DD">
        <w:t xml:space="preserve">see </w:t>
      </w:r>
      <w:r w:rsidR="006456F1">
        <w:rPr>
          <w:b/>
          <w:bCs/>
          <w:i/>
          <w:iCs/>
        </w:rPr>
        <w:t>Effects</w:t>
      </w:r>
      <w:r w:rsidRPr="000765DD" w:rsidR="006456F1">
        <w:rPr>
          <w:b/>
          <w:bCs/>
          <w:i/>
          <w:iCs/>
        </w:rPr>
        <w:t xml:space="preserve"> of the NEP </w:t>
      </w:r>
      <w:r w:rsidR="006456F1">
        <w:rPr>
          <w:b/>
          <w:bCs/>
          <w:i/>
          <w:iCs/>
        </w:rPr>
        <w:t>on</w:t>
      </w:r>
      <w:r w:rsidRPr="000765DD" w:rsidR="006456F1">
        <w:rPr>
          <w:b/>
          <w:bCs/>
          <w:i/>
          <w:iCs/>
        </w:rPr>
        <w:t xml:space="preserve"> Recovery Efforts</w:t>
      </w:r>
      <w:r w:rsidR="0009007B">
        <w:rPr>
          <w:i/>
          <w:iCs/>
        </w:rPr>
        <w:t>,</w:t>
      </w:r>
      <w:r w:rsidR="005E561C">
        <w:t xml:space="preserve"> </w:t>
      </w:r>
      <w:r>
        <w:t xml:space="preserve">below); and </w:t>
      </w:r>
    </w:p>
    <w:p w:rsidR="00DC53F3" w:rsidP="008C4F67" w:rsidRDefault="00BA56D1" w14:paraId="1C41A658" w14:textId="14561595">
      <w:pPr>
        <w:spacing w:after="0" w:line="480" w:lineRule="auto"/>
        <w:ind w:firstLine="720"/>
        <w:contextualSpacing/>
      </w:pPr>
      <w:r>
        <w:t>(</w:t>
      </w:r>
      <w:r w:rsidR="00DC53F3">
        <w:t xml:space="preserve">4) </w:t>
      </w:r>
      <w:r w:rsidR="001E29CA">
        <w:t>T</w:t>
      </w:r>
      <w:r w:rsidR="00DC53F3">
        <w:t xml:space="preserve">he extent to which the introduced population may be affected by existing or anticipated Federal or State actions or private activities within or adjacent to the experimental population area (see </w:t>
      </w:r>
      <w:r w:rsidRPr="00FD5C2D" w:rsidR="0032792D">
        <w:rPr>
          <w:b/>
          <w:bCs/>
          <w:i/>
          <w:iCs/>
        </w:rPr>
        <w:t>Likelihood of Population Establishment and Survival</w:t>
      </w:r>
      <w:r w:rsidR="0009007B">
        <w:t xml:space="preserve">, </w:t>
      </w:r>
      <w:r w:rsidR="00DC53F3">
        <w:t>below).</w:t>
      </w:r>
    </w:p>
    <w:p w:rsidR="0015358C" w:rsidP="008C4F67" w:rsidRDefault="00DC53F3" w14:paraId="22A0AB6D" w14:textId="42D07128">
      <w:pPr>
        <w:spacing w:after="0" w:line="480" w:lineRule="auto"/>
        <w:ind w:firstLine="720"/>
        <w:contextualSpacing/>
      </w:pPr>
      <w:r>
        <w:t>Furthermore, as set forth at 50 CFR 17.81(c)</w:t>
      </w:r>
      <w:r w:rsidR="001E472E">
        <w:t>,</w:t>
      </w:r>
      <w:r>
        <w:t xml:space="preserve"> all regulations designating experimental populations under </w:t>
      </w:r>
      <w:r w:rsidR="00BA56D1">
        <w:t xml:space="preserve">section </w:t>
      </w:r>
      <w:r>
        <w:t xml:space="preserve">10(j) </w:t>
      </w:r>
      <w:r w:rsidR="001E472E">
        <w:t xml:space="preserve">of the Act </w:t>
      </w:r>
      <w:r>
        <w:t xml:space="preserve">must provide: </w:t>
      </w:r>
    </w:p>
    <w:p w:rsidR="0015358C" w:rsidP="008C4F67" w:rsidRDefault="00DC53F3" w14:paraId="27A7AEF4" w14:textId="7B81FB51">
      <w:pPr>
        <w:spacing w:after="0" w:line="480" w:lineRule="auto"/>
        <w:ind w:firstLine="720"/>
        <w:contextualSpacing/>
      </w:pPr>
      <w:r>
        <w:t xml:space="preserve">(1) Appropriate means to identify the experimental population, including, but not limited to, its actual or proposed location, actual or anticipated migration, number of specimens released or to be released, and other criteria appropriate to identify the experimental population (see </w:t>
      </w:r>
      <w:r w:rsidR="00771F96">
        <w:rPr>
          <w:b/>
          <w:bCs/>
        </w:rPr>
        <w:t xml:space="preserve">Proposed Experimental Population </w:t>
      </w:r>
      <w:r w:rsidR="00771F96">
        <w:t xml:space="preserve">and </w:t>
      </w:r>
      <w:r w:rsidR="00771F96">
        <w:rPr>
          <w:b/>
          <w:bCs/>
        </w:rPr>
        <w:t>Experimental Population Regulation Requirements</w:t>
      </w:r>
      <w:r w:rsidR="005455EC">
        <w:rPr>
          <w:b/>
          <w:bCs/>
        </w:rPr>
        <w:t xml:space="preserve"> </w:t>
      </w:r>
      <w:r w:rsidR="005455EC">
        <w:t>sections</w:t>
      </w:r>
      <w:r w:rsidR="0009007B">
        <w:t>,</w:t>
      </w:r>
      <w:r w:rsidR="005455EC">
        <w:t xml:space="preserve"> </w:t>
      </w:r>
      <w:r>
        <w:t>below</w:t>
      </w:r>
      <w:proofErr w:type="gramStart"/>
      <w:r>
        <w:t>);</w:t>
      </w:r>
      <w:proofErr w:type="gramEnd"/>
      <w:r>
        <w:t xml:space="preserve"> </w:t>
      </w:r>
    </w:p>
    <w:p w:rsidRPr="000D5491" w:rsidR="0015358C" w:rsidP="009E45CF" w:rsidRDefault="00D90C46" w14:paraId="76A153F9" w14:textId="6F2FB3AD">
      <w:pPr>
        <w:spacing w:after="0" w:line="480" w:lineRule="auto"/>
        <w:ind w:firstLine="720"/>
        <w:contextualSpacing/>
        <w:rPr>
          <w:i/>
          <w:iCs/>
        </w:rPr>
      </w:pPr>
      <w:r>
        <w:t>(</w:t>
      </w:r>
      <w:r w:rsidR="00DC53F3">
        <w:t>2</w:t>
      </w:r>
      <w:r>
        <w:t xml:space="preserve">) </w:t>
      </w:r>
      <w:r w:rsidR="001E29CA">
        <w:t>A</w:t>
      </w:r>
      <w:r w:rsidR="00DC53F3">
        <w:t xml:space="preserve"> finding, based solely on the </w:t>
      </w:r>
      <w:r>
        <w:t>best scientific and commercial data available, and the supporting factual basis, on whether the experimental population is, or is not, essential to the continued existence of the species in the wild (</w:t>
      </w:r>
      <w:r w:rsidRPr="004F256F">
        <w:t xml:space="preserve">see </w:t>
      </w:r>
      <w:r w:rsidRPr="005503B3" w:rsidR="000D5491">
        <w:rPr>
          <w:b/>
          <w:bCs/>
          <w:i/>
          <w:iCs/>
        </w:rPr>
        <w:t>Is the Proposed Experimental Population Essential or Nonessential?</w:t>
      </w:r>
      <w:r w:rsidR="00441B69">
        <w:rPr>
          <w:b/>
          <w:bCs/>
          <w:i/>
          <w:iCs/>
        </w:rPr>
        <w:t xml:space="preserve"> </w:t>
      </w:r>
      <w:r w:rsidR="006A06D6">
        <w:t>s</w:t>
      </w:r>
      <w:r w:rsidRPr="00441B69" w:rsidR="00441B69">
        <w:t>ection</w:t>
      </w:r>
      <w:r w:rsidR="0009007B">
        <w:t>,</w:t>
      </w:r>
      <w:r w:rsidR="00441B69">
        <w:t xml:space="preserve"> </w:t>
      </w:r>
      <w:r w:rsidR="004D45BA">
        <w:t>below</w:t>
      </w:r>
      <w:proofErr w:type="gramStart"/>
      <w:r>
        <w:t>);</w:t>
      </w:r>
      <w:proofErr w:type="gramEnd"/>
      <w:r>
        <w:t xml:space="preserve"> </w:t>
      </w:r>
    </w:p>
    <w:p w:rsidRPr="00007F4E" w:rsidR="0015358C" w:rsidP="009E45CF" w:rsidRDefault="00D90C46" w14:paraId="1DA93DE3" w14:textId="557BC72A">
      <w:pPr>
        <w:spacing w:after="0" w:line="480" w:lineRule="auto"/>
        <w:ind w:firstLine="720"/>
        <w:rPr>
          <w:rFonts w:eastAsia="Times New Roman" w:cs="Times New Roman"/>
          <w:b/>
          <w:bCs/>
          <w:i/>
          <w:iCs/>
          <w:szCs w:val="24"/>
        </w:rPr>
      </w:pPr>
      <w:r>
        <w:t xml:space="preserve">(3) </w:t>
      </w:r>
      <w:r w:rsidR="001E29CA">
        <w:t>M</w:t>
      </w:r>
      <w:r>
        <w:t>anagement restriction</w:t>
      </w:r>
      <w:r w:rsidR="004F256F">
        <w:t>s</w:t>
      </w:r>
      <w:r>
        <w:t xml:space="preserve">, protective measures, or other special management concerns </w:t>
      </w:r>
      <w:r w:rsidR="004F256F">
        <w:t>for</w:t>
      </w:r>
      <w:r>
        <w:t xml:space="preserve"> that population, which may include, but are not limited to, measures to isolate and/or contain the experimental population designated in the</w:t>
      </w:r>
      <w:r w:rsidR="006A7E9D">
        <w:t xml:space="preserve"> </w:t>
      </w:r>
      <w:r>
        <w:t>regulation</w:t>
      </w:r>
      <w:r w:rsidR="006A06D6">
        <w:t xml:space="preserve">s </w:t>
      </w:r>
      <w:r>
        <w:t xml:space="preserve">from </w:t>
      </w:r>
      <w:r>
        <w:lastRenderedPageBreak/>
        <w:t>natural populations (see</w:t>
      </w:r>
      <w:r w:rsidR="00007F4E">
        <w:t xml:space="preserve"> </w:t>
      </w:r>
      <w:r w:rsidRPr="005503B3" w:rsidR="00007F4E">
        <w:rPr>
          <w:rFonts w:eastAsia="Times New Roman" w:cs="Times New Roman"/>
          <w:b/>
          <w:bCs/>
          <w:i/>
          <w:iCs/>
          <w:szCs w:val="24"/>
        </w:rPr>
        <w:t>Management Restrictions, Protective Measures, and Other Special Management</w:t>
      </w:r>
      <w:r w:rsidR="0009007B">
        <w:t xml:space="preserve">, </w:t>
      </w:r>
      <w:r>
        <w:t>below</w:t>
      </w:r>
      <w:r w:rsidR="00CB4649">
        <w:t>)</w:t>
      </w:r>
      <w:r>
        <w:t xml:space="preserve">; and </w:t>
      </w:r>
    </w:p>
    <w:p w:rsidRPr="00973A62" w:rsidR="00DC53F3" w:rsidP="00C23FF3" w:rsidRDefault="00D90C46" w14:paraId="4C2E35A3" w14:textId="08946D07">
      <w:pPr>
        <w:spacing w:after="0" w:line="480" w:lineRule="auto"/>
        <w:ind w:firstLine="720"/>
        <w:rPr>
          <w:rFonts w:eastAsia="Times New Roman" w:cs="Times New Roman"/>
          <w:b/>
          <w:bCs/>
          <w:i/>
          <w:iCs/>
          <w:szCs w:val="24"/>
        </w:rPr>
      </w:pPr>
      <w:r>
        <w:t xml:space="preserve">(4) </w:t>
      </w:r>
      <w:r w:rsidR="001E29CA">
        <w:t>A</w:t>
      </w:r>
      <w:r>
        <w:t xml:space="preserve"> process for periodic review and evaluation of the success or failure of the release and the effect of the release on the conservation and recovery of the species (see</w:t>
      </w:r>
      <w:r w:rsidR="00973A62">
        <w:t xml:space="preserve"> </w:t>
      </w:r>
      <w:r w:rsidRPr="009C36E3" w:rsidR="00973A62">
        <w:rPr>
          <w:rFonts w:eastAsia="Times New Roman" w:cs="Times New Roman"/>
          <w:b/>
          <w:bCs/>
          <w:i/>
          <w:iCs/>
          <w:szCs w:val="24"/>
        </w:rPr>
        <w:t>Review and Evaluation of the Success or Failure of the NEP</w:t>
      </w:r>
      <w:r w:rsidR="0009007B">
        <w:t xml:space="preserve">, </w:t>
      </w:r>
      <w:r>
        <w:t>below).</w:t>
      </w:r>
    </w:p>
    <w:p w:rsidRPr="001D5F63" w:rsidR="001F7968" w:rsidP="008508FC" w:rsidRDefault="003D44BC" w14:paraId="0569E84A" w14:textId="5C45C081">
      <w:pPr>
        <w:spacing w:after="0" w:line="480" w:lineRule="auto"/>
        <w:ind w:firstLine="720"/>
        <w:contextualSpacing/>
      </w:pPr>
      <w:r>
        <w:t xml:space="preserve">Under 50 CFR 17.81(d), the Service must consult with appropriate State fish and wildlife agencies, local governmental entities, affected Federal agencies, </w:t>
      </w:r>
      <w:r w:rsidR="008166DD">
        <w:t xml:space="preserve">affected Tribes, </w:t>
      </w:r>
      <w:r>
        <w:t xml:space="preserve">and affected private landowners in developing and implementing experimental population rules. To the maximum extent practicable, section 10(j) rules represent an agreement between the Service, the affected State and Federal agencies, </w:t>
      </w:r>
      <w:r w:rsidR="00712B16">
        <w:t xml:space="preserve">affected Tribes, </w:t>
      </w:r>
      <w:r>
        <w:t>and persons holding any interest in land that may be affected by the establishment of an experimental population.</w:t>
      </w:r>
    </w:p>
    <w:p w:rsidR="00E62837" w:rsidP="008C4F67" w:rsidRDefault="00331035" w14:paraId="2E656973" w14:textId="783EC754">
      <w:pPr>
        <w:spacing w:after="0" w:line="480" w:lineRule="auto"/>
        <w:contextualSpacing/>
        <w:rPr>
          <w:b/>
          <w:bCs/>
        </w:rPr>
      </w:pPr>
      <w:r>
        <w:rPr>
          <w:b/>
          <w:bCs/>
        </w:rPr>
        <w:t>Proposed E</w:t>
      </w:r>
      <w:r w:rsidR="00557065">
        <w:rPr>
          <w:b/>
          <w:bCs/>
        </w:rPr>
        <w:t>xperimental Population</w:t>
      </w:r>
    </w:p>
    <w:p w:rsidR="00E62837" w:rsidP="008C4F67" w:rsidRDefault="00A3359C" w14:paraId="6832F21C" w14:textId="7C2AF4B1">
      <w:pPr>
        <w:spacing w:after="0" w:line="480" w:lineRule="auto"/>
        <w:ind w:firstLine="720"/>
        <w:contextualSpacing/>
      </w:pPr>
      <w:r>
        <w:t xml:space="preserve">We are </w:t>
      </w:r>
      <w:r w:rsidR="00113756">
        <w:t xml:space="preserve">proposing to designate </w:t>
      </w:r>
      <w:r>
        <w:t xml:space="preserve">this NEP at the request of CPW, </w:t>
      </w:r>
      <w:r w:rsidR="00260476">
        <w:t xml:space="preserve">to facilitate their planned reintroduction of gray wolves to the State per the requirements of </w:t>
      </w:r>
      <w:r w:rsidR="001C4651">
        <w:t xml:space="preserve">Proposition 114 (now codified as </w:t>
      </w:r>
      <w:r w:rsidRPr="004C07F6" w:rsidR="003F58A4">
        <w:t>Colorado Revised Statute</w:t>
      </w:r>
      <w:r w:rsidRPr="004C07F6" w:rsidR="001D501D">
        <w:t xml:space="preserve"> 33</w:t>
      </w:r>
      <w:r w:rsidR="0009007B">
        <w:t>–</w:t>
      </w:r>
      <w:r w:rsidRPr="004C07F6" w:rsidR="001D501D">
        <w:t>2</w:t>
      </w:r>
      <w:r w:rsidR="006A7E9D">
        <w:t>–</w:t>
      </w:r>
      <w:r w:rsidRPr="004C07F6" w:rsidR="00560BC3">
        <w:t>105.8</w:t>
      </w:r>
      <w:r w:rsidRPr="004C07F6" w:rsidR="003910B3">
        <w:t>)</w:t>
      </w:r>
      <w:r w:rsidR="00FE12DA">
        <w:t>, which directs the CPW Commission to t</w:t>
      </w:r>
      <w:r w:rsidR="0044288E">
        <w:t xml:space="preserve">ake the steps necessary to reintroduce gray wolves to lands west of the Continental Divide </w:t>
      </w:r>
      <w:r w:rsidR="00A74C6A">
        <w:t>by December 23, 2023</w:t>
      </w:r>
      <w:r w:rsidR="009424CC">
        <w:t xml:space="preserve">. </w:t>
      </w:r>
    </w:p>
    <w:p w:rsidRPr="00484B36" w:rsidR="00E62837" w:rsidP="008C4F67" w:rsidRDefault="009B77C6" w14:paraId="288B4033" w14:textId="02091BC7">
      <w:pPr>
        <w:spacing w:after="0" w:line="480" w:lineRule="auto"/>
        <w:contextualSpacing/>
        <w:rPr>
          <w:b/>
          <w:bCs/>
          <w:i/>
          <w:iCs/>
        </w:rPr>
      </w:pPr>
      <w:r w:rsidRPr="00484B36">
        <w:rPr>
          <w:b/>
          <w:bCs/>
          <w:i/>
          <w:iCs/>
        </w:rPr>
        <w:t>Proposed Reintrod</w:t>
      </w:r>
      <w:r w:rsidRPr="00484B36" w:rsidR="00212457">
        <w:rPr>
          <w:b/>
          <w:bCs/>
          <w:i/>
          <w:iCs/>
        </w:rPr>
        <w:t xml:space="preserve">uction Areas </w:t>
      </w:r>
      <w:r w:rsidR="00CB35DD">
        <w:rPr>
          <w:b/>
          <w:bCs/>
          <w:i/>
          <w:iCs/>
        </w:rPr>
        <w:t>and</w:t>
      </w:r>
      <w:r w:rsidRPr="00484B36" w:rsidR="00212457">
        <w:rPr>
          <w:b/>
          <w:bCs/>
          <w:i/>
          <w:iCs/>
        </w:rPr>
        <w:t xml:space="preserve"> Release Sites</w:t>
      </w:r>
      <w:r w:rsidRPr="00484B36" w:rsidR="36178074">
        <w:rPr>
          <w:b/>
          <w:bCs/>
          <w:i/>
          <w:iCs/>
        </w:rPr>
        <w:t xml:space="preserve"> </w:t>
      </w:r>
    </w:p>
    <w:p w:rsidR="00F3213F" w:rsidP="008C4F67" w:rsidRDefault="02606B7E" w14:paraId="4AECB288" w14:textId="6B7BFAD8">
      <w:pPr>
        <w:spacing w:after="0" w:line="480" w:lineRule="auto"/>
        <w:ind w:firstLine="720"/>
        <w:contextualSpacing/>
      </w:pPr>
      <w:r>
        <w:t xml:space="preserve"> </w:t>
      </w:r>
      <w:r w:rsidR="00A60CBB">
        <w:t xml:space="preserve">The proposed NEP </w:t>
      </w:r>
      <w:r w:rsidR="00862ED6">
        <w:t>area is the entire State of Colorado</w:t>
      </w:r>
      <w:r w:rsidR="00D163C6">
        <w:t xml:space="preserve">. </w:t>
      </w:r>
      <w:r w:rsidR="2B1328DC">
        <w:t>T</w:t>
      </w:r>
      <w:r w:rsidR="00D5526B">
        <w:t>h</w:t>
      </w:r>
      <w:r w:rsidR="00D163C6">
        <w:t>is</w:t>
      </w:r>
      <w:r w:rsidR="00D5526B">
        <w:t xml:space="preserve"> scale is appropriate</w:t>
      </w:r>
      <w:r w:rsidR="005F182B">
        <w:t>, given that</w:t>
      </w:r>
      <w:r w:rsidR="00221202">
        <w:t xml:space="preserve"> CPW has </w:t>
      </w:r>
      <w:r w:rsidR="005B5CD8">
        <w:t>proposed</w:t>
      </w:r>
      <w:r w:rsidR="00221202">
        <w:t xml:space="preserve"> a </w:t>
      </w:r>
      <w:r w:rsidR="0023629E">
        <w:t>discrete release area (</w:t>
      </w:r>
      <w:r w:rsidR="006A7E9D">
        <w:t>figure</w:t>
      </w:r>
      <w:r w:rsidR="0023629E">
        <w:t xml:space="preserve"> 3), and gray wolves have </w:t>
      </w:r>
      <w:r w:rsidR="004A71A1">
        <w:t>high dispersal ability (</w:t>
      </w:r>
      <w:r w:rsidR="009523D7">
        <w:t xml:space="preserve">Jimenez </w:t>
      </w:r>
      <w:r w:rsidRPr="00653545" w:rsidR="009523D7">
        <w:t>et al.</w:t>
      </w:r>
      <w:r w:rsidRPr="29C68DA3" w:rsidR="009523D7">
        <w:rPr>
          <w:i/>
          <w:iCs/>
        </w:rPr>
        <w:t xml:space="preserve"> </w:t>
      </w:r>
      <w:r w:rsidR="009523D7">
        <w:t xml:space="preserve">2017, </w:t>
      </w:r>
      <w:r w:rsidR="001F7AA2">
        <w:t>p. 582</w:t>
      </w:r>
      <w:r w:rsidR="009523D7">
        <w:t xml:space="preserve">). </w:t>
      </w:r>
      <w:r w:rsidR="007F31E1">
        <w:t xml:space="preserve">Furthermore, </w:t>
      </w:r>
      <w:r w:rsidR="6810A0BA">
        <w:t>gray wolves</w:t>
      </w:r>
      <w:r w:rsidR="007F31E1">
        <w:t xml:space="preserve"> released on the west side of the Continental Divide may move to locations beyond the </w:t>
      </w:r>
      <w:r w:rsidRPr="007F31E1" w:rsidR="007F31E1">
        <w:t xml:space="preserve">western </w:t>
      </w:r>
      <w:r w:rsidRPr="007F31E1" w:rsidR="007F31E1">
        <w:lastRenderedPageBreak/>
        <w:t xml:space="preserve">portion of the </w:t>
      </w:r>
      <w:r w:rsidR="00482A17">
        <w:t>S</w:t>
      </w:r>
      <w:r w:rsidRPr="007F31E1" w:rsidR="007F31E1">
        <w:t>tate</w:t>
      </w:r>
      <w:r w:rsidR="007F31E1">
        <w:t xml:space="preserve">, including east of the Continental Divide. </w:t>
      </w:r>
      <w:r w:rsidR="00A1254C">
        <w:t xml:space="preserve">Within the </w:t>
      </w:r>
      <w:r w:rsidR="67BD08B1">
        <w:t xml:space="preserve">proposed </w:t>
      </w:r>
      <w:r w:rsidR="00A1254C">
        <w:t>statewide NEP</w:t>
      </w:r>
      <w:r w:rsidR="34BFA600">
        <w:t xml:space="preserve"> designation</w:t>
      </w:r>
      <w:r w:rsidR="00A1254C">
        <w:t>, CPW proposes to re</w:t>
      </w:r>
      <w:r w:rsidR="008722E0">
        <w:t>lease</w:t>
      </w:r>
      <w:r w:rsidR="00912EBE">
        <w:t xml:space="preserve"> gray wolves</w:t>
      </w:r>
      <w:r w:rsidR="008722E0">
        <w:t xml:space="preserve"> obtained from </w:t>
      </w:r>
      <w:r w:rsidR="00B87B60">
        <w:t xml:space="preserve">the delisted </w:t>
      </w:r>
      <w:proofErr w:type="spellStart"/>
      <w:r w:rsidR="00B87B60">
        <w:t>NRM</w:t>
      </w:r>
      <w:proofErr w:type="spellEnd"/>
      <w:r w:rsidR="00A23BF9">
        <w:t xml:space="preserve"> population</w:t>
      </w:r>
      <w:r w:rsidR="00B87B60">
        <w:t xml:space="preserve"> (</w:t>
      </w:r>
      <w:bookmarkStart w:name="_Hlk113364404" w:id="6"/>
      <w:r w:rsidR="00A23BF9">
        <w:t>Idaho, Montana, eastern Oregon,</w:t>
      </w:r>
      <w:r w:rsidR="00212E1B">
        <w:t xml:space="preserve"> eastern Washington</w:t>
      </w:r>
      <w:r w:rsidR="00895690">
        <w:t xml:space="preserve">, </w:t>
      </w:r>
      <w:r w:rsidR="00212E1B">
        <w:t>Wyoming</w:t>
      </w:r>
      <w:bookmarkEnd w:id="6"/>
      <w:r w:rsidR="00212E1B">
        <w:t>)</w:t>
      </w:r>
      <w:r w:rsidR="00A23BF9">
        <w:t xml:space="preserve"> </w:t>
      </w:r>
      <w:r w:rsidR="00912EBE">
        <w:t xml:space="preserve">at </w:t>
      </w:r>
      <w:r w:rsidR="006F0129">
        <w:t xml:space="preserve">multiple </w:t>
      </w:r>
      <w:r w:rsidR="00912EBE">
        <w:t>sites</w:t>
      </w:r>
      <w:r w:rsidR="00613415">
        <w:t xml:space="preserve"> west of the Continental Divide</w:t>
      </w:r>
      <w:r w:rsidR="008918F0">
        <w:t xml:space="preserve">. </w:t>
      </w:r>
      <w:r w:rsidR="00613415">
        <w:t xml:space="preserve">Individual </w:t>
      </w:r>
      <w:r w:rsidR="006F0129">
        <w:t xml:space="preserve">release </w:t>
      </w:r>
      <w:r w:rsidR="00613415">
        <w:t>sites</w:t>
      </w:r>
      <w:r w:rsidR="00212E1B">
        <w:t xml:space="preserve"> will be </w:t>
      </w:r>
      <w:r w:rsidR="00722F2E">
        <w:t xml:space="preserve">located </w:t>
      </w:r>
      <w:r w:rsidR="00212E1B">
        <w:t xml:space="preserve">on private or </w:t>
      </w:r>
      <w:r w:rsidR="00696C31">
        <w:t>S</w:t>
      </w:r>
      <w:r w:rsidR="00212E1B">
        <w:t>tate lands</w:t>
      </w:r>
      <w:r w:rsidR="00001193">
        <w:t xml:space="preserve"> </w:t>
      </w:r>
      <w:r w:rsidR="2C5B7738">
        <w:t>with</w:t>
      </w:r>
      <w:r w:rsidR="006A7E9D">
        <w:t xml:space="preserve"> </w:t>
      </w:r>
      <w:r w:rsidR="00722F2E">
        <w:t>high habitat suitability and low wolf</w:t>
      </w:r>
      <w:r w:rsidR="0009007B">
        <w:t>–</w:t>
      </w:r>
      <w:r w:rsidR="00722F2E">
        <w:t xml:space="preserve">livestock conflict risk based on models developed </w:t>
      </w:r>
      <w:r w:rsidR="00475686">
        <w:t xml:space="preserve">by </w:t>
      </w:r>
      <w:proofErr w:type="spellStart"/>
      <w:r w:rsidR="00475686">
        <w:t>Ditmer</w:t>
      </w:r>
      <w:proofErr w:type="spellEnd"/>
      <w:r w:rsidR="00475686">
        <w:t xml:space="preserve"> </w:t>
      </w:r>
      <w:r w:rsidRPr="00653545" w:rsidR="00475686">
        <w:t>et al.</w:t>
      </w:r>
      <w:r w:rsidR="00475686">
        <w:t xml:space="preserve"> (2022)</w:t>
      </w:r>
      <w:r w:rsidR="008918F0">
        <w:t xml:space="preserve">. </w:t>
      </w:r>
      <w:r w:rsidR="00D92849">
        <w:t xml:space="preserve">All release sites will be </w:t>
      </w:r>
      <w:r w:rsidR="007C5968">
        <w:t>located west of the Continental Divide</w:t>
      </w:r>
      <w:r w:rsidR="00631567">
        <w:t xml:space="preserve"> (Colorado Revised Statute </w:t>
      </w:r>
      <w:r w:rsidR="002E3516">
        <w:t>33</w:t>
      </w:r>
      <w:r w:rsidR="00B46D16">
        <w:t>–</w:t>
      </w:r>
      <w:r w:rsidR="002E3516">
        <w:t>2</w:t>
      </w:r>
      <w:r w:rsidR="00B46D16">
        <w:t>–</w:t>
      </w:r>
      <w:r w:rsidR="002E3516">
        <w:t>105.8)</w:t>
      </w:r>
      <w:r w:rsidR="00A470EC">
        <w:t xml:space="preserve">, and </w:t>
      </w:r>
      <w:r w:rsidR="00950339">
        <w:t>north of U.S. Highway 50</w:t>
      </w:r>
      <w:r w:rsidR="001D314E">
        <w:t xml:space="preserve"> (</w:t>
      </w:r>
      <w:r w:rsidR="005B0943">
        <w:t>figure</w:t>
      </w:r>
      <w:r w:rsidR="001D314E">
        <w:t xml:space="preserve"> </w:t>
      </w:r>
      <w:r w:rsidR="007123B9">
        <w:t>3</w:t>
      </w:r>
      <w:r w:rsidR="001D314E">
        <w:t>)</w:t>
      </w:r>
      <w:r w:rsidR="004F316D">
        <w:t xml:space="preserve">. </w:t>
      </w:r>
      <w:r w:rsidR="006324C3">
        <w:t xml:space="preserve">CPW </w:t>
      </w:r>
      <w:r w:rsidR="00A57416">
        <w:t>proposes</w:t>
      </w:r>
      <w:r w:rsidR="006324C3">
        <w:t xml:space="preserve"> </w:t>
      </w:r>
      <w:r w:rsidR="48F59F57">
        <w:t>to release</w:t>
      </w:r>
      <w:r w:rsidR="006324C3">
        <w:t xml:space="preserve"> a</w:t>
      </w:r>
      <w:r w:rsidR="004F316D">
        <w:t xml:space="preserve"> total of 1</w:t>
      </w:r>
      <w:r w:rsidR="00A57416">
        <w:t xml:space="preserve">0 to </w:t>
      </w:r>
      <w:r w:rsidR="004F316D">
        <w:t xml:space="preserve">15 wolves at a 50:50 sex ratio each year </w:t>
      </w:r>
      <w:r w:rsidR="0038375D">
        <w:t xml:space="preserve">during winter </w:t>
      </w:r>
      <w:r w:rsidR="004F316D">
        <w:t xml:space="preserve">for </w:t>
      </w:r>
      <w:r w:rsidR="006324C3">
        <w:t xml:space="preserve">up to </w:t>
      </w:r>
      <w:r w:rsidR="00683A41">
        <w:t xml:space="preserve">3 </w:t>
      </w:r>
      <w:r w:rsidR="004F316D">
        <w:t>consecutive years</w:t>
      </w:r>
      <w:r w:rsidR="0047134A">
        <w:t xml:space="preserve">, although exact numbers and sex ratios may vary due to factors associated with capture </w:t>
      </w:r>
      <w:r w:rsidR="00127A00">
        <w:t xml:space="preserve">from </w:t>
      </w:r>
      <w:r w:rsidR="0047134A">
        <w:t>source</w:t>
      </w:r>
      <w:r w:rsidR="00127A00">
        <w:t xml:space="preserve"> populations</w:t>
      </w:r>
      <w:r w:rsidR="44EE6273">
        <w:t xml:space="preserve"> (CPW 2021b</w:t>
      </w:r>
      <w:r w:rsidR="0097554F">
        <w:t xml:space="preserve">, </w:t>
      </w:r>
      <w:r w:rsidR="00AE0AF1">
        <w:t>p. 24</w:t>
      </w:r>
      <w:r w:rsidR="44EE6273">
        <w:t>)</w:t>
      </w:r>
      <w:r w:rsidR="00C6695C">
        <w:t xml:space="preserve">. </w:t>
      </w:r>
      <w:r w:rsidR="0047134A">
        <w:t xml:space="preserve">After </w:t>
      </w:r>
      <w:r w:rsidR="00EC3ACE">
        <w:t>initial</w:t>
      </w:r>
      <w:r w:rsidR="00B306BB">
        <w:t xml:space="preserve"> releases</w:t>
      </w:r>
      <w:r w:rsidR="00EC3ACE">
        <w:t xml:space="preserve"> are completed</w:t>
      </w:r>
      <w:r w:rsidR="0047134A">
        <w:t xml:space="preserve">, </w:t>
      </w:r>
      <w:r w:rsidR="00AE4751">
        <w:t xml:space="preserve">CPW will </w:t>
      </w:r>
      <w:r w:rsidR="006A0B0C">
        <w:t xml:space="preserve">monitor </w:t>
      </w:r>
      <w:r w:rsidR="0020571F">
        <w:t>the success of reintroduction efforts</w:t>
      </w:r>
      <w:r w:rsidR="00162821">
        <w:t xml:space="preserve"> </w:t>
      </w:r>
      <w:r w:rsidR="006A0B0C">
        <w:t xml:space="preserve">and </w:t>
      </w:r>
      <w:r w:rsidR="00E16DE0">
        <w:t>document</w:t>
      </w:r>
      <w:r w:rsidR="002C268B">
        <w:t xml:space="preserve"> </w:t>
      </w:r>
      <w:r w:rsidR="002D15AC">
        <w:t xml:space="preserve">wolf </w:t>
      </w:r>
      <w:r w:rsidR="002C268B">
        <w:t>abundance and distribution annually</w:t>
      </w:r>
      <w:r w:rsidR="006A0B0C">
        <w:t xml:space="preserve"> to </w:t>
      </w:r>
      <w:r w:rsidR="00443BB1">
        <w:t>evaluate progress</w:t>
      </w:r>
      <w:r w:rsidR="00394FA4">
        <w:t xml:space="preserve"> toward meeting </w:t>
      </w:r>
      <w:r w:rsidR="005B0943">
        <w:t>State</w:t>
      </w:r>
      <w:r w:rsidR="00394FA4">
        <w:t xml:space="preserve"> </w:t>
      </w:r>
      <w:r w:rsidR="0065407A">
        <w:t xml:space="preserve">wolf </w:t>
      </w:r>
      <w:r w:rsidR="00394FA4">
        <w:t>recovery objectives</w:t>
      </w:r>
      <w:r w:rsidR="0075236C">
        <w:t xml:space="preserve"> </w:t>
      </w:r>
      <w:r w:rsidR="0036063E">
        <w:t>(CPW 202</w:t>
      </w:r>
      <w:r w:rsidR="00525C7F">
        <w:t>1</w:t>
      </w:r>
      <w:r w:rsidR="0036063E">
        <w:t>b, p. 24).</w:t>
      </w:r>
    </w:p>
    <w:p w:rsidR="00612127" w:rsidP="008C4F67" w:rsidRDefault="00573F4F" w14:paraId="63897FA7" w14:textId="0FDAC1A6">
      <w:pPr>
        <w:spacing w:after="0" w:line="480" w:lineRule="auto"/>
        <w:contextualSpacing/>
      </w:pPr>
      <w:r w:rsidRPr="005B0943">
        <w:rPr>
          <w:noProof/>
        </w:rPr>
        <w:lastRenderedPageBreak/>
        <w:drawing>
          <wp:inline distT="0" distB="0" distL="0" distR="0" wp14:anchorId="0C627CBA" wp14:editId="231E6B48">
            <wp:extent cx="5486400" cy="4286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4286250"/>
                    </a:xfrm>
                    <a:prstGeom prst="rect">
                      <a:avLst/>
                    </a:prstGeom>
                    <a:noFill/>
                    <a:ln>
                      <a:noFill/>
                    </a:ln>
                  </pic:spPr>
                </pic:pic>
              </a:graphicData>
            </a:graphic>
          </wp:inline>
        </w:drawing>
      </w:r>
    </w:p>
    <w:p w:rsidRPr="005B0943" w:rsidR="0005740B" w:rsidP="009E07F3" w:rsidRDefault="00612127" w14:paraId="54C331EF" w14:textId="1D184ECA">
      <w:pPr>
        <w:spacing w:after="0" w:line="240" w:lineRule="auto"/>
        <w:contextualSpacing/>
        <w:rPr>
          <w:sz w:val="20"/>
        </w:rPr>
      </w:pPr>
      <w:r w:rsidRPr="005B0943">
        <w:rPr>
          <w:b/>
          <w:sz w:val="20"/>
        </w:rPr>
        <w:t xml:space="preserve">Figure </w:t>
      </w:r>
      <w:r w:rsidRPr="005B0943" w:rsidR="005F2D50">
        <w:rPr>
          <w:b/>
          <w:sz w:val="20"/>
        </w:rPr>
        <w:t>3</w:t>
      </w:r>
      <w:r w:rsidRPr="005B0943">
        <w:rPr>
          <w:b/>
          <w:sz w:val="20"/>
        </w:rPr>
        <w:t>.</w:t>
      </w:r>
      <w:r w:rsidRPr="005B0943">
        <w:rPr>
          <w:sz w:val="20"/>
        </w:rPr>
        <w:t xml:space="preserve"> </w:t>
      </w:r>
      <w:r w:rsidRPr="005B0943" w:rsidR="005F2D50">
        <w:rPr>
          <w:sz w:val="20"/>
        </w:rPr>
        <w:t>Map of the State of Colorado</w:t>
      </w:r>
      <w:r w:rsidRPr="005B0943" w:rsidR="00DC1349">
        <w:rPr>
          <w:sz w:val="20"/>
        </w:rPr>
        <w:t xml:space="preserve"> with </w:t>
      </w:r>
      <w:r w:rsidRPr="005B0943" w:rsidR="009E07F3">
        <w:rPr>
          <w:sz w:val="20"/>
        </w:rPr>
        <w:t>county boundaries and</w:t>
      </w:r>
      <w:r w:rsidRPr="005B0943" w:rsidR="005F2D50">
        <w:rPr>
          <w:sz w:val="20"/>
        </w:rPr>
        <w:t xml:space="preserve"> the general area</w:t>
      </w:r>
      <w:r w:rsidRPr="005B0943" w:rsidR="003372BB">
        <w:rPr>
          <w:sz w:val="20"/>
        </w:rPr>
        <w:t xml:space="preserve"> </w:t>
      </w:r>
      <w:r w:rsidRPr="005B0943" w:rsidR="00486FFF">
        <w:rPr>
          <w:sz w:val="20"/>
        </w:rPr>
        <w:t xml:space="preserve">(crosshatched) </w:t>
      </w:r>
      <w:r w:rsidRPr="005B0943" w:rsidR="003372BB">
        <w:rPr>
          <w:sz w:val="20"/>
        </w:rPr>
        <w:t xml:space="preserve">for </w:t>
      </w:r>
      <w:proofErr w:type="spellStart"/>
      <w:r w:rsidRPr="005B0943" w:rsidR="003372BB">
        <w:rPr>
          <w:sz w:val="20"/>
        </w:rPr>
        <w:t>CPW’s</w:t>
      </w:r>
      <w:proofErr w:type="spellEnd"/>
      <w:r w:rsidRPr="005B0943" w:rsidR="001315FF">
        <w:rPr>
          <w:sz w:val="20"/>
        </w:rPr>
        <w:t xml:space="preserve"> </w:t>
      </w:r>
      <w:r w:rsidR="005B0943">
        <w:rPr>
          <w:sz w:val="20"/>
          <w:szCs w:val="18"/>
        </w:rPr>
        <w:t xml:space="preserve">proposed </w:t>
      </w:r>
      <w:r w:rsidRPr="005B0943" w:rsidR="001315FF">
        <w:rPr>
          <w:sz w:val="20"/>
        </w:rPr>
        <w:t>initial (1</w:t>
      </w:r>
      <w:r w:rsidRPr="005B0943" w:rsidR="005D288F">
        <w:rPr>
          <w:sz w:val="20"/>
        </w:rPr>
        <w:t>–</w:t>
      </w:r>
      <w:r w:rsidRPr="005B0943" w:rsidR="001315FF">
        <w:rPr>
          <w:sz w:val="20"/>
        </w:rPr>
        <w:t>3 years)</w:t>
      </w:r>
      <w:r w:rsidRPr="005B0943" w:rsidR="003372BB">
        <w:rPr>
          <w:sz w:val="20"/>
        </w:rPr>
        <w:t xml:space="preserve"> release site</w:t>
      </w:r>
      <w:r w:rsidRPr="005B0943" w:rsidR="00A416F7">
        <w:rPr>
          <w:sz w:val="20"/>
        </w:rPr>
        <w:t xml:space="preserve"> area</w:t>
      </w:r>
      <w:r w:rsidR="00135B92">
        <w:rPr>
          <w:sz w:val="20"/>
          <w:szCs w:val="20"/>
        </w:rPr>
        <w:t xml:space="preserve"> for a nonessential experimental population</w:t>
      </w:r>
      <w:r w:rsidR="005B0943">
        <w:rPr>
          <w:sz w:val="20"/>
          <w:szCs w:val="20"/>
        </w:rPr>
        <w:t xml:space="preserve"> (NEP)</w:t>
      </w:r>
      <w:r w:rsidR="00135B92">
        <w:rPr>
          <w:sz w:val="20"/>
          <w:szCs w:val="20"/>
        </w:rPr>
        <w:t xml:space="preserve"> of gray wolves</w:t>
      </w:r>
      <w:r w:rsidRPr="005B0943" w:rsidR="00CF7D40">
        <w:rPr>
          <w:sz w:val="20"/>
        </w:rPr>
        <w:t>.</w:t>
      </w:r>
    </w:p>
    <w:p w:rsidRPr="009E07F3" w:rsidR="009E07F3" w:rsidP="009E07F3" w:rsidRDefault="009E07F3" w14:paraId="0E084236" w14:textId="77777777">
      <w:pPr>
        <w:spacing w:after="0" w:line="240" w:lineRule="auto"/>
        <w:contextualSpacing/>
      </w:pPr>
    </w:p>
    <w:p w:rsidRPr="0094733D" w:rsidR="00F3213F" w:rsidP="008C4F67" w:rsidRDefault="0008272B" w14:paraId="4515A01A" w14:textId="7E7FF7B6">
      <w:pPr>
        <w:spacing w:after="0" w:line="480" w:lineRule="auto"/>
        <w:contextualSpacing/>
        <w:rPr>
          <w:b/>
          <w:bCs/>
          <w:i/>
          <w:iCs/>
        </w:rPr>
      </w:pPr>
      <w:bookmarkStart w:name="_Hlk115285847" w:id="7"/>
      <w:r w:rsidRPr="0094733D">
        <w:rPr>
          <w:b/>
          <w:bCs/>
          <w:i/>
          <w:iCs/>
        </w:rPr>
        <w:t>Release Procedures</w:t>
      </w:r>
    </w:p>
    <w:bookmarkEnd w:id="7"/>
    <w:p w:rsidR="00676060" w:rsidP="008C4F67" w:rsidRDefault="0013299E" w14:paraId="0E4EF808" w14:textId="7049E455">
      <w:pPr>
        <w:spacing w:after="0" w:line="480" w:lineRule="auto"/>
        <w:contextualSpacing/>
      </w:pPr>
      <w:r>
        <w:tab/>
      </w:r>
      <w:r w:rsidR="727A657D">
        <w:t>C</w:t>
      </w:r>
      <w:r w:rsidR="47DDB591">
        <w:t>PW</w:t>
      </w:r>
      <w:r w:rsidR="727A657D">
        <w:t xml:space="preserve"> officials plan t</w:t>
      </w:r>
      <w:r w:rsidR="4C0B27E8">
        <w:t xml:space="preserve">o </w:t>
      </w:r>
      <w:r w:rsidR="64F8330D">
        <w:t xml:space="preserve">capture </w:t>
      </w:r>
      <w:r w:rsidR="005B0943">
        <w:t>wild</w:t>
      </w:r>
      <w:r w:rsidR="64F8330D">
        <w:t xml:space="preserve"> </w:t>
      </w:r>
      <w:r w:rsidR="029D03CB">
        <w:t xml:space="preserve">gray wolves </w:t>
      </w:r>
      <w:r w:rsidR="0457A64C">
        <w:t xml:space="preserve">in cooperating </w:t>
      </w:r>
      <w:r w:rsidR="0AB21764">
        <w:t xml:space="preserve">States </w:t>
      </w:r>
      <w:r w:rsidR="44BD2F2D">
        <w:t xml:space="preserve">in the </w:t>
      </w:r>
      <w:r w:rsidR="005B0943">
        <w:t>Western</w:t>
      </w:r>
      <w:r w:rsidR="44BD2F2D">
        <w:t xml:space="preserve"> U</w:t>
      </w:r>
      <w:r w:rsidR="515802B1">
        <w:t>nited States</w:t>
      </w:r>
      <w:r w:rsidR="44BD2F2D">
        <w:t xml:space="preserve"> where wolves are federally delisted</w:t>
      </w:r>
      <w:r w:rsidR="0457A64C">
        <w:t xml:space="preserve"> </w:t>
      </w:r>
      <w:r w:rsidR="004A5E27">
        <w:t>(</w:t>
      </w:r>
      <w:r w:rsidRPr="27CFD195" w:rsidR="004A5E27">
        <w:rPr>
          <w:rFonts w:cs="Times New Roman"/>
          <w:szCs w:val="24"/>
        </w:rPr>
        <w:t xml:space="preserve">Montana, Idaho, Wyoming, the eastern third of Washington and Oregon, and north-central Utah) </w:t>
      </w:r>
      <w:r w:rsidR="0457A64C">
        <w:t xml:space="preserve">using a combination of </w:t>
      </w:r>
      <w:r w:rsidR="2C475EDD">
        <w:t xml:space="preserve">net gunning, helicopter darting, </w:t>
      </w:r>
      <w:r w:rsidR="44BD2F2D">
        <w:t xml:space="preserve">or </w:t>
      </w:r>
      <w:r w:rsidR="2C475EDD">
        <w:t>trap</w:t>
      </w:r>
      <w:r w:rsidR="44BD2F2D">
        <w:t>ping</w:t>
      </w:r>
      <w:r w:rsidR="008963FB">
        <w:t xml:space="preserve">. </w:t>
      </w:r>
      <w:r w:rsidR="002A40B4">
        <w:t>Wolf c</w:t>
      </w:r>
      <w:r w:rsidR="008963FB">
        <w:t xml:space="preserve">aptures will be conducted in accordance with </w:t>
      </w:r>
      <w:r w:rsidR="007B0713">
        <w:t>approved</w:t>
      </w:r>
      <w:r w:rsidR="008963FB">
        <w:t xml:space="preserve"> </w:t>
      </w:r>
      <w:r w:rsidR="00562A04">
        <w:t xml:space="preserve">protocols </w:t>
      </w:r>
      <w:r w:rsidR="00556008">
        <w:t>specific to</w:t>
      </w:r>
      <w:r w:rsidR="00562A04">
        <w:t xml:space="preserve"> each </w:t>
      </w:r>
      <w:r w:rsidR="002A5EF8">
        <w:t>jurisdiction</w:t>
      </w:r>
      <w:r w:rsidR="00924754">
        <w:t xml:space="preserve"> </w:t>
      </w:r>
      <w:r w:rsidR="0009007B">
        <w:t xml:space="preserve">from which </w:t>
      </w:r>
      <w:r w:rsidR="00924754">
        <w:t xml:space="preserve">donor wolves are </w:t>
      </w:r>
      <w:r w:rsidR="000C252A">
        <w:t xml:space="preserve">to </w:t>
      </w:r>
      <w:r w:rsidR="00A55C78">
        <w:t>come.</w:t>
      </w:r>
      <w:r w:rsidR="005B0943">
        <w:t xml:space="preserve"> </w:t>
      </w:r>
      <w:r w:rsidR="2AFB932D">
        <w:t xml:space="preserve">Animals will be a mix </w:t>
      </w:r>
      <w:r w:rsidR="05816424">
        <w:t>of sex and age classes, with a sex ratio of 50:50 preferred</w:t>
      </w:r>
      <w:r w:rsidR="72F5BB2D">
        <w:t>, and ideally donor animals will</w:t>
      </w:r>
      <w:r w:rsidR="5D2B9B7B">
        <w:t xml:space="preserve"> be unrelated and of dispersing age (</w:t>
      </w:r>
      <w:r w:rsidR="1A58A9F6">
        <w:t>2</w:t>
      </w:r>
      <w:r w:rsidR="5ACD2B70">
        <w:t xml:space="preserve"> </w:t>
      </w:r>
      <w:r w:rsidR="43564A87">
        <w:t xml:space="preserve">years and older). </w:t>
      </w:r>
      <w:r w:rsidR="00F0411C">
        <w:t>Each wolf</w:t>
      </w:r>
      <w:r w:rsidR="006108EC">
        <w:t xml:space="preserve"> selected for</w:t>
      </w:r>
      <w:r w:rsidR="002F4C13">
        <w:t xml:space="preserve"> transport</w:t>
      </w:r>
      <w:r w:rsidR="006108EC">
        <w:t xml:space="preserve"> will </w:t>
      </w:r>
      <w:r w:rsidR="00844DE9">
        <w:t xml:space="preserve">be </w:t>
      </w:r>
      <w:r w:rsidR="00F57A2F">
        <w:t>photographed</w:t>
      </w:r>
      <w:r w:rsidR="00F0411C">
        <w:t>,</w:t>
      </w:r>
      <w:r w:rsidR="008D5930">
        <w:t xml:space="preserve"> </w:t>
      </w:r>
      <w:r w:rsidR="00844DE9">
        <w:t>examined</w:t>
      </w:r>
      <w:r w:rsidR="00AC3235">
        <w:t xml:space="preserve"> to </w:t>
      </w:r>
      <w:r w:rsidR="00AC3235">
        <w:lastRenderedPageBreak/>
        <w:t xml:space="preserve">evaluate </w:t>
      </w:r>
      <w:r w:rsidR="00971FDE">
        <w:t>condition</w:t>
      </w:r>
      <w:r w:rsidR="00AD6F79">
        <w:t xml:space="preserve"> and </w:t>
      </w:r>
      <w:r w:rsidR="00982B67">
        <w:t>to</w:t>
      </w:r>
      <w:r w:rsidR="00AD6F79">
        <w:t xml:space="preserve"> obtain biological measurements</w:t>
      </w:r>
      <w:r w:rsidR="008C4E6D">
        <w:t xml:space="preserve"> and samples</w:t>
      </w:r>
      <w:r w:rsidR="00844DE9">
        <w:t>,</w:t>
      </w:r>
      <w:r w:rsidR="00F721C2">
        <w:t xml:space="preserve"> tested for diseases, </w:t>
      </w:r>
      <w:r w:rsidR="008A2F90">
        <w:t xml:space="preserve">vaccinated </w:t>
      </w:r>
      <w:r w:rsidR="00B018D1">
        <w:t>for a wide variety of diseases</w:t>
      </w:r>
      <w:r w:rsidR="00CD1963">
        <w:t xml:space="preserve">, and </w:t>
      </w:r>
      <w:r w:rsidR="00D56B11">
        <w:t>treated for internal and external parasites</w:t>
      </w:r>
      <w:r w:rsidR="001B58A6">
        <w:t xml:space="preserve">. </w:t>
      </w:r>
      <w:r w:rsidR="00125D9F">
        <w:t xml:space="preserve">Additionally, wolves will be fitted with </w:t>
      </w:r>
      <w:r w:rsidR="00694FC8">
        <w:t>either</w:t>
      </w:r>
      <w:r w:rsidR="006A03DC">
        <w:t xml:space="preserve"> </w:t>
      </w:r>
      <w:r w:rsidR="00663BD6">
        <w:t xml:space="preserve">a global positioning system (GPS) or </w:t>
      </w:r>
      <w:r w:rsidR="00746AEA">
        <w:t>a</w:t>
      </w:r>
      <w:r w:rsidR="00663BD6">
        <w:t xml:space="preserve"> very</w:t>
      </w:r>
      <w:r w:rsidR="001B0834">
        <w:t xml:space="preserve"> high frequency (VHF) </w:t>
      </w:r>
      <w:r w:rsidR="0057566F">
        <w:t>radio transmitter</w:t>
      </w:r>
      <w:r w:rsidR="0047440E">
        <w:t xml:space="preserve"> as well as</w:t>
      </w:r>
      <w:r w:rsidR="0057566F">
        <w:t xml:space="preserve"> </w:t>
      </w:r>
      <w:r w:rsidR="00AD41B8">
        <w:t xml:space="preserve">other markers </w:t>
      </w:r>
      <w:r w:rsidR="00936766">
        <w:t>to assist with</w:t>
      </w:r>
      <w:r w:rsidR="00AD41B8">
        <w:t xml:space="preserve"> individual identification.</w:t>
      </w:r>
      <w:r w:rsidR="009C7711">
        <w:t xml:space="preserve"> </w:t>
      </w:r>
      <w:r w:rsidR="77B71119">
        <w:t xml:space="preserve">Captured animals will be transported to Colorado </w:t>
      </w:r>
      <w:r w:rsidR="00D13D72">
        <w:t xml:space="preserve">in large, aluminum crates </w:t>
      </w:r>
      <w:r w:rsidR="000F407E">
        <w:t>(</w:t>
      </w:r>
      <w:r w:rsidR="00D13D72">
        <w:t xml:space="preserve">similar to those used </w:t>
      </w:r>
      <w:r w:rsidR="000F407E">
        <w:t xml:space="preserve">for wolf reintroduction in the </w:t>
      </w:r>
      <w:proofErr w:type="spellStart"/>
      <w:r w:rsidR="000F407E">
        <w:t>NRM</w:t>
      </w:r>
      <w:proofErr w:type="spellEnd"/>
      <w:r w:rsidR="000F407E">
        <w:t>)</w:t>
      </w:r>
      <w:r w:rsidR="00C4707E">
        <w:t xml:space="preserve"> </w:t>
      </w:r>
      <w:r w:rsidR="56EC0444">
        <w:t>by aircraft, ground transportation, or a mix of techniques</w:t>
      </w:r>
      <w:r w:rsidR="1B10A484">
        <w:t xml:space="preserve">, with a goal of releasing captured animals as quickly as possible to minimize time in captivity and capture-related stress. </w:t>
      </w:r>
      <w:r w:rsidR="3A355435">
        <w:t>All animals will be “hard released”</w:t>
      </w:r>
      <w:r w:rsidR="21CCE654">
        <w:t xml:space="preserve"> (released </w:t>
      </w:r>
      <w:r w:rsidR="307C45CC">
        <w:t xml:space="preserve">shortly </w:t>
      </w:r>
      <w:r w:rsidR="21CCE654">
        <w:t>after transport to reintroduction sites with no preconditioning; CPW 2021b</w:t>
      </w:r>
      <w:r w:rsidR="2DCCBF33">
        <w:t>, pp. 19</w:t>
      </w:r>
      <w:r w:rsidR="47436391">
        <w:t>–</w:t>
      </w:r>
      <w:r w:rsidR="2DCCBF33">
        <w:t>21</w:t>
      </w:r>
      <w:r w:rsidR="21CCE654">
        <w:t>)</w:t>
      </w:r>
      <w:r w:rsidR="153F87E0">
        <w:t xml:space="preserve"> during winter (November through March)</w:t>
      </w:r>
      <w:r w:rsidR="3A355435">
        <w:t xml:space="preserve">, with </w:t>
      </w:r>
      <w:r w:rsidR="00073F32">
        <w:t>no</w:t>
      </w:r>
      <w:r w:rsidR="3A355435">
        <w:t xml:space="preserve"> </w:t>
      </w:r>
      <w:r w:rsidR="5F0F9DDD">
        <w:t>acclimation time</w:t>
      </w:r>
      <w:r w:rsidR="536D4C3B">
        <w:t xml:space="preserve"> between capture, transport, and release</w:t>
      </w:r>
      <w:r w:rsidR="7C381007">
        <w:t xml:space="preserve">. </w:t>
      </w:r>
      <w:r w:rsidR="007D4A7E">
        <w:t>T</w:t>
      </w:r>
      <w:r w:rsidR="05F45328">
        <w:t>he Final Report on Wolf Restoration Logistics Recommendation</w:t>
      </w:r>
      <w:r w:rsidR="6EED66CA">
        <w:t xml:space="preserve">s developed by the Colorado Wolf Restoration and Management Plan Technical Working Group </w:t>
      </w:r>
      <w:r w:rsidRPr="00D972A5" w:rsidR="6EED66CA">
        <w:t>(CPW 2021b</w:t>
      </w:r>
      <w:r w:rsidR="689DB126">
        <w:t>, entire</w:t>
      </w:r>
      <w:r w:rsidR="6EED66CA">
        <w:t>)</w:t>
      </w:r>
      <w:r w:rsidR="007D4A7E">
        <w:t xml:space="preserve"> provides additional details regarding </w:t>
      </w:r>
      <w:r w:rsidR="000203C7">
        <w:t>the proposed release procedures</w:t>
      </w:r>
      <w:r w:rsidR="6EED66CA">
        <w:t>.</w:t>
      </w:r>
    </w:p>
    <w:p w:rsidRPr="0094733D" w:rsidR="0099244E" w:rsidP="008C4F67" w:rsidRDefault="0099244E" w14:paraId="3EFC8EA8" w14:textId="535EC458">
      <w:pPr>
        <w:spacing w:after="0" w:line="480" w:lineRule="auto"/>
        <w:contextualSpacing/>
        <w:rPr>
          <w:b/>
          <w:bCs/>
          <w:i/>
          <w:iCs/>
        </w:rPr>
      </w:pPr>
      <w:r w:rsidRPr="0094733D">
        <w:rPr>
          <w:b/>
          <w:bCs/>
          <w:i/>
          <w:iCs/>
        </w:rPr>
        <w:t>Reintroduction Site Management</w:t>
      </w:r>
    </w:p>
    <w:p w:rsidRPr="00D000BE" w:rsidR="0099244E" w:rsidP="008C4F67" w:rsidRDefault="0099244E" w14:paraId="759F3F14" w14:textId="1C9454AA">
      <w:pPr>
        <w:spacing w:after="0" w:line="480" w:lineRule="auto"/>
        <w:contextualSpacing/>
        <w:rPr>
          <w:b/>
          <w:bCs/>
          <w:i/>
          <w:iCs/>
        </w:rPr>
      </w:pPr>
      <w:r>
        <w:tab/>
      </w:r>
      <w:r w:rsidR="00CE230E">
        <w:t xml:space="preserve">As noted </w:t>
      </w:r>
      <w:r w:rsidR="00D000BE">
        <w:t xml:space="preserve">in the </w:t>
      </w:r>
      <w:r w:rsidRPr="00484B36" w:rsidR="00D000BE">
        <w:rPr>
          <w:b/>
          <w:bCs/>
          <w:i/>
          <w:iCs/>
        </w:rPr>
        <w:t xml:space="preserve">Proposed Reintroduction Areas </w:t>
      </w:r>
      <w:r w:rsidR="00CB35DD">
        <w:rPr>
          <w:b/>
          <w:bCs/>
          <w:i/>
          <w:iCs/>
        </w:rPr>
        <w:t>and</w:t>
      </w:r>
      <w:r w:rsidRPr="00484B36" w:rsidR="00D000BE">
        <w:rPr>
          <w:b/>
          <w:bCs/>
          <w:i/>
          <w:iCs/>
        </w:rPr>
        <w:t xml:space="preserve"> Release Sites</w:t>
      </w:r>
      <w:r w:rsidR="00D000BE">
        <w:t xml:space="preserve"> and </w:t>
      </w:r>
      <w:r w:rsidRPr="0094733D" w:rsidR="00D000BE">
        <w:rPr>
          <w:b/>
          <w:bCs/>
          <w:i/>
          <w:iCs/>
        </w:rPr>
        <w:t>Release Procedures</w:t>
      </w:r>
      <w:r w:rsidR="00D000BE">
        <w:rPr>
          <w:b/>
          <w:bCs/>
          <w:i/>
          <w:iCs/>
        </w:rPr>
        <w:t xml:space="preserve"> </w:t>
      </w:r>
      <w:r w:rsidR="00D000BE">
        <w:t xml:space="preserve">sections </w:t>
      </w:r>
      <w:r w:rsidR="00B64140">
        <w:t>above, gray wolves will be “hard released”</w:t>
      </w:r>
      <w:r w:rsidR="00D000BE">
        <w:t xml:space="preserve"> </w:t>
      </w:r>
      <w:r w:rsidR="007F2ACF">
        <w:t xml:space="preserve">on State or private lands within </w:t>
      </w:r>
      <w:r w:rsidR="009158E3">
        <w:t>a discrete release area (</w:t>
      </w:r>
      <w:r w:rsidR="005B0943">
        <w:t>figure</w:t>
      </w:r>
      <w:r w:rsidR="009158E3">
        <w:t xml:space="preserve"> 3</w:t>
      </w:r>
      <w:r w:rsidR="009C0960">
        <w:t>, above</w:t>
      </w:r>
      <w:r w:rsidR="009158E3">
        <w:t>). Given that gray wolves</w:t>
      </w:r>
      <w:r w:rsidR="004B54A1">
        <w:t xml:space="preserve"> released in this manner </w:t>
      </w:r>
      <w:r w:rsidR="009C397B">
        <w:t xml:space="preserve">are more likely to disperse </w:t>
      </w:r>
      <w:r w:rsidR="001B1FC3">
        <w:t xml:space="preserve">immediately </w:t>
      </w:r>
      <w:r w:rsidR="000B0A59">
        <w:t xml:space="preserve">from the release site </w:t>
      </w:r>
      <w:r w:rsidR="009C397B">
        <w:t>rather than remain together</w:t>
      </w:r>
      <w:r w:rsidR="000B0A59">
        <w:t xml:space="preserve"> at the site (CPW 2021</w:t>
      </w:r>
      <w:r w:rsidR="00AA7208">
        <w:t>b</w:t>
      </w:r>
      <w:r w:rsidR="009C0960">
        <w:t>, entire</w:t>
      </w:r>
      <w:r w:rsidR="00AA7208">
        <w:t xml:space="preserve">), no special </w:t>
      </w:r>
      <w:r w:rsidR="007318EF">
        <w:t>management practices will be implemented at individual release sites. For additional information, please see</w:t>
      </w:r>
      <w:r w:rsidR="004B4FF2">
        <w:t xml:space="preserve"> the State of Colorado’s Final Report on Wolf Restoration Logistics Recommendations</w:t>
      </w:r>
      <w:r w:rsidR="007318EF">
        <w:t xml:space="preserve"> </w:t>
      </w:r>
      <w:r w:rsidR="004B4FF2">
        <w:t>(</w:t>
      </w:r>
      <w:r w:rsidR="007318EF">
        <w:t xml:space="preserve">CPW </w:t>
      </w:r>
      <w:r w:rsidR="0063007B">
        <w:t>2021b</w:t>
      </w:r>
      <w:r w:rsidR="004B4FF2">
        <w:t>, entire)</w:t>
      </w:r>
      <w:r w:rsidR="0063007B">
        <w:t>.</w:t>
      </w:r>
      <w:r w:rsidR="00B64140">
        <w:t xml:space="preserve"> </w:t>
      </w:r>
    </w:p>
    <w:p w:rsidR="007D21F9" w:rsidP="008C4F67" w:rsidRDefault="00762630" w14:paraId="454DD557" w14:textId="4A05ED66">
      <w:pPr>
        <w:spacing w:after="0" w:line="480" w:lineRule="auto"/>
        <w:contextualSpacing/>
        <w:rPr>
          <w:bCs/>
        </w:rPr>
      </w:pPr>
      <w:r>
        <w:rPr>
          <w:b/>
          <w:bCs/>
        </w:rPr>
        <w:lastRenderedPageBreak/>
        <w:t xml:space="preserve">How </w:t>
      </w:r>
      <w:r w:rsidR="005B0943">
        <w:rPr>
          <w:b/>
          <w:bCs/>
        </w:rPr>
        <w:t>Will</w:t>
      </w:r>
      <w:r>
        <w:rPr>
          <w:b/>
          <w:bCs/>
        </w:rPr>
        <w:t xml:space="preserve"> the NEP Further the Conservation of the Species?</w:t>
      </w:r>
    </w:p>
    <w:p w:rsidR="005E3266" w:rsidP="00DC42EF" w:rsidRDefault="00D56DCD" w14:paraId="478DF3EE" w14:textId="0E532283">
      <w:pPr>
        <w:spacing w:after="0" w:line="480" w:lineRule="auto"/>
        <w:ind w:firstLine="720"/>
        <w:contextualSpacing/>
      </w:pPr>
      <w:r>
        <w:t>U</w:t>
      </w:r>
      <w:r w:rsidR="005E3266">
        <w:t>nder 50 CFR 17.81(b), before authorizing the release as an experimental population, the Service must find by regulation that such release will further the conservation of the species</w:t>
      </w:r>
      <w:r w:rsidR="00236282">
        <w:t xml:space="preserve">. </w:t>
      </w:r>
      <w:r w:rsidR="005E3266">
        <w:t>We explain our rationale for making our finding below.</w:t>
      </w:r>
      <w:r w:rsidR="00E45385">
        <w:t xml:space="preserve"> In making such a finding, we must consider effects on donor populations, the likelihood of establishment and survival of the experimental population, </w:t>
      </w:r>
      <w:r w:rsidR="00B31E67">
        <w:t xml:space="preserve">the </w:t>
      </w:r>
      <w:r w:rsidR="00E45385">
        <w:t xml:space="preserve">effects </w:t>
      </w:r>
      <w:r w:rsidR="00D63CB3">
        <w:t xml:space="preserve">that </w:t>
      </w:r>
      <w:r w:rsidR="00E45385">
        <w:t>establishment of the experimental population will have on recovery of the species, and the extent to which the experimental population will be affected by Federal, State, or private activities.</w:t>
      </w:r>
    </w:p>
    <w:p w:rsidRPr="002E390C" w:rsidR="00A6787B" w:rsidP="00A6787B" w:rsidRDefault="002E390C" w14:paraId="68620D46" w14:textId="60714841">
      <w:pPr>
        <w:spacing w:after="0" w:line="480" w:lineRule="auto"/>
        <w:contextualSpacing/>
        <w:rPr>
          <w:b/>
          <w:i/>
          <w:iCs/>
        </w:rPr>
      </w:pPr>
      <w:r w:rsidRPr="002E390C">
        <w:rPr>
          <w:b/>
          <w:i/>
          <w:iCs/>
        </w:rPr>
        <w:t>Effects on Wild Populations</w:t>
      </w:r>
    </w:p>
    <w:p w:rsidR="00BE328A" w:rsidP="40945186" w:rsidRDefault="5FEC8EAB" w14:paraId="3A4C0014" w14:textId="355531BD">
      <w:pPr>
        <w:spacing w:after="0" w:line="480" w:lineRule="auto"/>
        <w:ind w:firstLine="720"/>
        <w:contextualSpacing/>
      </w:pPr>
      <w:r>
        <w:t>O</w:t>
      </w:r>
      <w:r w:rsidR="0B8E160F">
        <w:t>ur regulations at 50 CFR 17.81</w:t>
      </w:r>
      <w:r w:rsidR="0561D241">
        <w:t xml:space="preserve"> </w:t>
      </w:r>
      <w:r w:rsidR="0C709D30">
        <w:t>require that we consider a</w:t>
      </w:r>
      <w:r w:rsidRPr="5CEBA8F6" w:rsidR="0561D241">
        <w:rPr>
          <w:rFonts w:eastAsia="Times New Roman" w:cs="Times New Roman"/>
          <w:szCs w:val="24"/>
        </w:rPr>
        <w:t>ny possible adverse effects on extant populations of a species as a result of removal of individuals, eggs, or propagules for introduction elsewhere</w:t>
      </w:r>
      <w:r w:rsidR="00DD33A2">
        <w:t>.</w:t>
      </w:r>
      <w:r w:rsidR="0B8E160F">
        <w:t xml:space="preserve"> </w:t>
      </w:r>
      <w:r w:rsidR="21390FB9">
        <w:t xml:space="preserve">The </w:t>
      </w:r>
      <w:r w:rsidR="00394527">
        <w:t xml:space="preserve">preferred </w:t>
      </w:r>
      <w:r w:rsidR="21390FB9">
        <w:t xml:space="preserve">donor population for the proposed reintroduction of gray wolves to Colorado is the delisted </w:t>
      </w:r>
      <w:proofErr w:type="spellStart"/>
      <w:r w:rsidR="21390FB9">
        <w:t>NRM</w:t>
      </w:r>
      <w:proofErr w:type="spellEnd"/>
      <w:r w:rsidR="21390FB9">
        <w:t xml:space="preserve"> population, found in Idaho, Montana, eastern Oregon, eastern Washington, and Wyoming. Gray wolves in these </w:t>
      </w:r>
      <w:r w:rsidR="005B0943">
        <w:t>States</w:t>
      </w:r>
      <w:r w:rsidR="21390FB9">
        <w:t xml:space="preserve"> are managed by </w:t>
      </w:r>
      <w:r w:rsidR="7DA3C604">
        <w:t>S</w:t>
      </w:r>
      <w:r w:rsidR="21390FB9">
        <w:t>tate fish and wildlife agencies</w:t>
      </w:r>
      <w:r w:rsidR="2FB9DD63">
        <w:t xml:space="preserve"> and </w:t>
      </w:r>
      <w:r w:rsidR="7DA3C604">
        <w:t>T</w:t>
      </w:r>
      <w:r w:rsidR="2FB9DD63">
        <w:t>ribes.</w:t>
      </w:r>
      <w:r w:rsidR="082BAAE9">
        <w:t xml:space="preserve"> </w:t>
      </w:r>
      <w:r w:rsidR="005B0943">
        <w:t xml:space="preserve">These </w:t>
      </w:r>
      <w:r w:rsidR="0440D27A">
        <w:t>w</w:t>
      </w:r>
      <w:r w:rsidR="1DEBD36A">
        <w:t xml:space="preserve">olves are an appropriate source for the Colorado reintroduction because </w:t>
      </w:r>
      <w:r w:rsidR="00FA533D">
        <w:t xml:space="preserve">of similarities in </w:t>
      </w:r>
      <w:r w:rsidR="00C71788">
        <w:t xml:space="preserve">habitat and preferred prey; </w:t>
      </w:r>
      <w:r w:rsidR="00B60D9C">
        <w:t xml:space="preserve">at least one member of the current pack in Colorado dispersed from </w:t>
      </w:r>
      <w:r w:rsidR="1DEBD36A">
        <w:t>t</w:t>
      </w:r>
      <w:r w:rsidR="44FBF852">
        <w:t xml:space="preserve">he </w:t>
      </w:r>
      <w:proofErr w:type="spellStart"/>
      <w:r w:rsidR="44FBF852">
        <w:t>NRM</w:t>
      </w:r>
      <w:proofErr w:type="spellEnd"/>
      <w:r w:rsidR="21390FB9">
        <w:t xml:space="preserve"> </w:t>
      </w:r>
      <w:r w:rsidR="00DB7D3F">
        <w:t>population</w:t>
      </w:r>
      <w:r w:rsidR="00C71788">
        <w:t>;</w:t>
      </w:r>
      <w:r w:rsidR="00215CB4">
        <w:t xml:space="preserve"> and </w:t>
      </w:r>
      <w:r w:rsidR="1DEBD36A">
        <w:t>t</w:t>
      </w:r>
      <w:r w:rsidR="44FBF852">
        <w:t xml:space="preserve">he </w:t>
      </w:r>
      <w:proofErr w:type="spellStart"/>
      <w:r w:rsidR="44FBF852">
        <w:t>NRM</w:t>
      </w:r>
      <w:proofErr w:type="spellEnd"/>
      <w:r w:rsidR="21390FB9">
        <w:t xml:space="preserve"> population reached numerical, spatial, and temporal recovery goals by the end of 2002 (</w:t>
      </w:r>
      <w:r w:rsidR="2CB6443E">
        <w:t>Service</w:t>
      </w:r>
      <w:r w:rsidR="21390FB9">
        <w:t xml:space="preserve"> 2020, p. 15; see the </w:t>
      </w:r>
      <w:r w:rsidRPr="5D1E4FE0" w:rsidR="21390FB9">
        <w:rPr>
          <w:b/>
          <w:bCs/>
          <w:i/>
          <w:iCs/>
        </w:rPr>
        <w:t>Recovery Efforts to Date</w:t>
      </w:r>
      <w:r w:rsidR="21390FB9">
        <w:t xml:space="preserve"> section</w:t>
      </w:r>
      <w:r w:rsidR="00E05DEE">
        <w:t>,</w:t>
      </w:r>
      <w:r w:rsidR="21390FB9">
        <w:t xml:space="preserve"> above)</w:t>
      </w:r>
      <w:r w:rsidDel="21390FB9" w:rsidR="21390FB9">
        <w:t xml:space="preserve">. </w:t>
      </w:r>
      <w:r w:rsidR="00C71788">
        <w:t xml:space="preserve">The </w:t>
      </w:r>
      <w:proofErr w:type="spellStart"/>
      <w:r w:rsidR="00C71788">
        <w:t>NRM</w:t>
      </w:r>
      <w:proofErr w:type="spellEnd"/>
      <w:r w:rsidR="00C71788">
        <w:t xml:space="preserve"> wolf population </w:t>
      </w:r>
      <w:r w:rsidR="008E53A2">
        <w:t>continues to demonstrate</w:t>
      </w:r>
      <w:r w:rsidR="21390FB9">
        <w:t xml:space="preserve"> stable </w:t>
      </w:r>
      <w:r w:rsidR="009167BC">
        <w:t>to slightly increasing</w:t>
      </w:r>
      <w:r w:rsidR="21390FB9">
        <w:t xml:space="preserve"> </w:t>
      </w:r>
      <w:r w:rsidR="5314BBC2">
        <w:t>demographic trends</w:t>
      </w:r>
      <w:r w:rsidR="00CF1C5F">
        <w:t xml:space="preserve"> </w:t>
      </w:r>
      <w:r w:rsidR="00FF2FE1">
        <w:t xml:space="preserve">with an estimated </w:t>
      </w:r>
      <w:r w:rsidR="006C3119">
        <w:t>1,543 wolves in Idaho as of August 2021</w:t>
      </w:r>
      <w:r w:rsidR="0017348F">
        <w:t xml:space="preserve"> and </w:t>
      </w:r>
      <w:r w:rsidR="00FF2FE1">
        <w:t xml:space="preserve">slightly over </w:t>
      </w:r>
      <w:r w:rsidR="00D36178">
        <w:t>1,85</w:t>
      </w:r>
      <w:r w:rsidR="006A09BA">
        <w:t>0</w:t>
      </w:r>
      <w:r w:rsidR="00FF2FE1">
        <w:t xml:space="preserve"> wolves </w:t>
      </w:r>
      <w:r w:rsidR="00D45827">
        <w:t>in California, Montana, Oregon, Washington, and Wyoming</w:t>
      </w:r>
      <w:r w:rsidR="00DC7888">
        <w:t xml:space="preserve"> </w:t>
      </w:r>
      <w:r w:rsidR="00900F83">
        <w:t>at the end of 2021</w:t>
      </w:r>
      <w:r w:rsidR="005244F7">
        <w:t xml:space="preserve"> (</w:t>
      </w:r>
      <w:proofErr w:type="spellStart"/>
      <w:r w:rsidR="005244F7">
        <w:rPr>
          <w:rStyle w:val="normaltextrun"/>
          <w:shd w:val="clear" w:color="auto" w:fill="FFFFFF"/>
        </w:rPr>
        <w:t>CDFW</w:t>
      </w:r>
      <w:proofErr w:type="spellEnd"/>
      <w:r w:rsidR="005244F7">
        <w:rPr>
          <w:rStyle w:val="normaltextrun"/>
          <w:shd w:val="clear" w:color="auto" w:fill="FFFFFF"/>
        </w:rPr>
        <w:t xml:space="preserve"> </w:t>
      </w:r>
      <w:r w:rsidRPr="009A3672" w:rsidR="005244F7">
        <w:rPr>
          <w:rStyle w:val="normaltextrun"/>
          <w:shd w:val="clear" w:color="auto" w:fill="FFFFFF"/>
        </w:rPr>
        <w:t xml:space="preserve">2021, entire; </w:t>
      </w:r>
      <w:r w:rsidR="005244F7">
        <w:rPr>
          <w:rStyle w:val="normaltextrun"/>
          <w:shd w:val="clear" w:color="auto" w:fill="FFFFFF"/>
        </w:rPr>
        <w:t xml:space="preserve">ODFW </w:t>
      </w:r>
      <w:r w:rsidRPr="009A3672" w:rsidR="005244F7">
        <w:rPr>
          <w:rStyle w:val="normaltextrun"/>
          <w:shd w:val="clear" w:color="auto" w:fill="FFFFFF"/>
        </w:rPr>
        <w:t xml:space="preserve">2022, p. 4; </w:t>
      </w:r>
      <w:r w:rsidR="00583DF3">
        <w:rPr>
          <w:rStyle w:val="normaltextrun"/>
          <w:shd w:val="clear" w:color="auto" w:fill="FFFFFF"/>
        </w:rPr>
        <w:t xml:space="preserve">Parks et al. 2022, </w:t>
      </w:r>
      <w:r w:rsidR="007D1991">
        <w:rPr>
          <w:rStyle w:val="normaltextrun"/>
          <w:shd w:val="clear" w:color="auto" w:fill="FFFFFF"/>
        </w:rPr>
        <w:lastRenderedPageBreak/>
        <w:t>pp. 9</w:t>
      </w:r>
      <w:r w:rsidR="00482A17">
        <w:rPr>
          <w:rStyle w:val="normaltextrun"/>
          <w:shd w:val="clear" w:color="auto" w:fill="FFFFFF"/>
        </w:rPr>
        <w:t>–</w:t>
      </w:r>
      <w:r w:rsidR="007D1991">
        <w:rPr>
          <w:rStyle w:val="normaltextrun"/>
          <w:shd w:val="clear" w:color="auto" w:fill="FFFFFF"/>
        </w:rPr>
        <w:t xml:space="preserve">10; </w:t>
      </w:r>
      <w:r w:rsidR="005244F7">
        <w:rPr>
          <w:rStyle w:val="normaltextrun"/>
          <w:shd w:val="clear" w:color="auto" w:fill="FFFFFF"/>
        </w:rPr>
        <w:t>WDFW</w:t>
      </w:r>
      <w:r w:rsidR="00470DEF">
        <w:rPr>
          <w:rStyle w:val="normaltextrun"/>
          <w:shd w:val="clear" w:color="auto" w:fill="FFFFFF"/>
        </w:rPr>
        <w:t xml:space="preserve"> et al.</w:t>
      </w:r>
      <w:r w:rsidRPr="009A3672" w:rsidR="005244F7">
        <w:rPr>
          <w:rStyle w:val="normaltextrun"/>
          <w:shd w:val="clear" w:color="auto" w:fill="FFFFFF"/>
        </w:rPr>
        <w:t xml:space="preserve"> 2022, p. 13; </w:t>
      </w:r>
      <w:proofErr w:type="spellStart"/>
      <w:r w:rsidR="005244F7">
        <w:rPr>
          <w:rStyle w:val="normaltextrun"/>
          <w:shd w:val="clear" w:color="auto" w:fill="FFFFFF"/>
        </w:rPr>
        <w:t>WGFD</w:t>
      </w:r>
      <w:proofErr w:type="spellEnd"/>
      <w:r w:rsidR="00470DEF">
        <w:rPr>
          <w:rStyle w:val="normaltextrun"/>
          <w:shd w:val="clear" w:color="auto" w:fill="FFFFFF"/>
        </w:rPr>
        <w:t xml:space="preserve"> et al</w:t>
      </w:r>
      <w:r w:rsidR="005244F7">
        <w:rPr>
          <w:rStyle w:val="normaltextrun"/>
          <w:shd w:val="clear" w:color="auto" w:fill="FFFFFF"/>
        </w:rPr>
        <w:t xml:space="preserve"> </w:t>
      </w:r>
      <w:r w:rsidRPr="009A3672" w:rsidR="005244F7">
        <w:rPr>
          <w:rStyle w:val="normaltextrun"/>
          <w:shd w:val="clear" w:color="auto" w:fill="FFFFFF"/>
        </w:rPr>
        <w:t>2022, p. 3</w:t>
      </w:r>
      <w:r w:rsidR="00470DEF">
        <w:rPr>
          <w:rStyle w:val="normaltextrun"/>
          <w:shd w:val="clear" w:color="auto" w:fill="FFFFFF"/>
        </w:rPr>
        <w:t>)</w:t>
      </w:r>
      <w:r w:rsidR="5314BBC2">
        <w:t xml:space="preserve">. Further, the </w:t>
      </w:r>
      <w:proofErr w:type="spellStart"/>
      <w:r w:rsidR="5314BBC2">
        <w:t>NRM</w:t>
      </w:r>
      <w:proofErr w:type="spellEnd"/>
      <w:r w:rsidR="5314BBC2">
        <w:t xml:space="preserve"> population </w:t>
      </w:r>
      <w:r w:rsidR="21390FB9">
        <w:t xml:space="preserve">is </w:t>
      </w:r>
      <w:r w:rsidR="00FC7FA8">
        <w:t xml:space="preserve">part of a </w:t>
      </w:r>
      <w:r w:rsidR="21390FB9">
        <w:t>larger metapopulation</w:t>
      </w:r>
      <w:r w:rsidR="00FC7FA8">
        <w:t xml:space="preserve"> of wolves that encompasses</w:t>
      </w:r>
      <w:r w:rsidR="006F037D">
        <w:t xml:space="preserve"> all of </w:t>
      </w:r>
      <w:r w:rsidR="00F04B8E">
        <w:t>W</w:t>
      </w:r>
      <w:r w:rsidR="006F037D">
        <w:t>estern</w:t>
      </w:r>
      <w:r w:rsidR="00F04B8E">
        <w:t xml:space="preserve"> </w:t>
      </w:r>
      <w:r w:rsidR="21390FB9">
        <w:t>Canada (</w:t>
      </w:r>
      <w:r w:rsidR="2CB6443E">
        <w:t>Service</w:t>
      </w:r>
      <w:r w:rsidR="21390FB9">
        <w:t xml:space="preserve"> 2020, p. 29). Given the demonstrated resilience</w:t>
      </w:r>
      <w:r w:rsidR="1F5FE2A2">
        <w:t xml:space="preserve"> and recovery trajectory</w:t>
      </w:r>
      <w:r w:rsidR="21390FB9">
        <w:t xml:space="preserve"> of the </w:t>
      </w:r>
      <w:proofErr w:type="spellStart"/>
      <w:r w:rsidR="21390FB9">
        <w:t>NRM</w:t>
      </w:r>
      <w:proofErr w:type="spellEnd"/>
      <w:r w:rsidR="21390FB9">
        <w:t xml:space="preserve"> population</w:t>
      </w:r>
      <w:r w:rsidR="15DEF04D">
        <w:t xml:space="preserve"> and limited number of animals</w:t>
      </w:r>
      <w:r w:rsidR="27D614E3">
        <w:t xml:space="preserve"> </w:t>
      </w:r>
      <w:r w:rsidR="505D5BBD">
        <w:t>that will</w:t>
      </w:r>
      <w:r w:rsidR="27D614E3">
        <w:t xml:space="preserve"> be collected</w:t>
      </w:r>
      <w:r w:rsidR="4AB2254B">
        <w:t>,</w:t>
      </w:r>
      <w:r w:rsidR="1F5FE2A2">
        <w:t xml:space="preserve"> </w:t>
      </w:r>
      <w:r w:rsidR="7C3761B8">
        <w:t xml:space="preserve">we expect </w:t>
      </w:r>
      <w:r w:rsidR="21390FB9">
        <w:t xml:space="preserve">negative impacts to the donor population to be </w:t>
      </w:r>
      <w:r w:rsidR="7C3761B8">
        <w:t>negligible</w:t>
      </w:r>
      <w:r w:rsidR="1F5FE2A2">
        <w:t>.</w:t>
      </w:r>
      <w:bookmarkStart w:name="_Hlk115286555" w:id="8"/>
    </w:p>
    <w:p w:rsidRPr="002A1AF1" w:rsidR="004D6EF3" w:rsidP="00F04B8E" w:rsidRDefault="00923EB0" w14:paraId="7895D3F5" w14:textId="30C75E9B">
      <w:pPr>
        <w:spacing w:after="0" w:line="480" w:lineRule="auto"/>
        <w:ind w:firstLine="720"/>
        <w:contextualSpacing/>
      </w:pPr>
      <w:r>
        <w:t xml:space="preserve">If donor wolves from the </w:t>
      </w:r>
      <w:r w:rsidR="00F04B8E">
        <w:t>W</w:t>
      </w:r>
      <w:r>
        <w:t>estern United States are not available, a</w:t>
      </w:r>
      <w:r w:rsidR="00591CD9">
        <w:t xml:space="preserve">nother possible </w:t>
      </w:r>
      <w:r w:rsidR="00E57E8B">
        <w:t>source</w:t>
      </w:r>
      <w:r w:rsidR="00591CD9">
        <w:t xml:space="preserve"> of gray wolves </w:t>
      </w:r>
      <w:r w:rsidR="00E57E8B">
        <w:t>for the Colorado reintroduction</w:t>
      </w:r>
      <w:r w:rsidR="002C2EE4">
        <w:t xml:space="preserve"> may be </w:t>
      </w:r>
      <w:r w:rsidR="00591CD9">
        <w:t xml:space="preserve">from </w:t>
      </w:r>
      <w:r w:rsidR="008E4B19">
        <w:t xml:space="preserve">the wolf population in the western Great Lake </w:t>
      </w:r>
      <w:r w:rsidR="00482A17">
        <w:t>S</w:t>
      </w:r>
      <w:r w:rsidR="002C2EE4">
        <w:t>tates</w:t>
      </w:r>
      <w:r w:rsidR="00591CD9">
        <w:t xml:space="preserve"> of </w:t>
      </w:r>
      <w:r w:rsidR="002C2EE4">
        <w:t xml:space="preserve">Michigan, </w:t>
      </w:r>
      <w:r w:rsidR="00591CD9">
        <w:t>Minnesota</w:t>
      </w:r>
      <w:r w:rsidR="002C2EE4">
        <w:t xml:space="preserve">, </w:t>
      </w:r>
      <w:r w:rsidR="00F04B8E">
        <w:t>or</w:t>
      </w:r>
      <w:r w:rsidR="002C2EE4">
        <w:t xml:space="preserve"> Wisconsin</w:t>
      </w:r>
      <w:r w:rsidR="00591CD9">
        <w:t xml:space="preserve">. Wolves in Minnesota are currently listed as threatened under the </w:t>
      </w:r>
      <w:r w:rsidR="00F04B8E">
        <w:t>Act,</w:t>
      </w:r>
      <w:r w:rsidR="00B069B1">
        <w:t xml:space="preserve"> while wolves in Michigan and Wisconsin </w:t>
      </w:r>
      <w:r w:rsidR="00E37EF6">
        <w:t>are listed as endangered</w:t>
      </w:r>
      <w:r w:rsidR="00591CD9">
        <w:t>.</w:t>
      </w:r>
      <w:r w:rsidR="00E37EF6">
        <w:t xml:space="preserve"> </w:t>
      </w:r>
      <w:r w:rsidR="00BF3913">
        <w:t>The</w:t>
      </w:r>
      <w:r w:rsidR="0056694E">
        <w:t xml:space="preserve"> </w:t>
      </w:r>
      <w:r w:rsidR="00F04B8E">
        <w:t>W</w:t>
      </w:r>
      <w:r w:rsidR="0056694E">
        <w:t xml:space="preserve">estern Great Lakes region </w:t>
      </w:r>
      <w:r w:rsidR="00BF3913">
        <w:t xml:space="preserve">has </w:t>
      </w:r>
      <w:r w:rsidR="00B17B95">
        <w:t>nearly</w:t>
      </w:r>
      <w:r w:rsidR="00AD5615">
        <w:t xml:space="preserve"> 4,400</w:t>
      </w:r>
      <w:r w:rsidR="00B17B95">
        <w:t xml:space="preserve"> wolves </w:t>
      </w:r>
      <w:r w:rsidR="00713CF3">
        <w:t>(</w:t>
      </w:r>
      <w:r w:rsidR="00F31F8F">
        <w:t xml:space="preserve">Michigan </w:t>
      </w:r>
      <w:r w:rsidR="006C2245">
        <w:t>Department of Natural Resources 2022, pp. 19</w:t>
      </w:r>
      <w:r w:rsidR="00F04B8E">
        <w:t>–</w:t>
      </w:r>
      <w:r w:rsidR="006C2245">
        <w:t xml:space="preserve">21; </w:t>
      </w:r>
      <w:r w:rsidR="00353EBD">
        <w:t xml:space="preserve">Minnesota </w:t>
      </w:r>
      <w:r w:rsidR="00F1416D">
        <w:t xml:space="preserve">Department of Natural Resources </w:t>
      </w:r>
      <w:r w:rsidR="00F27176">
        <w:t xml:space="preserve">2021, unpaginated; </w:t>
      </w:r>
      <w:r w:rsidR="00F31F8F">
        <w:t>Wisconsin Department of Natural Resources 2022, p. 4)</w:t>
      </w:r>
      <w:r w:rsidR="00B17B95">
        <w:t xml:space="preserve"> and are </w:t>
      </w:r>
      <w:r w:rsidR="00730DB1">
        <w:t xml:space="preserve">part of a larger metapopulation of </w:t>
      </w:r>
      <w:r w:rsidR="006679CA">
        <w:t xml:space="preserve">wolves that extends into </w:t>
      </w:r>
      <w:r w:rsidR="00035F99">
        <w:t xml:space="preserve">central and eastern </w:t>
      </w:r>
      <w:r w:rsidR="006679CA">
        <w:t>Canada.</w:t>
      </w:r>
      <w:r w:rsidR="002F0C53">
        <w:t xml:space="preserve"> </w:t>
      </w:r>
      <w:r w:rsidR="005E57B4">
        <w:t>As a result, t</w:t>
      </w:r>
      <w:r w:rsidR="002F0C53">
        <w:t xml:space="preserve">he </w:t>
      </w:r>
      <w:r w:rsidR="00061C27">
        <w:t>capture</w:t>
      </w:r>
      <w:r w:rsidR="003375CB">
        <w:t>, transport,</w:t>
      </w:r>
      <w:r w:rsidR="00061C27">
        <w:t xml:space="preserve"> and </w:t>
      </w:r>
      <w:r w:rsidR="003375CB">
        <w:t>reintroduction to Colorado</w:t>
      </w:r>
      <w:r w:rsidR="002F0C53">
        <w:t xml:space="preserve"> of </w:t>
      </w:r>
      <w:r w:rsidR="00F04B8E">
        <w:t xml:space="preserve">approximately </w:t>
      </w:r>
      <w:r w:rsidR="002F0C53">
        <w:t>30</w:t>
      </w:r>
      <w:r w:rsidR="00F04B8E">
        <w:t xml:space="preserve"> to </w:t>
      </w:r>
      <w:r w:rsidR="002F0C53">
        <w:t xml:space="preserve">45 gray wolves over a </w:t>
      </w:r>
      <w:r w:rsidR="00F04B8E">
        <w:t>2</w:t>
      </w:r>
      <w:r w:rsidR="008F2A17">
        <w:t>-to-</w:t>
      </w:r>
      <w:r w:rsidR="00F04B8E">
        <w:t>3</w:t>
      </w:r>
      <w:r w:rsidR="008F2A17">
        <w:t>-year</w:t>
      </w:r>
      <w:r w:rsidR="00B01EC4">
        <w:t xml:space="preserve"> period</w:t>
      </w:r>
      <w:r w:rsidR="00061C27">
        <w:t xml:space="preserve"> would have </w:t>
      </w:r>
      <w:r w:rsidR="00DE00B2">
        <w:t xml:space="preserve">little to no </w:t>
      </w:r>
      <w:r w:rsidR="00061C27">
        <w:t xml:space="preserve">effect </w:t>
      </w:r>
      <w:r w:rsidR="00DE00B2">
        <w:t xml:space="preserve">on the wolf population in the </w:t>
      </w:r>
      <w:r w:rsidR="00482A17">
        <w:t>w</w:t>
      </w:r>
      <w:r w:rsidR="00DE00B2">
        <w:t xml:space="preserve">estern Great Lakes </w:t>
      </w:r>
      <w:r w:rsidR="00F04B8E">
        <w:t>S</w:t>
      </w:r>
      <w:r w:rsidR="00DE00B2">
        <w:t xml:space="preserve">tates of Michigan, Minnesota, or Wisconsin.  </w:t>
      </w:r>
      <w:r w:rsidR="00B01EC4">
        <w:t xml:space="preserve"> </w:t>
      </w:r>
      <w:r w:rsidR="00B17B95">
        <w:t xml:space="preserve"> </w:t>
      </w:r>
      <w:r w:rsidR="00235B33">
        <w:t xml:space="preserve"> </w:t>
      </w:r>
      <w:r w:rsidR="00591CD9">
        <w:t xml:space="preserve">  </w:t>
      </w:r>
    </w:p>
    <w:p w:rsidRPr="0000216C" w:rsidR="00E62837" w:rsidP="008C4F67" w:rsidRDefault="460D5245" w14:paraId="26808F89" w14:textId="11C47F15">
      <w:pPr>
        <w:spacing w:after="0" w:line="480" w:lineRule="auto"/>
        <w:contextualSpacing/>
        <w:rPr>
          <w:b/>
          <w:bCs/>
          <w:i/>
        </w:rPr>
      </w:pPr>
      <w:r w:rsidRPr="6663C0D7">
        <w:rPr>
          <w:b/>
          <w:bCs/>
          <w:i/>
          <w:iCs/>
        </w:rPr>
        <w:t>Likelihood of Population Establishment and Survival</w:t>
      </w:r>
    </w:p>
    <w:bookmarkEnd w:id="8"/>
    <w:p w:rsidR="000635F0" w:rsidP="00F236E3" w:rsidRDefault="5E0747B9" w14:paraId="7355D299" w14:textId="2EAF2969">
      <w:pPr>
        <w:spacing w:after="0" w:line="480" w:lineRule="auto"/>
        <w:ind w:firstLine="720"/>
        <w:contextualSpacing/>
        <w:rPr>
          <w:color w:val="000000"/>
          <w:shd w:val="clear" w:color="auto" w:fill="FFFFFF"/>
        </w:rPr>
      </w:pPr>
      <w:r w:rsidRPr="6663C0D7" w:rsidR="4323239A">
        <w:rPr>
          <w:color w:val="000000" w:themeColor="text1"/>
        </w:rPr>
        <w:t>In our findings for designation of an NEP, we must consider if the reintroduced population will become established and survive in the foreseeable future.</w:t>
      </w:r>
      <w:r w:rsidR="4323239A">
        <w:rPr>
          <w:rStyle w:val="normaltextrun"/>
          <w:color w:val="000000"/>
          <w:shd w:val="clear" w:color="auto" w:fill="FFFFFF"/>
        </w:rPr>
        <w:t xml:space="preserve"> </w:t>
      </w:r>
      <w:r w:rsidR="77A6C1E5">
        <w:rPr>
          <w:rStyle w:val="normaltextrun"/>
          <w:color w:val="000000"/>
          <w:shd w:val="clear" w:color="auto" w:fill="FFFFFF"/>
        </w:rPr>
        <w:t xml:space="preserve">In this section </w:t>
      </w:r>
      <w:r w:rsidR="144AF5CD">
        <w:rPr>
          <w:rStyle w:val="normaltextrun"/>
          <w:color w:val="000000"/>
          <w:shd w:val="clear" w:color="auto" w:fill="FFFFFF"/>
        </w:rPr>
        <w:t>of the preamble</w:t>
      </w:r>
      <w:r w:rsidR="0CA618E6">
        <w:rPr>
          <w:rStyle w:val="normaltextrun"/>
          <w:color w:val="000000"/>
          <w:shd w:val="clear" w:color="auto" w:fill="FFFFFF"/>
        </w:rPr>
        <w:t>,</w:t>
      </w:r>
      <w:r w:rsidR="144AF5CD">
        <w:rPr>
          <w:rStyle w:val="normaltextrun"/>
          <w:color w:val="000000"/>
          <w:shd w:val="clear" w:color="auto" w:fill="FFFFFF"/>
        </w:rPr>
        <w:t xml:space="preserve"> </w:t>
      </w:r>
      <w:r w:rsidR="77A6C1E5">
        <w:rPr>
          <w:rStyle w:val="normaltextrun"/>
          <w:color w:val="000000"/>
          <w:shd w:val="clear" w:color="auto" w:fill="FFFFFF"/>
        </w:rPr>
        <w:t>we address the likelihood</w:t>
      </w:r>
      <w:r w:rsidR="4FCC4B57">
        <w:rPr>
          <w:rStyle w:val="normaltextrun"/>
          <w:color w:val="000000"/>
          <w:shd w:val="clear" w:color="auto" w:fill="FFFFFF"/>
        </w:rPr>
        <w:t xml:space="preserve"> that populations </w:t>
      </w:r>
      <w:r w:rsidR="77A6C1E5">
        <w:rPr>
          <w:rStyle w:val="normaltextrun"/>
          <w:color w:val="000000"/>
          <w:shd w:val="clear" w:color="auto" w:fill="FFFFFF"/>
        </w:rPr>
        <w:t xml:space="preserve">introduced into the proposed </w:t>
      </w:r>
      <w:r w:rsidR="16F626B9">
        <w:rPr>
          <w:rStyle w:val="normaltextrun"/>
          <w:color w:val="000000"/>
          <w:shd w:val="clear" w:color="auto" w:fill="FFFFFF"/>
        </w:rPr>
        <w:t>NEP</w:t>
      </w:r>
      <w:r w:rsidR="77A6C1E5">
        <w:rPr>
          <w:rStyle w:val="normaltextrun"/>
          <w:color w:val="000000"/>
          <w:shd w:val="clear" w:color="auto" w:fill="FFFFFF"/>
        </w:rPr>
        <w:t> will become established and survive</w:t>
      </w:r>
      <w:r w:rsidR="4FCC4B57">
        <w:rPr>
          <w:rStyle w:val="normaltextrun"/>
          <w:color w:val="000000"/>
          <w:shd w:val="clear" w:color="auto" w:fill="FFFFFF"/>
        </w:rPr>
        <w:t xml:space="preserve">. </w:t>
      </w:r>
      <w:r w:rsidRPr="00C507F9" w:rsidR="5242B525">
        <w:rPr>
          <w:color w:val="000000"/>
          <w:shd w:val="clear" w:color="auto" w:fill="FFFFFF"/>
        </w:rPr>
        <w:t xml:space="preserve">In defining the experimental population boundary, we attempted to encompass the area where the population is likely to become </w:t>
      </w:r>
      <w:r w:rsidRPr="00C507F9" w:rsidR="5242B525">
        <w:rPr>
          <w:color w:val="000000"/>
          <w:shd w:val="clear" w:color="auto" w:fill="FFFFFF"/>
        </w:rPr>
        <w:lastRenderedPageBreak/>
        <w:t>established in the foreseeable future</w:t>
      </w:r>
      <w:r w:rsidR="36E4881E">
        <w:rPr>
          <w:color w:val="000000"/>
          <w:shd w:val="clear" w:color="auto" w:fill="FFFFFF"/>
        </w:rPr>
        <w:t xml:space="preserve">. </w:t>
      </w:r>
      <w:r w:rsidRPr="00C507F9" w:rsidR="5242B525">
        <w:rPr>
          <w:color w:val="000000"/>
          <w:shd w:val="clear" w:color="auto" w:fill="FFFFFF"/>
        </w:rPr>
        <w:t xml:space="preserve">The term “foreseeable future” appears in the Act in the statutory definition of “threatened species.” </w:t>
      </w:r>
      <w:r w:rsidR="71B54212">
        <w:rPr>
          <w:color w:val="000000"/>
          <w:shd w:val="clear" w:color="auto" w:fill="FFFFFF"/>
        </w:rPr>
        <w:t xml:space="preserve">However, </w:t>
      </w:r>
      <w:r w:rsidR="182A8A63">
        <w:rPr>
          <w:color w:val="000000"/>
          <w:shd w:val="clear" w:color="auto" w:fill="FFFFFF"/>
        </w:rPr>
        <w:t>t</w:t>
      </w:r>
      <w:r w:rsidRPr="00C507F9" w:rsidR="182A8A63">
        <w:rPr>
          <w:color w:val="000000"/>
          <w:shd w:val="clear" w:color="auto" w:fill="FFFFFF"/>
        </w:rPr>
        <w:t>he</w:t>
      </w:r>
      <w:r w:rsidRPr="00C507F9" w:rsidR="5242B525">
        <w:rPr>
          <w:color w:val="000000"/>
          <w:shd w:val="clear" w:color="auto" w:fill="FFFFFF"/>
        </w:rPr>
        <w:t xml:space="preserve"> Act does not define the term “foreseeable future.” </w:t>
      </w:r>
      <w:r w:rsidR="71B54212">
        <w:rPr>
          <w:color w:val="000000"/>
          <w:shd w:val="clear" w:color="auto" w:fill="FFFFFF"/>
        </w:rPr>
        <w:t>Similarly, our implementing regulations governing the establishment of a</w:t>
      </w:r>
      <w:r w:rsidR="73E770CD">
        <w:rPr>
          <w:color w:val="000000"/>
          <w:shd w:val="clear" w:color="auto" w:fill="FFFFFF"/>
        </w:rPr>
        <w:t>n</w:t>
      </w:r>
      <w:r w:rsidR="71B54212">
        <w:rPr>
          <w:color w:val="000000"/>
          <w:shd w:val="clear" w:color="auto" w:fill="FFFFFF"/>
        </w:rPr>
        <w:t xml:space="preserve"> NEP</w:t>
      </w:r>
      <w:r w:rsidR="2AF5C838">
        <w:rPr>
          <w:color w:val="000000"/>
          <w:shd w:val="clear" w:color="auto" w:fill="FFFFFF"/>
        </w:rPr>
        <w:t xml:space="preserve"> under </w:t>
      </w:r>
      <w:r w:rsidR="73E770CD">
        <w:rPr>
          <w:color w:val="000000"/>
          <w:shd w:val="clear" w:color="auto" w:fill="FFFFFF"/>
        </w:rPr>
        <w:t xml:space="preserve">section </w:t>
      </w:r>
      <w:r w:rsidR="2AF5C838">
        <w:rPr>
          <w:color w:val="000000"/>
          <w:shd w:val="clear" w:color="auto" w:fill="FFFFFF"/>
        </w:rPr>
        <w:t>10(j)</w:t>
      </w:r>
      <w:r w:rsidR="71B54212">
        <w:rPr>
          <w:color w:val="000000"/>
          <w:shd w:val="clear" w:color="auto" w:fill="FFFFFF"/>
        </w:rPr>
        <w:t xml:space="preserve"> </w:t>
      </w:r>
      <w:r w:rsidR="73E770CD">
        <w:rPr>
          <w:color w:val="000000"/>
          <w:shd w:val="clear" w:color="auto" w:fill="FFFFFF"/>
        </w:rPr>
        <w:t>of the Act</w:t>
      </w:r>
      <w:r w:rsidR="71B54212">
        <w:rPr>
          <w:color w:val="000000"/>
          <w:shd w:val="clear" w:color="auto" w:fill="FFFFFF"/>
        </w:rPr>
        <w:t xml:space="preserve"> use the term </w:t>
      </w:r>
      <w:r w:rsidR="73E770CD">
        <w:rPr>
          <w:color w:val="000000"/>
          <w:shd w:val="clear" w:color="auto" w:fill="FFFFFF"/>
        </w:rPr>
        <w:t>“</w:t>
      </w:r>
      <w:r w:rsidR="71B54212">
        <w:rPr>
          <w:color w:val="000000"/>
          <w:shd w:val="clear" w:color="auto" w:fill="FFFFFF"/>
        </w:rPr>
        <w:t>foreseeable future</w:t>
      </w:r>
      <w:r w:rsidR="73E770CD">
        <w:rPr>
          <w:color w:val="000000"/>
          <w:shd w:val="clear" w:color="auto" w:fill="FFFFFF"/>
        </w:rPr>
        <w:t>”</w:t>
      </w:r>
      <w:r w:rsidR="1E394825">
        <w:rPr>
          <w:color w:val="000000"/>
          <w:shd w:val="clear" w:color="auto" w:fill="FFFFFF"/>
        </w:rPr>
        <w:t xml:space="preserve"> </w:t>
      </w:r>
      <w:r w:rsidRPr="00DC537F" w:rsidR="1E394825">
        <w:rPr>
          <w:color w:val="000000"/>
          <w:shd w:val="clear" w:color="auto" w:fill="FFFFFF"/>
        </w:rPr>
        <w:t>(50 CFR 17.81(b)(2)</w:t>
      </w:r>
      <w:r w:rsidR="1C72F3F9">
        <w:rPr>
          <w:color w:val="000000"/>
          <w:shd w:val="clear" w:color="auto" w:fill="FFFFFF"/>
        </w:rPr>
        <w:t>)</w:t>
      </w:r>
      <w:r w:rsidR="71B54212">
        <w:rPr>
          <w:color w:val="000000"/>
          <w:shd w:val="clear" w:color="auto" w:fill="FFFFFF"/>
        </w:rPr>
        <w:t xml:space="preserve"> but do not define the term. </w:t>
      </w:r>
      <w:r w:rsidRPr="00C507F9" w:rsidR="5242B525">
        <w:rPr>
          <w:color w:val="000000"/>
          <w:shd w:val="clear" w:color="auto" w:fill="FFFFFF"/>
        </w:rPr>
        <w:t>However, our implementing regulations at 50 CFR 424.11(d) set forth a framework for evaluating the foreseeable future on a case-by-case basis. The term foreseeable future extends only so far into the future as we can reasonably determine that both the future threats and the species’ responses to those threats are likely. In other words, the foreseeable future is the period of time in which we can make reliable predictions</w:t>
      </w:r>
      <w:r w:rsidR="4DBC6072">
        <w:rPr>
          <w:color w:val="000000"/>
          <w:shd w:val="clear" w:color="auto" w:fill="FFFFFF"/>
        </w:rPr>
        <w:t xml:space="preserve">. </w:t>
      </w:r>
      <w:r w:rsidRPr="55E9ECCE" w:rsidR="5242B525">
        <w:rPr>
          <w:color w:val="000000" w:themeColor="text1"/>
        </w:rPr>
        <w:t xml:space="preserve">While we use the term “foreseeable future” here in a different context (to </w:t>
      </w:r>
      <w:r w:rsidRPr="55E9ECCE" w:rsidR="53817888">
        <w:rPr>
          <w:color w:val="000000" w:themeColor="text1"/>
        </w:rPr>
        <w:t xml:space="preserve">determine the likelihood of population establishment and to </w:t>
      </w:r>
      <w:r w:rsidRPr="6663C0D7" w:rsidR="5242B525">
        <w:rPr>
          <w:color w:val="000000" w:themeColor="text1"/>
        </w:rPr>
        <w:t xml:space="preserve">establish boundaries for identification of the experimental population), we apply a similar conceptual framework. Analysis of the foreseeable future uses the best scientific and commercial data available and should consider the timeframes applicable to the relevant effects of release and management of the species and to the species’ likely responses in view of its life-history characteristics. Data that are typically relevant to assessing the species’ biological response include species-specific factors such as lifespan, reproductive rates or productivity, certain behaviors, and other demographic </w:t>
      </w:r>
      <w:commentRangeStart w:id="1358600549"/>
      <w:commentRangeStart w:id="2065612128"/>
      <w:r w:rsidRPr="6663C0D7" w:rsidR="5242B525">
        <w:rPr>
          <w:color w:val="000000" w:themeColor="text1"/>
        </w:rPr>
        <w:t>factors.</w:t>
      </w:r>
      <w:del w:author="Hornaday, Kelly" w:date="2022-11-22T19:28:09.078Z" w:id="1500424585">
        <w:r w:rsidRPr="48DC7F2A" w:rsidDel="5242B525">
          <w:rPr>
            <w:color w:val="000000" w:themeColor="text1" w:themeTint="FF" w:themeShade="FF"/>
          </w:rPr>
          <w:delText>establish</w:delText>
        </w:r>
      </w:del>
      <w:commentRangeEnd w:id="1358600549"/>
      <w:r>
        <w:rPr>
          <w:rStyle w:val="CommentReference"/>
        </w:rPr>
        <w:commentReference w:id="1358600549"/>
      </w:r>
      <w:commentRangeEnd w:id="2065612128"/>
      <w:r>
        <w:rPr>
          <w:rStyle w:val="CommentReference"/>
        </w:rPr>
        <w:commentReference w:id="2065612128"/>
      </w:r>
      <w:del w:author="Hornaday, Kelly" w:date="2022-11-22T19:28:09.078Z" w:id="876760929">
        <w:r w:rsidRPr="48DC7F2A" w:rsidDel="5242B525">
          <w:rPr>
            <w:color w:val="000000" w:themeColor="text1" w:themeTint="FF" w:themeShade="FF"/>
          </w:rPr>
          <w:delText xml:space="preserve"> boundaries for identification of the experimental population), we apply a similar conceptual framework. Analysis of the foreseeable future uses the best scientific and commercial data available and should consider the timeframes applicable to the relevant effects of release and management of the species and to the species’ likely responses in view of its life-history characteristics. Data that are typically relevant to </w:delText>
        </w:r>
        <w:r w:rsidRPr="48DC7F2A" w:rsidDel="5242B525">
          <w:rPr>
            <w:color w:val="000000" w:themeColor="text1" w:themeTint="FF" w:themeShade="FF"/>
          </w:rPr>
          <w:delText>assessing the species’ biological response include species-specific factors such as lifespan, reproductive rates or productivity, certain behaviors, and other demographic factors.</w:delText>
        </w:r>
      </w:del>
    </w:p>
    <w:p w:rsidR="00FB3F11" w:rsidP="6663C0D7" w:rsidRDefault="4E94120A" w14:paraId="6B6CC5D8" w14:textId="4894D0FA">
      <w:pPr>
        <w:spacing w:after="0" w:line="480" w:lineRule="auto"/>
        <w:ind w:firstLine="720"/>
        <w:contextualSpacing/>
        <w:rPr>
          <w:rStyle w:val="normaltextrun"/>
          <w:color w:val="000000" w:themeColor="text1"/>
        </w:rPr>
      </w:pPr>
      <w:r w:rsidRPr="00C507F9">
        <w:rPr>
          <w:color w:val="000000"/>
          <w:shd w:val="clear" w:color="auto" w:fill="FFFFFF"/>
        </w:rPr>
        <w:t>For the purposes of this</w:t>
      </w:r>
      <w:r w:rsidR="7D72491A">
        <w:rPr>
          <w:color w:val="000000"/>
          <w:shd w:val="clear" w:color="auto" w:fill="FFFFFF"/>
        </w:rPr>
        <w:t xml:space="preserve"> proposed</w:t>
      </w:r>
      <w:r w:rsidRPr="00C507F9">
        <w:rPr>
          <w:color w:val="000000"/>
          <w:shd w:val="clear" w:color="auto" w:fill="FFFFFF"/>
        </w:rPr>
        <w:t xml:space="preserve"> rule, we define the foreseeable future </w:t>
      </w:r>
      <w:r w:rsidR="00C71111">
        <w:rPr>
          <w:color w:val="000000"/>
          <w:shd w:val="clear" w:color="auto" w:fill="FFFFFF"/>
        </w:rPr>
        <w:t xml:space="preserve">for our evaluation of the likelihood of survival and establishment </w:t>
      </w:r>
      <w:r w:rsidRPr="00C507F9">
        <w:rPr>
          <w:color w:val="000000"/>
          <w:shd w:val="clear" w:color="auto" w:fill="FFFFFF"/>
        </w:rPr>
        <w:t xml:space="preserve">as approximately </w:t>
      </w:r>
      <w:r w:rsidR="6A8DB250">
        <w:rPr>
          <w:color w:val="000000"/>
          <w:shd w:val="clear" w:color="auto" w:fill="FFFFFF"/>
        </w:rPr>
        <w:t>1</w:t>
      </w:r>
      <w:r w:rsidRPr="00C507F9">
        <w:rPr>
          <w:color w:val="000000"/>
          <w:shd w:val="clear" w:color="auto" w:fill="FFFFFF"/>
        </w:rPr>
        <w:t xml:space="preserve">0 years, the time horizon within which we can reasonably forecast population expansion </w:t>
      </w:r>
      <w:r w:rsidR="3263F807">
        <w:rPr>
          <w:color w:val="000000"/>
          <w:shd w:val="clear" w:color="auto" w:fill="FFFFFF"/>
        </w:rPr>
        <w:t xml:space="preserve">of gray wolves in Colorado </w:t>
      </w:r>
      <w:r w:rsidRPr="00C507F9">
        <w:rPr>
          <w:color w:val="000000"/>
          <w:shd w:val="clear" w:color="auto" w:fill="FFFFFF"/>
        </w:rPr>
        <w:t xml:space="preserve">given the </w:t>
      </w:r>
      <w:r w:rsidR="478F72AB">
        <w:rPr>
          <w:color w:val="000000"/>
          <w:shd w:val="clear" w:color="auto" w:fill="FFFFFF"/>
        </w:rPr>
        <w:t>results of previous reintroduction efforts</w:t>
      </w:r>
      <w:r w:rsidR="29BDA2AF">
        <w:rPr>
          <w:color w:val="000000"/>
          <w:shd w:val="clear" w:color="auto" w:fill="FFFFFF"/>
        </w:rPr>
        <w:t xml:space="preserve"> of gray wolves</w:t>
      </w:r>
      <w:r w:rsidR="478F72AB">
        <w:rPr>
          <w:color w:val="000000"/>
          <w:shd w:val="clear" w:color="auto" w:fill="FFFFFF"/>
        </w:rPr>
        <w:t xml:space="preserve"> in the </w:t>
      </w:r>
      <w:proofErr w:type="spellStart"/>
      <w:r w:rsidR="478F72AB">
        <w:rPr>
          <w:color w:val="000000"/>
          <w:shd w:val="clear" w:color="auto" w:fill="FFFFFF"/>
        </w:rPr>
        <w:t>NRM</w:t>
      </w:r>
      <w:proofErr w:type="spellEnd"/>
      <w:r w:rsidR="00AB6866">
        <w:rPr>
          <w:color w:val="000000"/>
          <w:shd w:val="clear" w:color="auto" w:fill="FFFFFF"/>
        </w:rPr>
        <w:t xml:space="preserve">. This timeframe </w:t>
      </w:r>
      <w:r w:rsidR="002B3517">
        <w:rPr>
          <w:color w:val="000000"/>
          <w:shd w:val="clear" w:color="auto" w:fill="FFFFFF"/>
        </w:rPr>
        <w:t xml:space="preserve">is also similar to the </w:t>
      </w:r>
      <w:r w:rsidR="00C163E5">
        <w:rPr>
          <w:color w:val="000000"/>
          <w:shd w:val="clear" w:color="auto" w:fill="FFFFFF"/>
        </w:rPr>
        <w:t>timeframe</w:t>
      </w:r>
      <w:r w:rsidR="002B3517">
        <w:rPr>
          <w:color w:val="000000"/>
          <w:shd w:val="clear" w:color="auto" w:fill="FFFFFF"/>
        </w:rPr>
        <w:t xml:space="preserve"> for the </w:t>
      </w:r>
      <w:r w:rsidR="1D7FFDBB">
        <w:rPr>
          <w:color w:val="000000"/>
          <w:shd w:val="clear" w:color="auto" w:fill="FFFFFF"/>
        </w:rPr>
        <w:t xml:space="preserve">expansion of </w:t>
      </w:r>
      <w:r w:rsidR="001636DA">
        <w:rPr>
          <w:color w:val="000000"/>
          <w:shd w:val="clear" w:color="auto" w:fill="FFFFFF"/>
        </w:rPr>
        <w:t xml:space="preserve">wolves from the </w:t>
      </w:r>
      <w:proofErr w:type="spellStart"/>
      <w:r w:rsidR="001636DA">
        <w:rPr>
          <w:color w:val="000000"/>
          <w:shd w:val="clear" w:color="auto" w:fill="FFFFFF"/>
        </w:rPr>
        <w:t>NRM</w:t>
      </w:r>
      <w:proofErr w:type="spellEnd"/>
      <w:r w:rsidR="1D7FFDBB">
        <w:rPr>
          <w:color w:val="000000"/>
          <w:shd w:val="clear" w:color="auto" w:fill="FFFFFF"/>
        </w:rPr>
        <w:t xml:space="preserve"> into </w:t>
      </w:r>
      <w:r w:rsidR="508BC2AC">
        <w:rPr>
          <w:color w:val="000000"/>
          <w:shd w:val="clear" w:color="auto" w:fill="FFFFFF"/>
        </w:rPr>
        <w:t>portions of the currently listed 44-</w:t>
      </w:r>
      <w:r w:rsidR="7D72491A">
        <w:rPr>
          <w:color w:val="000000"/>
          <w:shd w:val="clear" w:color="auto" w:fill="FFFFFF"/>
        </w:rPr>
        <w:t>S</w:t>
      </w:r>
      <w:r w:rsidR="508BC2AC">
        <w:rPr>
          <w:color w:val="000000"/>
          <w:shd w:val="clear" w:color="auto" w:fill="FFFFFF"/>
        </w:rPr>
        <w:t>tate entity in</w:t>
      </w:r>
      <w:r w:rsidR="55F0339D">
        <w:rPr>
          <w:color w:val="000000"/>
          <w:shd w:val="clear" w:color="auto" w:fill="FFFFFF"/>
        </w:rPr>
        <w:t xml:space="preserve"> California, Colorado, Oregon, and Washington</w:t>
      </w:r>
      <w:r w:rsidR="35024B90">
        <w:rPr>
          <w:color w:val="000000"/>
          <w:shd w:val="clear" w:color="auto" w:fill="FFFFFF"/>
        </w:rPr>
        <w:t xml:space="preserve"> </w:t>
      </w:r>
      <w:r w:rsidR="55F0339D">
        <w:rPr>
          <w:color w:val="000000"/>
          <w:shd w:val="clear" w:color="auto" w:fill="FFFFFF"/>
        </w:rPr>
        <w:t>(</w:t>
      </w:r>
      <w:r w:rsidR="6F05FF08">
        <w:rPr>
          <w:color w:val="000000"/>
          <w:shd w:val="clear" w:color="auto" w:fill="FFFFFF"/>
        </w:rPr>
        <w:t>Service</w:t>
      </w:r>
      <w:r w:rsidR="55F0339D">
        <w:rPr>
          <w:color w:val="000000"/>
          <w:shd w:val="clear" w:color="auto" w:fill="FFFFFF"/>
        </w:rPr>
        <w:t xml:space="preserve"> 2020, p</w:t>
      </w:r>
      <w:r w:rsidR="1AAB8704">
        <w:rPr>
          <w:color w:val="000000"/>
          <w:shd w:val="clear" w:color="auto" w:fill="FFFFFF"/>
        </w:rPr>
        <w:t xml:space="preserve">. 28). </w:t>
      </w:r>
    </w:p>
    <w:p w:rsidR="00FB3F11" w:rsidP="00F236E3" w:rsidRDefault="5E5958B1" w14:paraId="34883088" w14:textId="51A5F237">
      <w:pPr>
        <w:spacing w:after="0" w:line="480" w:lineRule="auto"/>
        <w:ind w:firstLine="720"/>
        <w:contextualSpacing/>
        <w:rPr>
          <w:rStyle w:val="normaltextrun"/>
          <w:color w:val="000000"/>
          <w:shd w:val="clear" w:color="auto" w:fill="FFFFFF"/>
        </w:rPr>
      </w:pPr>
      <w:r w:rsidRPr="26E2E856">
        <w:rPr>
          <w:color w:val="000000" w:themeColor="text1"/>
        </w:rPr>
        <w:t xml:space="preserve">In evaluating the likelihood of establishment and survival </w:t>
      </w:r>
      <w:r w:rsidRPr="26E2E856" w:rsidR="308289EC">
        <w:rPr>
          <w:color w:val="000000" w:themeColor="text1"/>
        </w:rPr>
        <w:t>of this proposed NEP</w:t>
      </w:r>
      <w:r w:rsidRPr="26E2E856" w:rsidR="60C34830">
        <w:rPr>
          <w:color w:val="000000" w:themeColor="text1"/>
        </w:rPr>
        <w:t xml:space="preserve"> in the foreseeable future</w:t>
      </w:r>
      <w:r w:rsidRPr="26E2E856" w:rsidR="308289EC">
        <w:rPr>
          <w:color w:val="000000" w:themeColor="text1"/>
        </w:rPr>
        <w:t xml:space="preserve">, we considered the extent to which causes </w:t>
      </w:r>
      <w:r w:rsidRPr="26E2E856" w:rsidR="49950BB8">
        <w:rPr>
          <w:color w:val="000000" w:themeColor="text1"/>
        </w:rPr>
        <w:t>o</w:t>
      </w:r>
      <w:r w:rsidRPr="26E2E856" w:rsidR="7DD7490B">
        <w:rPr>
          <w:color w:val="000000" w:themeColor="text1"/>
        </w:rPr>
        <w:t xml:space="preserve">f extirpation </w:t>
      </w:r>
      <w:r w:rsidRPr="26E2E856" w:rsidR="1155032D">
        <w:rPr>
          <w:color w:val="000000" w:themeColor="text1"/>
        </w:rPr>
        <w:t>i</w:t>
      </w:r>
      <w:r w:rsidRPr="26E2E856" w:rsidR="308289EC">
        <w:rPr>
          <w:color w:val="000000" w:themeColor="text1"/>
        </w:rPr>
        <w:t xml:space="preserve">n the </w:t>
      </w:r>
      <w:r w:rsidRPr="26E2E856" w:rsidR="3E7473F9">
        <w:rPr>
          <w:color w:val="000000" w:themeColor="text1"/>
        </w:rPr>
        <w:t>NEP area have been addressed, habitat suitabili</w:t>
      </w:r>
      <w:r w:rsidRPr="26E2E856" w:rsidR="51CB62F5">
        <w:rPr>
          <w:color w:val="000000" w:themeColor="text1"/>
        </w:rPr>
        <w:t>ty and prey availability</w:t>
      </w:r>
      <w:r w:rsidRPr="66FBF439" w:rsidR="3589E989">
        <w:rPr>
          <w:color w:val="000000" w:themeColor="text1"/>
        </w:rPr>
        <w:t xml:space="preserve"> within the NEP area</w:t>
      </w:r>
      <w:r w:rsidRPr="26E2E856" w:rsidR="51CB62F5">
        <w:rPr>
          <w:color w:val="000000" w:themeColor="text1"/>
        </w:rPr>
        <w:t xml:space="preserve">, and </w:t>
      </w:r>
      <w:r w:rsidRPr="26E2E856" w:rsidR="68EFD41B">
        <w:rPr>
          <w:color w:val="000000" w:themeColor="text1"/>
        </w:rPr>
        <w:t xml:space="preserve">existing scientific </w:t>
      </w:r>
      <w:r w:rsidRPr="26E2E856" w:rsidR="13236671">
        <w:rPr>
          <w:color w:val="000000" w:themeColor="text1"/>
        </w:rPr>
        <w:t xml:space="preserve">and </w:t>
      </w:r>
      <w:r w:rsidRPr="26E2E856" w:rsidR="68EFD41B">
        <w:rPr>
          <w:color w:val="000000" w:themeColor="text1"/>
        </w:rPr>
        <w:t>technical expertise and experience with</w:t>
      </w:r>
      <w:r w:rsidRPr="26E2E856" w:rsidR="135740AB">
        <w:rPr>
          <w:color w:val="000000" w:themeColor="text1"/>
        </w:rPr>
        <w:t xml:space="preserve"> reintroduction efforts</w:t>
      </w:r>
      <w:r w:rsidR="01EB9DF7">
        <w:rPr>
          <w:color w:val="000000" w:themeColor="text1"/>
        </w:rPr>
        <w:t>.</w:t>
      </w:r>
      <w:r w:rsidRPr="26E2E856" w:rsidR="135740AB">
        <w:rPr>
          <w:color w:val="000000" w:themeColor="text1"/>
        </w:rPr>
        <w:t xml:space="preserve"> As discussed below, </w:t>
      </w:r>
      <w:r w:rsidRPr="26E2E856" w:rsidR="2C60F22A">
        <w:rPr>
          <w:color w:val="000000" w:themeColor="text1"/>
        </w:rPr>
        <w:t>w</w:t>
      </w:r>
      <w:r w:rsidRPr="00C507F9" w:rsidR="4E94120A">
        <w:rPr>
          <w:color w:val="000000"/>
          <w:shd w:val="clear" w:color="auto" w:fill="FFFFFF"/>
        </w:rPr>
        <w:t xml:space="preserve">e expect that </w:t>
      </w:r>
      <w:r w:rsidRPr="66FBF439" w:rsidR="23C0821B">
        <w:rPr>
          <w:color w:val="000000" w:themeColor="text1"/>
        </w:rPr>
        <w:t>gray wolves will become established</w:t>
      </w:r>
      <w:r w:rsidRPr="00C507F9" w:rsidR="4E94120A">
        <w:rPr>
          <w:color w:val="000000"/>
          <w:shd w:val="clear" w:color="auto" w:fill="FFFFFF"/>
        </w:rPr>
        <w:t xml:space="preserve"> during this time span</w:t>
      </w:r>
      <w:r w:rsidR="6BAE1E3D">
        <w:rPr>
          <w:color w:val="000000"/>
          <w:shd w:val="clear" w:color="auto" w:fill="FFFFFF"/>
        </w:rPr>
        <w:t xml:space="preserve">, given the species’ </w:t>
      </w:r>
      <w:r w:rsidR="77FAAD0A">
        <w:rPr>
          <w:color w:val="000000"/>
          <w:shd w:val="clear" w:color="auto" w:fill="FFFFFF"/>
        </w:rPr>
        <w:t xml:space="preserve">adaptability and dispersal </w:t>
      </w:r>
      <w:r w:rsidR="0ED25FF6">
        <w:rPr>
          <w:color w:val="000000"/>
          <w:shd w:val="clear" w:color="auto" w:fill="FFFFFF"/>
        </w:rPr>
        <w:t>ability.</w:t>
      </w:r>
    </w:p>
    <w:p w:rsidR="00B53BE1" w:rsidP="00784B28" w:rsidRDefault="00B53BE1" w14:paraId="3575B3E5" w14:textId="280CFA4F">
      <w:pPr>
        <w:spacing w:after="0" w:line="480" w:lineRule="auto"/>
        <w:contextualSpacing/>
        <w:rPr>
          <w:i/>
        </w:rPr>
      </w:pPr>
      <w:r w:rsidRPr="0000216C">
        <w:rPr>
          <w:i/>
        </w:rPr>
        <w:t xml:space="preserve">Addressing Causes of Extirpation </w:t>
      </w:r>
      <w:r w:rsidR="003B6C00">
        <w:rPr>
          <w:i/>
        </w:rPr>
        <w:t>W</w:t>
      </w:r>
      <w:r w:rsidRPr="0000216C">
        <w:rPr>
          <w:i/>
        </w:rPr>
        <w:t>ithin the Experimental Population Area</w:t>
      </w:r>
    </w:p>
    <w:p w:rsidR="00AA4C38" w:rsidP="00B0467B" w:rsidRDefault="73314EC1" w14:paraId="514D6E4E" w14:textId="41850AFD">
      <w:pPr>
        <w:spacing w:after="0" w:line="480" w:lineRule="auto"/>
        <w:ind w:firstLine="720"/>
        <w:contextualSpacing/>
      </w:pPr>
      <w:r>
        <w:t>I</w:t>
      </w:r>
      <w:r w:rsidR="1F8283DF">
        <w:t xml:space="preserve">nvestigating the causes for the extirpation of </w:t>
      </w:r>
      <w:r w:rsidR="693BAED7">
        <w:t>gray wolves</w:t>
      </w:r>
      <w:r w:rsidR="1F8283DF">
        <w:t xml:space="preserve"> is necessary to understand whether we are sufficiently addressing threats to the sp</w:t>
      </w:r>
      <w:r w:rsidR="693BAED7">
        <w:t>ecies in the proposed NEP</w:t>
      </w:r>
      <w:r w:rsidR="1F8283DF">
        <w:t xml:space="preserve"> so that reintroduction efforts are </w:t>
      </w:r>
      <w:r w:rsidR="693BAED7">
        <w:t xml:space="preserve">likely to be successful. </w:t>
      </w:r>
      <w:r w:rsidR="2A3F9A03">
        <w:t xml:space="preserve">The International Union for the Conservation of Nature’s Guidelines for Reintroduction and Other Conservation Translocations (2013, p. 4) identifies several criteria to consider prior to undertaking a reintroduction, including “strong evidence that the threat(s) that caused any previous </w:t>
      </w:r>
      <w:r w:rsidR="2A3F9A03">
        <w:lastRenderedPageBreak/>
        <w:t xml:space="preserve">extinction have been correctly identified and removed or sufficiently reduced.” </w:t>
      </w:r>
      <w:r w:rsidR="693BAED7">
        <w:t>Wolves</w:t>
      </w:r>
      <w:r w:rsidR="1F8283DF">
        <w:t xml:space="preserve"> depend on</w:t>
      </w:r>
      <w:r w:rsidR="6FC7311A">
        <w:t xml:space="preserve"> </w:t>
      </w:r>
      <w:r w:rsidR="49782021">
        <w:t>abundant prey (primarily</w:t>
      </w:r>
      <w:r w:rsidR="6223FFB4">
        <w:t xml:space="preserve"> ungulates</w:t>
      </w:r>
      <w:r w:rsidR="4A4978CE">
        <w:t>)</w:t>
      </w:r>
      <w:r w:rsidR="1CF80F29">
        <w:t xml:space="preserve"> and can </w:t>
      </w:r>
      <w:r w:rsidR="5A4FB703">
        <w:t>successfully colonize and occupy a wide range of habitats as long as human-caused mortality is adequately managed (Mech 2017, pp. 312</w:t>
      </w:r>
      <w:r w:rsidR="3B502757">
        <w:t>–</w:t>
      </w:r>
      <w:r w:rsidR="5A4FB703">
        <w:t>315</w:t>
      </w:r>
      <w:r w:rsidR="714D83B8">
        <w:t xml:space="preserve">). </w:t>
      </w:r>
      <w:r w:rsidR="0D15C712">
        <w:t>Historical wolf</w:t>
      </w:r>
      <w:r w:rsidR="1F8283DF">
        <w:t xml:space="preserve"> declines </w:t>
      </w:r>
      <w:r w:rsidR="6FC7311A">
        <w:t xml:space="preserve">in Colorado </w:t>
      </w:r>
      <w:r w:rsidR="1F8283DF">
        <w:t>resulted from</w:t>
      </w:r>
      <w:r w:rsidR="692D5CF3">
        <w:t xml:space="preserve"> purposeful efforts to eradicate the species </w:t>
      </w:r>
      <w:r w:rsidR="4ED0DA6E">
        <w:t xml:space="preserve">by State and Federal authorities, primarily due to conflicts with domestic livestock production </w:t>
      </w:r>
      <w:r w:rsidR="1AC814C1">
        <w:t>(</w:t>
      </w:r>
      <w:r w:rsidR="7DA5ABE4">
        <w:t>Service</w:t>
      </w:r>
      <w:r w:rsidR="20956080">
        <w:t xml:space="preserve"> 2020, pp. 9</w:t>
      </w:r>
      <w:r w:rsidR="3B502757">
        <w:t>–</w:t>
      </w:r>
      <w:r w:rsidR="20956080">
        <w:t>14</w:t>
      </w:r>
      <w:r w:rsidR="68CB89F2">
        <w:t xml:space="preserve">; see </w:t>
      </w:r>
      <w:r w:rsidRPr="69121F16" w:rsidR="68CB89F2">
        <w:rPr>
          <w:b/>
          <w:bCs/>
          <w:i/>
          <w:iCs/>
        </w:rPr>
        <w:t>Habitat Use</w:t>
      </w:r>
      <w:r w:rsidRPr="69121F16" w:rsidR="68CB89F2">
        <w:rPr>
          <w:b/>
          <w:bCs/>
        </w:rPr>
        <w:t xml:space="preserve"> </w:t>
      </w:r>
      <w:r w:rsidR="68CB89F2">
        <w:t xml:space="preserve">and </w:t>
      </w:r>
      <w:r w:rsidRPr="69121F16" w:rsidR="68CB89F2">
        <w:rPr>
          <w:b/>
          <w:bCs/>
          <w:i/>
          <w:iCs/>
        </w:rPr>
        <w:t>Causes of Decline and Threats</w:t>
      </w:r>
      <w:r w:rsidR="68CB89F2">
        <w:t xml:space="preserve"> sections</w:t>
      </w:r>
      <w:r w:rsidR="00E05DEE">
        <w:t>,</w:t>
      </w:r>
      <w:r w:rsidR="68CB89F2">
        <w:t xml:space="preserve"> above</w:t>
      </w:r>
      <w:r w:rsidR="00E05DEE">
        <w:t>,</w:t>
      </w:r>
      <w:r w:rsidR="68CB89F2">
        <w:t xml:space="preserve"> for additional information).</w:t>
      </w:r>
      <w:r w:rsidR="4754101D">
        <w:t xml:space="preserve"> </w:t>
      </w:r>
      <w:r w:rsidR="1AC814C1">
        <w:t xml:space="preserve">In 2004, </w:t>
      </w:r>
      <w:r w:rsidR="4ED0DA6E">
        <w:t>CPW</w:t>
      </w:r>
      <w:r w:rsidR="1AC814C1">
        <w:t xml:space="preserve"> </w:t>
      </w:r>
      <w:r w:rsidR="6447D5D1">
        <w:t>created</w:t>
      </w:r>
      <w:r w:rsidR="1AC814C1">
        <w:t xml:space="preserve"> </w:t>
      </w:r>
      <w:r w:rsidR="032C699C">
        <w:t>a Wolf Management Working Group</w:t>
      </w:r>
      <w:r w:rsidR="1AC814C1">
        <w:t xml:space="preserve">, </w:t>
      </w:r>
      <w:r w:rsidR="50F367EA">
        <w:t xml:space="preserve">largely in response to </w:t>
      </w:r>
      <w:r w:rsidR="726604BF">
        <w:t xml:space="preserve">dispersal of wolves from the </w:t>
      </w:r>
      <w:proofErr w:type="spellStart"/>
      <w:r w:rsidR="726604BF">
        <w:t>NRM</w:t>
      </w:r>
      <w:proofErr w:type="spellEnd"/>
      <w:r w:rsidR="726604BF">
        <w:t xml:space="preserve"> population to Colorado and other western States. </w:t>
      </w:r>
      <w:r w:rsidR="07E14F84">
        <w:t xml:space="preserve">The </w:t>
      </w:r>
      <w:r w:rsidR="032C699C">
        <w:t xml:space="preserve">working group developed a series of recommendations </w:t>
      </w:r>
      <w:r w:rsidR="03D68AED">
        <w:t xml:space="preserve">for wolf management in Colorado, including </w:t>
      </w:r>
      <w:r w:rsidR="1EBEA998">
        <w:t xml:space="preserve">recognition of the ecological value of wolves and an intent to </w:t>
      </w:r>
      <w:r w:rsidR="3B0DA452">
        <w:t>accept</w:t>
      </w:r>
      <w:r w:rsidR="1EBEA998">
        <w:t xml:space="preserve"> their presence in Colorado (Colorado</w:t>
      </w:r>
      <w:r w:rsidR="4BDE52CB">
        <w:t xml:space="preserve"> Wolf Management Working Group 2004, p. </w:t>
      </w:r>
      <w:r w:rsidR="3B0DA452">
        <w:t>3)</w:t>
      </w:r>
      <w:r w:rsidR="2BF1B65C">
        <w:t xml:space="preserve">. The recommendations </w:t>
      </w:r>
      <w:r w:rsidR="29DDEC93">
        <w:t xml:space="preserve">of the Wolf Management Working Group were formally adopted by the Colorado Wildlife Commission </w:t>
      </w:r>
      <w:r w:rsidR="3C25BD8C">
        <w:t>in 2005</w:t>
      </w:r>
      <w:r w:rsidR="65D181EF">
        <w:t xml:space="preserve"> </w:t>
      </w:r>
      <w:r w:rsidR="3C25BD8C">
        <w:t xml:space="preserve">and were reaffirmed </w:t>
      </w:r>
      <w:r w:rsidR="75532119">
        <w:t>by the Colorado Parks and Wildlife Commission in 2016 (</w:t>
      </w:r>
      <w:r w:rsidR="40F7D111">
        <w:t xml:space="preserve">85 FR </w:t>
      </w:r>
      <w:r w:rsidR="00AD2856">
        <w:t>69778</w:t>
      </w:r>
      <w:r w:rsidR="00E05DEE">
        <w:t xml:space="preserve">, November 3, </w:t>
      </w:r>
      <w:proofErr w:type="gramStart"/>
      <w:r w:rsidR="00E05DEE">
        <w:t>2020</w:t>
      </w:r>
      <w:r w:rsidR="00AD2856">
        <w:t>;</w:t>
      </w:r>
      <w:proofErr w:type="gramEnd"/>
      <w:r w:rsidR="00AD2856">
        <w:t xml:space="preserve"> p. 69837</w:t>
      </w:r>
      <w:r w:rsidR="34C92967">
        <w:t xml:space="preserve">). </w:t>
      </w:r>
    </w:p>
    <w:p w:rsidR="00593F60" w:rsidP="00935ADB" w:rsidRDefault="597C3637" w14:paraId="62836DC6" w14:textId="28035CC2">
      <w:pPr>
        <w:spacing w:after="0" w:line="480" w:lineRule="auto"/>
        <w:ind w:firstLine="720"/>
        <w:contextualSpacing/>
      </w:pPr>
      <w:r>
        <w:t xml:space="preserve"> </w:t>
      </w:r>
      <w:r w:rsidR="00F80830">
        <w:t>G</w:t>
      </w:r>
      <w:r w:rsidR="142EE39B">
        <w:t>ray wolves</w:t>
      </w:r>
      <w:r w:rsidR="00F80830">
        <w:t xml:space="preserve"> are</w:t>
      </w:r>
      <w:r w:rsidR="142EE39B">
        <w:t xml:space="preserve"> </w:t>
      </w:r>
      <w:r w:rsidR="00F80830">
        <w:t xml:space="preserve">currently </w:t>
      </w:r>
      <w:r w:rsidR="19EC05DE">
        <w:t>classified</w:t>
      </w:r>
      <w:r w:rsidR="142EE39B">
        <w:t xml:space="preserve"> as an endangered species </w:t>
      </w:r>
      <w:r w:rsidR="77BFE457">
        <w:t>by</w:t>
      </w:r>
      <w:r w:rsidR="142EE39B">
        <w:t xml:space="preserve"> the State</w:t>
      </w:r>
      <w:r w:rsidR="01D62C8C">
        <w:t xml:space="preserve"> </w:t>
      </w:r>
      <w:r w:rsidR="00F80830">
        <w:t xml:space="preserve">of Colorado </w:t>
      </w:r>
      <w:r w:rsidR="01D62C8C">
        <w:t xml:space="preserve">and can be taken </w:t>
      </w:r>
      <w:r w:rsidR="00E05DEE">
        <w:t xml:space="preserve">only </w:t>
      </w:r>
      <w:r w:rsidR="01D62C8C">
        <w:t>in self-defense.</w:t>
      </w:r>
      <w:r w:rsidR="502FB39C">
        <w:t xml:space="preserve"> </w:t>
      </w:r>
      <w:r w:rsidR="00332D93">
        <w:t xml:space="preserve">The State of Colorado </w:t>
      </w:r>
      <w:r w:rsidR="000757C4">
        <w:t>expanded its conservation efforts</w:t>
      </w:r>
      <w:r w:rsidR="00332D93">
        <w:t xml:space="preserve"> </w:t>
      </w:r>
      <w:r w:rsidR="008D3135">
        <w:t xml:space="preserve">for gray wolves </w:t>
      </w:r>
      <w:r w:rsidR="00332D93">
        <w:t xml:space="preserve">through the passage of </w:t>
      </w:r>
      <w:r w:rsidR="00593F60">
        <w:t>Proposition 114 (now codified as Colorado Revised Statute 33</w:t>
      </w:r>
      <w:r w:rsidR="0016740D">
        <w:t>–</w:t>
      </w:r>
      <w:r w:rsidR="00593F60">
        <w:t>2</w:t>
      </w:r>
      <w:r w:rsidR="0016740D">
        <w:t>–</w:t>
      </w:r>
      <w:r w:rsidR="00593F60">
        <w:t>105.8), which directs the CPW Commission to take the steps necessary to reintroduce gray wolves to lands west of the Continental Divide by December 23, 2023</w:t>
      </w:r>
      <w:r w:rsidR="00840DBF">
        <w:t xml:space="preserve">. </w:t>
      </w:r>
      <w:r w:rsidR="13967003">
        <w:t>Colorado Revised Statute 33</w:t>
      </w:r>
      <w:r w:rsidR="0016740D">
        <w:t>–</w:t>
      </w:r>
      <w:r w:rsidR="13967003">
        <w:t>2</w:t>
      </w:r>
      <w:r w:rsidR="0016740D">
        <w:t>–</w:t>
      </w:r>
      <w:r w:rsidR="13967003">
        <w:t>105.8</w:t>
      </w:r>
      <w:r w:rsidR="00840DBF">
        <w:t xml:space="preserve"> calls for the development and implementation of a </w:t>
      </w:r>
      <w:r w:rsidR="00D36850">
        <w:t xml:space="preserve">Colorado </w:t>
      </w:r>
      <w:r w:rsidR="00CD34BB">
        <w:t xml:space="preserve">Wolf Restoration and Management Plan, which </w:t>
      </w:r>
      <w:r w:rsidR="00CC7A8F">
        <w:t>is expected</w:t>
      </w:r>
      <w:r w:rsidR="00CD34BB">
        <w:t xml:space="preserve"> </w:t>
      </w:r>
      <w:r w:rsidR="00F252A2">
        <w:t xml:space="preserve">by </w:t>
      </w:r>
      <w:r w:rsidR="00EE237B">
        <w:t>late 2023</w:t>
      </w:r>
      <w:r w:rsidR="00791F63">
        <w:t xml:space="preserve">. </w:t>
      </w:r>
      <w:r w:rsidR="00F252A2">
        <w:t>Th</w:t>
      </w:r>
      <w:r w:rsidR="00791F63">
        <w:t>e</w:t>
      </w:r>
      <w:r w:rsidR="00F252A2">
        <w:t xml:space="preserve"> plan follows a phased approach where</w:t>
      </w:r>
      <w:r w:rsidR="00383B6D">
        <w:t>by</w:t>
      </w:r>
      <w:r w:rsidR="00D46388">
        <w:t xml:space="preserve"> </w:t>
      </w:r>
      <w:r w:rsidR="00725F93">
        <w:t xml:space="preserve">the </w:t>
      </w:r>
      <w:r w:rsidR="00433C46">
        <w:lastRenderedPageBreak/>
        <w:t>conservation status</w:t>
      </w:r>
      <w:r w:rsidR="00725F93">
        <w:t xml:space="preserve"> of gray wolves</w:t>
      </w:r>
      <w:r w:rsidR="00433C46">
        <w:t xml:space="preserve"> is linked with numerical and temporal population targets</w:t>
      </w:r>
      <w:r w:rsidR="001925F2">
        <w:t xml:space="preserve"> (CPW 2022</w:t>
      </w:r>
      <w:r w:rsidR="00DE2C48">
        <w:t>a</w:t>
      </w:r>
      <w:r w:rsidR="001925F2">
        <w:t>, p</w:t>
      </w:r>
      <w:r w:rsidR="00BD0D78">
        <w:t xml:space="preserve">. 2). </w:t>
      </w:r>
      <w:r w:rsidR="00EC0BFD">
        <w:t>For additional information, please see CPW 202</w:t>
      </w:r>
      <w:r w:rsidR="00A87A67">
        <w:t>2</w:t>
      </w:r>
      <w:r w:rsidR="00DE2C48">
        <w:t>a</w:t>
      </w:r>
      <w:r w:rsidR="001B4676">
        <w:t xml:space="preserve"> (</w:t>
      </w:r>
      <w:r w:rsidR="00A87A67">
        <w:t>entire</w:t>
      </w:r>
      <w:r w:rsidR="001B4676">
        <w:t>)</w:t>
      </w:r>
      <w:r w:rsidR="00BD0D78">
        <w:t>.</w:t>
      </w:r>
      <w:r w:rsidR="00322E55">
        <w:t xml:space="preserve"> </w:t>
      </w:r>
      <w:r w:rsidRPr="001915C8" w:rsidR="001915C8">
        <w:t>Purposeful eradication is no longer</w:t>
      </w:r>
      <w:r w:rsidR="001915C8">
        <w:t xml:space="preserve"> a tool</w:t>
      </w:r>
      <w:r w:rsidRPr="001915C8" w:rsidR="001915C8">
        <w:t xml:space="preserve"> </w:t>
      </w:r>
      <w:r w:rsidR="001915C8">
        <w:t xml:space="preserve">used for wolf management. </w:t>
      </w:r>
      <w:r w:rsidR="00F80830">
        <w:t>Based on the</w:t>
      </w:r>
      <w:r w:rsidR="007D30DE">
        <w:t xml:space="preserve"> elimination of purposeful eradication</w:t>
      </w:r>
      <w:r w:rsidR="001915C8">
        <w:t xml:space="preserve">, and the fact that gray wolves are protected under State and Federal laws, we do not </w:t>
      </w:r>
      <w:r w:rsidR="00AE28E8">
        <w:t>anticipate</w:t>
      </w:r>
      <w:r w:rsidR="001915C8">
        <w:t xml:space="preserve"> the original cause of wolf extirpation from Colorado to be repeated.</w:t>
      </w:r>
      <w:r w:rsidRPr="001915C8" w:rsidR="001915C8">
        <w:t xml:space="preserve">  </w:t>
      </w:r>
    </w:p>
    <w:p w:rsidR="00A87BDC" w:rsidP="00784B28" w:rsidRDefault="642F1DD9" w14:paraId="6EA1CEF8" w14:textId="24682D6D">
      <w:pPr>
        <w:spacing w:after="0" w:line="480" w:lineRule="auto"/>
        <w:contextualSpacing/>
        <w:rPr>
          <w:i/>
          <w:iCs/>
        </w:rPr>
      </w:pPr>
      <w:r w:rsidRPr="631E14BC">
        <w:rPr>
          <w:i/>
          <w:iCs/>
        </w:rPr>
        <w:t>Habitat suitability/prey availability</w:t>
      </w:r>
    </w:p>
    <w:p w:rsidR="00264DEB" w:rsidP="003117F5" w:rsidRDefault="11EF2553" w14:paraId="7F56E870" w14:textId="5BED9434">
      <w:pPr>
        <w:spacing w:after="0" w:line="480" w:lineRule="auto"/>
        <w:ind w:firstLine="720"/>
        <w:contextualSpacing/>
      </w:pPr>
      <w:r>
        <w:t>E</w:t>
      </w:r>
      <w:r w:rsidR="4097579F">
        <w:t>xcluding</w:t>
      </w:r>
      <w:r w:rsidR="0BC5BFEA">
        <w:t xml:space="preserve"> occasional dispersing wolves and a single group of at least </w:t>
      </w:r>
      <w:r w:rsidR="083342B6">
        <w:t xml:space="preserve">seven </w:t>
      </w:r>
      <w:r w:rsidR="0BC5BFEA">
        <w:t xml:space="preserve">wolves </w:t>
      </w:r>
      <w:r w:rsidR="00BD70D0">
        <w:t xml:space="preserve">presently </w:t>
      </w:r>
      <w:r w:rsidR="0BC5BFEA">
        <w:t xml:space="preserve">in north-central Colorado, large blocks of </w:t>
      </w:r>
      <w:r w:rsidR="372DC055">
        <w:t xml:space="preserve">gray wolf </w:t>
      </w:r>
      <w:r w:rsidR="0BC5BFEA">
        <w:t>habitat in the central and southern Rocky Mountains are not currently occupied</w:t>
      </w:r>
      <w:r w:rsidR="572FC128">
        <w:t xml:space="preserve"> by gray wolves</w:t>
      </w:r>
      <w:r w:rsidR="37F26EB2">
        <w:t>.</w:t>
      </w:r>
      <w:r w:rsidR="7705752E">
        <w:t xml:space="preserve"> </w:t>
      </w:r>
      <w:r w:rsidR="37F26EB2">
        <w:t xml:space="preserve">Models developed to assess habitat </w:t>
      </w:r>
      <w:r w:rsidR="667517C7">
        <w:t>suitability and the probability of wolf</w:t>
      </w:r>
      <w:r w:rsidR="37F26EB2">
        <w:t xml:space="preserve"> </w:t>
      </w:r>
      <w:r w:rsidR="667517C7">
        <w:t>occupancy indicate that Colorado</w:t>
      </w:r>
      <w:r w:rsidR="37F26EB2">
        <w:t xml:space="preserve"> </w:t>
      </w:r>
      <w:r w:rsidR="667517C7">
        <w:t>contains adequate habitat to support a</w:t>
      </w:r>
      <w:r w:rsidR="37F26EB2">
        <w:t xml:space="preserve"> </w:t>
      </w:r>
      <w:r w:rsidR="667517C7">
        <w:t xml:space="preserve">population of </w:t>
      </w:r>
      <w:r w:rsidR="7705752E">
        <w:t xml:space="preserve">gray </w:t>
      </w:r>
      <w:r w:rsidR="667517C7">
        <w:t>wolves, although the</w:t>
      </w:r>
      <w:r w:rsidR="7BEDC84B">
        <w:t xml:space="preserve"> </w:t>
      </w:r>
      <w:r w:rsidR="667517C7">
        <w:t xml:space="preserve">number of wolves </w:t>
      </w:r>
      <w:r w:rsidR="78767245">
        <w:t xml:space="preserve">that </w:t>
      </w:r>
      <w:r w:rsidR="667517C7">
        <w:t xml:space="preserve">the State </w:t>
      </w:r>
      <w:r w:rsidR="5AD960B0">
        <w:t>could</w:t>
      </w:r>
      <w:r w:rsidR="008D23EE">
        <w:t xml:space="preserve"> </w:t>
      </w:r>
      <w:r w:rsidR="667517C7">
        <w:t xml:space="preserve">support </w:t>
      </w:r>
      <w:r w:rsidR="00046799">
        <w:t>varies</w:t>
      </w:r>
      <w:r w:rsidR="1C8102F7">
        <w:t xml:space="preserve"> among the models</w:t>
      </w:r>
      <w:r w:rsidR="4FF97EFE">
        <w:t xml:space="preserve">. </w:t>
      </w:r>
      <w:r w:rsidR="00385ED1">
        <w:t xml:space="preserve">One model </w:t>
      </w:r>
      <w:r w:rsidR="003D1427">
        <w:t xml:space="preserve">estimated that the </w:t>
      </w:r>
      <w:r w:rsidR="008E5250">
        <w:t>State</w:t>
      </w:r>
      <w:r w:rsidR="003D1427">
        <w:t xml:space="preserve"> could </w:t>
      </w:r>
      <w:r w:rsidR="001E4EA5">
        <w:t>support between 407</w:t>
      </w:r>
      <w:r w:rsidR="00EF4AC2">
        <w:t xml:space="preserve"> and 814 wolves </w:t>
      </w:r>
      <w:r w:rsidR="42F39846">
        <w:t xml:space="preserve">based on prey and habitat availability </w:t>
      </w:r>
      <w:r w:rsidR="00EF4AC2">
        <w:t>(</w:t>
      </w:r>
      <w:r w:rsidR="667517C7">
        <w:t>Bennett</w:t>
      </w:r>
      <w:r w:rsidR="4FF97EFE">
        <w:t xml:space="preserve"> </w:t>
      </w:r>
      <w:r w:rsidR="667517C7">
        <w:t>1994, pp. 112, 275–280).</w:t>
      </w:r>
    </w:p>
    <w:p w:rsidR="00A87BDC" w:rsidP="003117F5" w:rsidRDefault="667517C7" w14:paraId="1047C7B0" w14:textId="193F9C28">
      <w:pPr>
        <w:spacing w:after="0" w:line="480" w:lineRule="auto"/>
        <w:ind w:firstLine="720"/>
        <w:contextualSpacing/>
      </w:pPr>
      <w:r>
        <w:t xml:space="preserve">Carroll </w:t>
      </w:r>
      <w:r w:rsidRPr="0045694E">
        <w:t>et al.</w:t>
      </w:r>
      <w:r>
        <w:t xml:space="preserve"> (2003, entire)</w:t>
      </w:r>
      <w:r w:rsidR="79FD4009">
        <w:t xml:space="preserve"> </w:t>
      </w:r>
      <w:r>
        <w:t>examined multiple models to evaluate</w:t>
      </w:r>
      <w:r w:rsidR="79FD4009">
        <w:t xml:space="preserve"> </w:t>
      </w:r>
      <w:r>
        <w:t>suitable wolf habitat, occupancy, and</w:t>
      </w:r>
      <w:r w:rsidR="79FD4009">
        <w:t xml:space="preserve"> </w:t>
      </w:r>
      <w:r>
        <w:t>the probability of wolf persistence given</w:t>
      </w:r>
      <w:r w:rsidR="79FD4009">
        <w:t xml:space="preserve"> </w:t>
      </w:r>
      <w:r>
        <w:t>various landscape changes and potential</w:t>
      </w:r>
      <w:r w:rsidR="79FD4009">
        <w:t xml:space="preserve"> </w:t>
      </w:r>
      <w:r>
        <w:t>increases in human density in the</w:t>
      </w:r>
      <w:r w:rsidR="79FD4009">
        <w:t xml:space="preserve"> </w:t>
      </w:r>
      <w:r>
        <w:t>southern Rocky Mountains, which</w:t>
      </w:r>
      <w:r w:rsidR="79FD4009">
        <w:t xml:space="preserve"> </w:t>
      </w:r>
      <w:r>
        <w:t xml:space="preserve">included portions of </w:t>
      </w:r>
      <w:r w:rsidR="008E5250">
        <w:t>southeastern</w:t>
      </w:r>
      <w:r w:rsidR="79FD4009">
        <w:t xml:space="preserve"> </w:t>
      </w:r>
      <w:r>
        <w:t>Wyoming, Colorado, and northern New</w:t>
      </w:r>
      <w:r w:rsidR="79FD4009">
        <w:t xml:space="preserve"> </w:t>
      </w:r>
      <w:r>
        <w:t>Mexico. Using a resource selection</w:t>
      </w:r>
      <w:r w:rsidR="79FD4009">
        <w:t xml:space="preserve"> </w:t>
      </w:r>
      <w:r>
        <w:t>function (RSF) model developed for</w:t>
      </w:r>
      <w:r w:rsidR="79FD4009">
        <w:t xml:space="preserve"> </w:t>
      </w:r>
      <w:r>
        <w:t>wolves in the Greater Yellowstone</w:t>
      </w:r>
      <w:r w:rsidR="79FD4009">
        <w:t xml:space="preserve"> </w:t>
      </w:r>
      <w:r>
        <w:t>Ecosystem and projecting it to Colorado,</w:t>
      </w:r>
      <w:r w:rsidR="79FD4009">
        <w:t xml:space="preserve"> </w:t>
      </w:r>
      <w:r>
        <w:t>Carroll</w:t>
      </w:r>
      <w:r w:rsidRPr="00C24D27">
        <w:t xml:space="preserve"> et al.</w:t>
      </w:r>
      <w:r w:rsidRPr="7C5F7B35">
        <w:rPr>
          <w:i/>
          <w:iCs/>
        </w:rPr>
        <w:t xml:space="preserve"> </w:t>
      </w:r>
      <w:r>
        <w:t>(2003, pp. 541–542)</w:t>
      </w:r>
      <w:r w:rsidR="79FD4009">
        <w:t xml:space="preserve"> </w:t>
      </w:r>
      <w:r>
        <w:t>identified potential wolf habitat across</w:t>
      </w:r>
      <w:r w:rsidR="79FD4009">
        <w:t xml:space="preserve"> </w:t>
      </w:r>
      <w:r>
        <w:t>north-central and northwest Colorado</w:t>
      </w:r>
      <w:r w:rsidR="79FD4009">
        <w:t xml:space="preserve"> </w:t>
      </w:r>
      <w:r>
        <w:t>and the southwestern part of the</w:t>
      </w:r>
      <w:r w:rsidR="79FD4009">
        <w:t xml:space="preserve"> </w:t>
      </w:r>
      <w:r>
        <w:t>State. RSF model predictions indicate</w:t>
      </w:r>
      <w:r w:rsidR="79FD4009">
        <w:t xml:space="preserve"> </w:t>
      </w:r>
      <w:r>
        <w:t xml:space="preserve">that Colorado could </w:t>
      </w:r>
      <w:r>
        <w:lastRenderedPageBreak/>
        <w:t>support an</w:t>
      </w:r>
      <w:r w:rsidR="79FD4009">
        <w:t xml:space="preserve"> </w:t>
      </w:r>
      <w:r>
        <w:t>estimated 1,305 wolves with nearly 87</w:t>
      </w:r>
      <w:r w:rsidR="79FD4009">
        <w:t xml:space="preserve"> </w:t>
      </w:r>
      <w:r>
        <w:t>percent of wolves occupying public</w:t>
      </w:r>
      <w:r w:rsidR="79FD4009">
        <w:t xml:space="preserve"> </w:t>
      </w:r>
      <w:r>
        <w:t xml:space="preserve">lands in the State. Carroll </w:t>
      </w:r>
      <w:r w:rsidRPr="00C24D27">
        <w:t>et al.</w:t>
      </w:r>
      <w:r w:rsidRPr="7C5F7B35">
        <w:rPr>
          <w:i/>
          <w:iCs/>
        </w:rPr>
        <w:t xml:space="preserve"> </w:t>
      </w:r>
      <w:r>
        <w:t>(2003,</w:t>
      </w:r>
      <w:r w:rsidR="79FD4009">
        <w:t xml:space="preserve"> </w:t>
      </w:r>
      <w:r>
        <w:t>entire) also used a dynamic model that</w:t>
      </w:r>
      <w:r w:rsidR="79FD4009">
        <w:t xml:space="preserve"> </w:t>
      </w:r>
      <w:r>
        <w:t>incorporated population viability</w:t>
      </w:r>
      <w:r w:rsidR="79FD4009">
        <w:t xml:space="preserve"> </w:t>
      </w:r>
      <w:r>
        <w:t xml:space="preserve">analysis to evaluate occupancy </w:t>
      </w:r>
      <w:r w:rsidR="158BD251">
        <w:t xml:space="preserve">of gray wolves </w:t>
      </w:r>
      <w:r>
        <w:t>and</w:t>
      </w:r>
      <w:r w:rsidR="79FD4009">
        <w:t xml:space="preserve"> </w:t>
      </w:r>
      <w:r>
        <w:t>persistence based on current conditions</w:t>
      </w:r>
      <w:r w:rsidR="79FD4009">
        <w:t xml:space="preserve"> </w:t>
      </w:r>
      <w:r>
        <w:t>as well as potential changes resulting</w:t>
      </w:r>
      <w:r w:rsidR="79FD4009">
        <w:t xml:space="preserve"> </w:t>
      </w:r>
      <w:r>
        <w:t>from increased road and human</w:t>
      </w:r>
      <w:r w:rsidR="79FD4009">
        <w:t xml:space="preserve"> </w:t>
      </w:r>
      <w:r>
        <w:t>densities in the future. The dynamic</w:t>
      </w:r>
      <w:r w:rsidR="79FD4009">
        <w:t xml:space="preserve"> </w:t>
      </w:r>
      <w:r>
        <w:t>model based on current conditions</w:t>
      </w:r>
      <w:r w:rsidR="79FD4009">
        <w:t xml:space="preserve"> </w:t>
      </w:r>
      <w:r>
        <w:t>predicted similar distribution and wolf</w:t>
      </w:r>
      <w:r w:rsidR="19C2313D">
        <w:t xml:space="preserve"> </w:t>
      </w:r>
      <w:r>
        <w:t>population estimates as the RSF model;</w:t>
      </w:r>
      <w:r w:rsidR="19C2313D">
        <w:t xml:space="preserve"> </w:t>
      </w:r>
      <w:r>
        <w:t>however, as predicted, as road and</w:t>
      </w:r>
      <w:r w:rsidR="19C2313D">
        <w:t xml:space="preserve"> </w:t>
      </w:r>
      <w:r>
        <w:t>human densities increased in Colorado,</w:t>
      </w:r>
      <w:r w:rsidR="19C2313D">
        <w:t xml:space="preserve"> </w:t>
      </w:r>
      <w:r>
        <w:t>the availability of suitable habitat and</w:t>
      </w:r>
      <w:r w:rsidR="19C2313D">
        <w:t xml:space="preserve"> </w:t>
      </w:r>
      <w:r>
        <w:t>the estimated number of wolves that</w:t>
      </w:r>
      <w:r w:rsidR="19C2313D">
        <w:t xml:space="preserve"> </w:t>
      </w:r>
      <w:r>
        <w:t>habitat could support declined (Carroll</w:t>
      </w:r>
      <w:r w:rsidR="19C2313D">
        <w:t xml:space="preserve"> </w:t>
      </w:r>
      <w:r w:rsidRPr="00C24D27">
        <w:t>et al</w:t>
      </w:r>
      <w:r w:rsidRPr="7C5F7B35">
        <w:rPr>
          <w:i/>
          <w:iCs/>
        </w:rPr>
        <w:t>.</w:t>
      </w:r>
      <w:r>
        <w:t xml:space="preserve"> 2003, pp. 541–543).</w:t>
      </w:r>
    </w:p>
    <w:p w:rsidR="005820B1" w:rsidP="005820B1" w:rsidRDefault="005820B1" w14:paraId="74AFD3EB" w14:textId="27011052">
      <w:pPr>
        <w:spacing w:after="0" w:line="480" w:lineRule="auto"/>
        <w:ind w:firstLine="720"/>
        <w:contextualSpacing/>
      </w:pPr>
      <w:r>
        <w:t xml:space="preserve">An analysis similar to that of Carroll </w:t>
      </w:r>
      <w:r w:rsidRPr="009B0A9D">
        <w:t>et al.</w:t>
      </w:r>
      <w:r w:rsidRPr="7FB9D66E">
        <w:rPr>
          <w:i/>
          <w:iCs/>
        </w:rPr>
        <w:t xml:space="preserve"> </w:t>
      </w:r>
      <w:r>
        <w:t xml:space="preserve">(2003, entire) was conducted for the entirety of the Western United States and indicated that high-quality wolf habitat exists in Colorado and Utah, but that wolves recolonizing Colorado and Oregon would be most vulnerable to landscape changes because these areas lack, and are greater distances from, large core refugia (Carroll </w:t>
      </w:r>
      <w:r w:rsidRPr="009B0A9D">
        <w:t>et al.</w:t>
      </w:r>
      <w:r w:rsidRPr="7FB9D66E">
        <w:rPr>
          <w:i/>
          <w:iCs/>
        </w:rPr>
        <w:t xml:space="preserve"> </w:t>
      </w:r>
      <w:r>
        <w:t xml:space="preserve">2006, pp. 33–36). The authors proposed that habitat improvements, primarily in the form of road removal or closures, could mitigate these effects (Carroll </w:t>
      </w:r>
      <w:r w:rsidRPr="009B0A9D">
        <w:t>et al</w:t>
      </w:r>
      <w:r w:rsidRPr="7FB9D66E">
        <w:rPr>
          <w:i/>
          <w:iCs/>
        </w:rPr>
        <w:t xml:space="preserve">. </w:t>
      </w:r>
      <w:r>
        <w:t xml:space="preserve">2006, p. 36). </w:t>
      </w:r>
      <w:proofErr w:type="spellStart"/>
      <w:r>
        <w:t>Switalski</w:t>
      </w:r>
      <w:proofErr w:type="spellEnd"/>
      <w:r>
        <w:t xml:space="preserve"> </w:t>
      </w:r>
      <w:r w:rsidRPr="009B0A9D">
        <w:t>et al</w:t>
      </w:r>
      <w:r w:rsidRPr="7FB9D66E">
        <w:rPr>
          <w:i/>
          <w:iCs/>
        </w:rPr>
        <w:t>.</w:t>
      </w:r>
      <w:r>
        <w:t xml:space="preserve"> (2002, pp. 12–13) and Carroll </w:t>
      </w:r>
      <w:r w:rsidRPr="009B0A9D">
        <w:t>et al</w:t>
      </w:r>
      <w:r>
        <w:t xml:space="preserve">. (2003, p. 545) also cautioned that model predictions may be inaccurate because they did not account for the presence of livestock and the potential use of lethal removal to mitigate conflicts, which may affect </w:t>
      </w:r>
      <w:r w:rsidR="79C4B8B1">
        <w:t>the likelihood of establishment of gray wolves</w:t>
      </w:r>
      <w:r>
        <w:t xml:space="preserve"> </w:t>
      </w:r>
      <w:r w:rsidR="6AEC73C1">
        <w:t xml:space="preserve">as well as their year-to-year </w:t>
      </w:r>
      <w:r w:rsidR="00CE145D">
        <w:t xml:space="preserve">survival </w:t>
      </w:r>
      <w:r>
        <w:t>and distribution</w:t>
      </w:r>
      <w:r w:rsidR="006804F2">
        <w:t xml:space="preserve"> </w:t>
      </w:r>
      <w:r w:rsidR="692CBD4E">
        <w:t>on the landscape</w:t>
      </w:r>
      <w:r>
        <w:t>.</w:t>
      </w:r>
    </w:p>
    <w:p w:rsidR="00F5484C" w:rsidP="00B96D0C" w:rsidRDefault="000412F3" w14:paraId="2014B22E" w14:textId="240A57F1">
      <w:pPr>
        <w:spacing w:after="0" w:line="480" w:lineRule="auto"/>
        <w:ind w:firstLine="720"/>
        <w:contextualSpacing/>
      </w:pPr>
      <w:r>
        <w:t xml:space="preserve">Wolves can successfully occupy a wide range of habitats provided adequate prey exists (Mech 2017). Wolves in the </w:t>
      </w:r>
      <w:r w:rsidR="00383B6D">
        <w:t>W</w:t>
      </w:r>
      <w:r>
        <w:t xml:space="preserve">estern United States rely on habitats containing </w:t>
      </w:r>
      <w:r w:rsidR="00BB4238">
        <w:t>large</w:t>
      </w:r>
      <w:r>
        <w:t xml:space="preserve"> prey such as mule deer, elk, and moose (Smith et al. 2010</w:t>
      </w:r>
      <w:r w:rsidR="00BB4238">
        <w:t>, entire</w:t>
      </w:r>
      <w:r>
        <w:t xml:space="preserve">). </w:t>
      </w:r>
      <w:r w:rsidR="00412118">
        <w:t>C</w:t>
      </w:r>
      <w:r w:rsidR="00970838">
        <w:t>PW</w:t>
      </w:r>
      <w:r w:rsidR="00412118">
        <w:t xml:space="preserve"> manages </w:t>
      </w:r>
      <w:r w:rsidR="785CF9A5">
        <w:lastRenderedPageBreak/>
        <w:t xml:space="preserve">wild </w:t>
      </w:r>
      <w:r w:rsidR="00412118">
        <w:t>ungulate populations</w:t>
      </w:r>
      <w:r w:rsidR="00BB4238">
        <w:t xml:space="preserve">, such as </w:t>
      </w:r>
      <w:r w:rsidR="302BAB1A">
        <w:t>elk</w:t>
      </w:r>
      <w:r w:rsidR="00BB4238">
        <w:t xml:space="preserve"> and </w:t>
      </w:r>
      <w:r w:rsidR="302BAB1A">
        <w:t>mule deer</w:t>
      </w:r>
      <w:r w:rsidR="00BB4238">
        <w:t xml:space="preserve">, </w:t>
      </w:r>
      <w:r w:rsidR="00412118">
        <w:t xml:space="preserve">using </w:t>
      </w:r>
      <w:r w:rsidR="00CF0D5B">
        <w:t>h</w:t>
      </w:r>
      <w:r w:rsidR="00412118">
        <w:t>erd</w:t>
      </w:r>
      <w:r w:rsidR="00970838">
        <w:t xml:space="preserve"> </w:t>
      </w:r>
      <w:r w:rsidR="00CF0D5B">
        <w:t>m</w:t>
      </w:r>
      <w:r w:rsidR="00412118">
        <w:t xml:space="preserve">anagement </w:t>
      </w:r>
      <w:r w:rsidR="00CF0D5B">
        <w:t>p</w:t>
      </w:r>
      <w:r w:rsidR="00412118">
        <w:t>lans</w:t>
      </w:r>
      <w:r w:rsidR="00E90A57">
        <w:t>,</w:t>
      </w:r>
      <w:r w:rsidR="00412118">
        <w:t xml:space="preserve"> which establish population objective minimums and maximums for each ungulate herd in the</w:t>
      </w:r>
      <w:r w:rsidR="0029670F">
        <w:t xml:space="preserve"> State (C</w:t>
      </w:r>
      <w:r w:rsidR="00AA6F62">
        <w:t xml:space="preserve">PW </w:t>
      </w:r>
      <w:r w:rsidR="0029670F">
        <w:t>2019,</w:t>
      </w:r>
      <w:r w:rsidR="00C44570">
        <w:t xml:space="preserve"> </w:t>
      </w:r>
      <w:r w:rsidRPr="00865876" w:rsidR="00945027">
        <w:t>entire</w:t>
      </w:r>
      <w:r w:rsidR="0029670F">
        <w:t xml:space="preserve">). The </w:t>
      </w:r>
      <w:r w:rsidR="00CF0D5B">
        <w:t>h</w:t>
      </w:r>
      <w:r w:rsidR="0029670F">
        <w:t xml:space="preserve">erd </w:t>
      </w:r>
      <w:r w:rsidR="00CF0D5B">
        <w:t>m</w:t>
      </w:r>
      <w:r w:rsidR="0029670F">
        <w:t>anagement</w:t>
      </w:r>
      <w:r w:rsidR="00C44570">
        <w:t xml:space="preserve"> </w:t>
      </w:r>
      <w:r w:rsidR="00BB4238">
        <w:t>plans</w:t>
      </w:r>
      <w:r w:rsidR="0029670F">
        <w:t xml:space="preserve"> consider both biological and</w:t>
      </w:r>
      <w:r w:rsidR="00C44570">
        <w:t xml:space="preserve"> </w:t>
      </w:r>
      <w:r w:rsidR="0029670F">
        <w:t>social factors when setting herd</w:t>
      </w:r>
      <w:r w:rsidR="00AA6F62">
        <w:t xml:space="preserve"> </w:t>
      </w:r>
      <w:r w:rsidR="0029670F">
        <w:t>objective ranges (C</w:t>
      </w:r>
      <w:r w:rsidR="00B96D0C">
        <w:t>PW</w:t>
      </w:r>
      <w:r w:rsidR="0029670F">
        <w:t xml:space="preserve"> 2019, entire). Similar</w:t>
      </w:r>
      <w:r w:rsidR="00132716">
        <w:t xml:space="preserve"> </w:t>
      </w:r>
      <w:r w:rsidR="0029670F">
        <w:t xml:space="preserve">to </w:t>
      </w:r>
      <w:r w:rsidR="00CF0D5B">
        <w:t>mule deer populations in</w:t>
      </w:r>
      <w:r w:rsidR="0029670F">
        <w:t xml:space="preserve"> other western States, mule deer in</w:t>
      </w:r>
      <w:r w:rsidR="00132716">
        <w:t xml:space="preserve"> </w:t>
      </w:r>
      <w:r w:rsidR="0029670F">
        <w:t>Colorado have declined due to a</w:t>
      </w:r>
      <w:r w:rsidR="00132716">
        <w:t xml:space="preserve"> </w:t>
      </w:r>
      <w:r w:rsidR="0029670F">
        <w:t>multitude of factors since the 1970s to</w:t>
      </w:r>
      <w:r w:rsidR="00132716">
        <w:t xml:space="preserve"> </w:t>
      </w:r>
      <w:r w:rsidR="0029670F">
        <w:t>a statewide population estimate of</w:t>
      </w:r>
      <w:r w:rsidR="00132716">
        <w:t xml:space="preserve"> </w:t>
      </w:r>
      <w:r w:rsidR="0029670F">
        <w:t>433,100</w:t>
      </w:r>
      <w:r w:rsidR="006B1AB2">
        <w:t xml:space="preserve"> </w:t>
      </w:r>
      <w:r w:rsidR="0029670F">
        <w:t>animals in 2018, which was</w:t>
      </w:r>
      <w:r w:rsidR="006B1AB2">
        <w:t xml:space="preserve"> </w:t>
      </w:r>
      <w:r w:rsidR="0029670F">
        <w:t>well below the minimum statewide</w:t>
      </w:r>
      <w:r w:rsidR="006B1AB2">
        <w:t xml:space="preserve"> </w:t>
      </w:r>
      <w:r w:rsidR="0029670F">
        <w:t>population objective of 500,450</w:t>
      </w:r>
      <w:r w:rsidR="00042687">
        <w:t xml:space="preserve"> (CPW 2019, entire)</w:t>
      </w:r>
      <w:r w:rsidR="0029670F">
        <w:t>. In</w:t>
      </w:r>
      <w:r w:rsidR="006B1AB2">
        <w:t xml:space="preserve"> </w:t>
      </w:r>
      <w:r w:rsidR="0029670F">
        <w:t>2018, of 54 mule deer herds in the State,</w:t>
      </w:r>
      <w:r w:rsidR="006B1AB2">
        <w:t xml:space="preserve"> </w:t>
      </w:r>
      <w:r w:rsidR="0029670F">
        <w:t>23 were below their population</w:t>
      </w:r>
      <w:r w:rsidR="006B1AB2">
        <w:t xml:space="preserve"> </w:t>
      </w:r>
      <w:r w:rsidR="0029670F">
        <w:t>objective minimum with the western</w:t>
      </w:r>
      <w:r w:rsidR="006B1AB2">
        <w:t xml:space="preserve"> </w:t>
      </w:r>
      <w:r w:rsidR="0029670F">
        <w:t>part of the State being the most affected.</w:t>
      </w:r>
      <w:r w:rsidR="006B1AB2">
        <w:t xml:space="preserve"> </w:t>
      </w:r>
      <w:r w:rsidR="0029670F">
        <w:t>In contrast, elk populations in Colorado</w:t>
      </w:r>
      <w:r w:rsidR="002B1674">
        <w:t xml:space="preserve"> </w:t>
      </w:r>
      <w:r w:rsidR="00BB4238">
        <w:t>were</w:t>
      </w:r>
      <w:r w:rsidR="0029670F">
        <w:t xml:space="preserve"> stable </w:t>
      </w:r>
      <w:r w:rsidR="00CF0D5B">
        <w:t>in 2018</w:t>
      </w:r>
      <w:r w:rsidR="0029670F">
        <w:t xml:space="preserve"> with a winter population</w:t>
      </w:r>
      <w:r w:rsidR="006B1AB2">
        <w:t xml:space="preserve"> </w:t>
      </w:r>
      <w:r w:rsidR="0029670F">
        <w:t xml:space="preserve">estimate of 287,000 elk </w:t>
      </w:r>
      <w:r w:rsidR="00042687">
        <w:t>(CPW 2019, entire)</w:t>
      </w:r>
      <w:r w:rsidR="0029670F">
        <w:t>.</w:t>
      </w:r>
      <w:r w:rsidR="0030353E">
        <w:t xml:space="preserve"> </w:t>
      </w:r>
      <w:r w:rsidR="0029670F">
        <w:t>Although 22 of 42 elk herds are above</w:t>
      </w:r>
      <w:r w:rsidR="0030353E">
        <w:t xml:space="preserve"> </w:t>
      </w:r>
      <w:r w:rsidR="0029670F">
        <w:t>the maximum population objective, the</w:t>
      </w:r>
      <w:r w:rsidR="0030353E">
        <w:t xml:space="preserve"> </w:t>
      </w:r>
      <w:r w:rsidR="0029670F">
        <w:t>ratio of calves per 100 cows (a measure</w:t>
      </w:r>
      <w:r w:rsidR="0030353E">
        <w:t xml:space="preserve"> </w:t>
      </w:r>
      <w:r w:rsidR="0029670F">
        <w:t>of overall herd fitness) has decline</w:t>
      </w:r>
      <w:r w:rsidR="003642E1">
        <w:t>d</w:t>
      </w:r>
      <w:r w:rsidR="0029670F">
        <w:t xml:space="preserve"> in</w:t>
      </w:r>
      <w:r w:rsidR="00444D59">
        <w:t xml:space="preserve"> </w:t>
      </w:r>
      <w:r w:rsidR="0029670F">
        <w:t>some southwestern herd</w:t>
      </w:r>
      <w:r w:rsidR="0030353E">
        <w:t xml:space="preserve"> </w:t>
      </w:r>
      <w:r w:rsidR="0029670F">
        <w:t>units, and research has been initiated to</w:t>
      </w:r>
      <w:r w:rsidR="0030353E">
        <w:t xml:space="preserve"> </w:t>
      </w:r>
      <w:r w:rsidR="0029670F">
        <w:t>determine potential</w:t>
      </w:r>
      <w:r w:rsidR="00444D59">
        <w:t xml:space="preserve"> </w:t>
      </w:r>
      <w:r w:rsidR="0029670F">
        <w:t>causes. Moose are</w:t>
      </w:r>
      <w:r w:rsidR="00444D59">
        <w:t xml:space="preserve"> </w:t>
      </w:r>
      <w:r w:rsidR="0029670F">
        <w:t>not native to Colorado, so to create</w:t>
      </w:r>
      <w:r w:rsidR="00444D59">
        <w:t xml:space="preserve"> </w:t>
      </w:r>
      <w:r w:rsidR="0029670F">
        <w:t>hunting and wildlife viewing</w:t>
      </w:r>
      <w:r w:rsidR="00B96D0C">
        <w:t xml:space="preserve"> </w:t>
      </w:r>
      <w:r w:rsidR="0029670F">
        <w:t>opportunities, C</w:t>
      </w:r>
      <w:r w:rsidR="00B96D0C">
        <w:t>PW</w:t>
      </w:r>
      <w:r w:rsidR="0029670F">
        <w:t xml:space="preserve"> transplanted moose to the State</w:t>
      </w:r>
      <w:r w:rsidR="00444D59">
        <w:t xml:space="preserve"> </w:t>
      </w:r>
      <w:r w:rsidR="0029670F">
        <w:t>beginning in 1978 and has since</w:t>
      </w:r>
      <w:r w:rsidR="00444D59">
        <w:t xml:space="preserve"> </w:t>
      </w:r>
      <w:r w:rsidR="0029670F">
        <w:t>transplanted moose on four other</w:t>
      </w:r>
      <w:r w:rsidR="000F2880">
        <w:t xml:space="preserve"> </w:t>
      </w:r>
      <w:r w:rsidR="0029670F">
        <w:t>occasions through 2010. In 2018, the</w:t>
      </w:r>
      <w:r w:rsidR="000F2880">
        <w:t xml:space="preserve"> </w:t>
      </w:r>
      <w:r w:rsidR="0029670F">
        <w:t>moose population was estimated at</w:t>
      </w:r>
      <w:r w:rsidR="000F2880">
        <w:t xml:space="preserve"> </w:t>
      </w:r>
      <w:r w:rsidR="0029670F">
        <w:t>3,200 animals and continues to increase</w:t>
      </w:r>
      <w:r w:rsidR="000F2880">
        <w:t xml:space="preserve"> </w:t>
      </w:r>
      <w:r w:rsidR="0029670F">
        <w:t>as moose expand into new areas of the</w:t>
      </w:r>
      <w:r w:rsidR="000F2880">
        <w:t xml:space="preserve"> </w:t>
      </w:r>
      <w:r w:rsidR="0029670F">
        <w:t>State.</w:t>
      </w:r>
    </w:p>
    <w:p w:rsidR="005820B1" w:rsidP="00B96D0C" w:rsidRDefault="0029670F" w14:paraId="05AA26A3" w14:textId="44C7EA5F">
      <w:pPr>
        <w:spacing w:after="0" w:line="480" w:lineRule="auto"/>
        <w:ind w:firstLine="720"/>
        <w:contextualSpacing/>
      </w:pPr>
      <w:r>
        <w:t>In summary, while deer and elk</w:t>
      </w:r>
      <w:r w:rsidR="000F2880">
        <w:t xml:space="preserve"> </w:t>
      </w:r>
      <w:r>
        <w:t>numbers are down</w:t>
      </w:r>
      <w:r w:rsidR="000F2880">
        <w:t xml:space="preserve"> </w:t>
      </w:r>
      <w:r>
        <w:t>from their peak</w:t>
      </w:r>
      <w:r w:rsidR="000F2880">
        <w:t xml:space="preserve"> </w:t>
      </w:r>
      <w:r>
        <w:t>populations in some parts of Colorado,</w:t>
      </w:r>
      <w:r w:rsidR="000F2880">
        <w:t xml:space="preserve"> </w:t>
      </w:r>
      <w:r>
        <w:t>they still number in the hundreds of</w:t>
      </w:r>
      <w:r w:rsidR="000F2880">
        <w:t xml:space="preserve"> </w:t>
      </w:r>
      <w:r>
        <w:t>thousands of individuals, and the State</w:t>
      </w:r>
      <w:r w:rsidR="00B664A9">
        <w:t xml:space="preserve"> </w:t>
      </w:r>
      <w:r>
        <w:t>is actively managing populations to</w:t>
      </w:r>
      <w:r w:rsidR="00B664A9">
        <w:t xml:space="preserve"> </w:t>
      </w:r>
      <w:r>
        <w:t>meet objectives</w:t>
      </w:r>
      <w:r w:rsidR="00042687">
        <w:t xml:space="preserve"> (CPW 2019, entire)</w:t>
      </w:r>
      <w:r>
        <w:t>. In addition, as of the</w:t>
      </w:r>
      <w:r w:rsidR="00B664A9">
        <w:t xml:space="preserve"> </w:t>
      </w:r>
      <w:r>
        <w:t>latest estimates, elk numbers exceed</w:t>
      </w:r>
      <w:r w:rsidR="00B664A9">
        <w:t xml:space="preserve"> </w:t>
      </w:r>
      <w:r>
        <w:t>their population</w:t>
      </w:r>
      <w:r w:rsidR="00B664A9">
        <w:t xml:space="preserve"> </w:t>
      </w:r>
      <w:r>
        <w:t>objectives in 22 of 42</w:t>
      </w:r>
      <w:r w:rsidR="00B664A9">
        <w:t xml:space="preserve"> </w:t>
      </w:r>
      <w:r>
        <w:t>herds (C</w:t>
      </w:r>
      <w:r w:rsidR="001368AF">
        <w:t>PW</w:t>
      </w:r>
      <w:r w:rsidR="00B664A9">
        <w:t xml:space="preserve"> </w:t>
      </w:r>
      <w:r>
        <w:t>2019, p. 8). Introduced moose</w:t>
      </w:r>
      <w:r w:rsidR="00B664A9">
        <w:t xml:space="preserve"> </w:t>
      </w:r>
      <w:r>
        <w:t>provide</w:t>
      </w:r>
      <w:r w:rsidR="00B664A9">
        <w:t xml:space="preserve"> </w:t>
      </w:r>
      <w:r>
        <w:t xml:space="preserve">an additional potential food </w:t>
      </w:r>
      <w:r>
        <w:lastRenderedPageBreak/>
        <w:t>resource</w:t>
      </w:r>
      <w:r w:rsidR="00C44570">
        <w:t xml:space="preserve"> for</w:t>
      </w:r>
      <w:r w:rsidR="00B664A9">
        <w:t xml:space="preserve"> </w:t>
      </w:r>
      <w:r w:rsidR="00C44570">
        <w:t>wolves in some parts of the State.</w:t>
      </w:r>
      <w:r w:rsidR="00E87BF6">
        <w:t xml:space="preserve"> Therefore,</w:t>
      </w:r>
      <w:r w:rsidR="001E7F47">
        <w:t xml:space="preserve"> </w:t>
      </w:r>
      <w:r w:rsidR="00341893">
        <w:t>wolf</w:t>
      </w:r>
      <w:r w:rsidR="00E87BF6">
        <w:t xml:space="preserve"> habitat and prey are suitable and abundan</w:t>
      </w:r>
      <w:r w:rsidR="00F169E5">
        <w:t>t</w:t>
      </w:r>
      <w:r w:rsidR="00E87BF6">
        <w:t xml:space="preserve"> with</w:t>
      </w:r>
      <w:r w:rsidR="00F169E5">
        <w:t>in</w:t>
      </w:r>
      <w:r w:rsidR="00E87BF6">
        <w:t xml:space="preserve"> the proposed </w:t>
      </w:r>
      <w:r w:rsidR="003744EA">
        <w:t xml:space="preserve">NEP area and would support population establishment and survival.  </w:t>
      </w:r>
    </w:p>
    <w:p w:rsidRPr="00DC42EF" w:rsidR="00814CD0" w:rsidP="00DC42EF" w:rsidRDefault="00814CD0" w14:paraId="7D756309" w14:textId="22F7ED27">
      <w:pPr>
        <w:spacing w:after="0" w:line="480" w:lineRule="auto"/>
        <w:contextualSpacing/>
        <w:rPr>
          <w:i/>
          <w:iCs/>
        </w:rPr>
      </w:pPr>
      <w:r w:rsidRPr="00DC42EF">
        <w:rPr>
          <w:i/>
          <w:iCs/>
        </w:rPr>
        <w:t>Reintroduction expertise</w:t>
      </w:r>
      <w:r w:rsidRPr="6DC836D0" w:rsidR="4BB5D2A2">
        <w:rPr>
          <w:i/>
          <w:iCs/>
        </w:rPr>
        <w:t>/experience/track record</w:t>
      </w:r>
    </w:p>
    <w:p w:rsidRPr="00C412F5" w:rsidR="00C412F5" w:rsidP="002013AD" w:rsidRDefault="00811EFF" w14:paraId="308AD5CD" w14:textId="1736A005">
      <w:pPr>
        <w:spacing w:after="0" w:line="480" w:lineRule="auto"/>
        <w:ind w:firstLine="720"/>
        <w:contextualSpacing/>
      </w:pPr>
      <w:r>
        <w:t>Conservation</w:t>
      </w:r>
      <w:r w:rsidR="00B542F4">
        <w:t xml:space="preserve"> efforts to reintroduce </w:t>
      </w:r>
      <w:r w:rsidR="00DE3F33">
        <w:t xml:space="preserve">gray wolves </w:t>
      </w:r>
      <w:r w:rsidR="00B542F4">
        <w:t xml:space="preserve">to the </w:t>
      </w:r>
      <w:proofErr w:type="spellStart"/>
      <w:r w:rsidR="00285924">
        <w:t>NRM</w:t>
      </w:r>
      <w:proofErr w:type="spellEnd"/>
      <w:r w:rsidR="00B542F4">
        <w:t xml:space="preserve"> began in 1995</w:t>
      </w:r>
      <w:r w:rsidR="00DF7D57">
        <w:t xml:space="preserve">, </w:t>
      </w:r>
      <w:r w:rsidR="00A32B91">
        <w:t xml:space="preserve">with the reintroduction of </w:t>
      </w:r>
      <w:r w:rsidR="00DE3F33">
        <w:t>wolves</w:t>
      </w:r>
      <w:r w:rsidR="00A32B91">
        <w:t xml:space="preserve"> </w:t>
      </w:r>
      <w:r w:rsidR="000851BA">
        <w:t xml:space="preserve">to </w:t>
      </w:r>
      <w:r w:rsidR="002263C3">
        <w:t>portions of Idaho</w:t>
      </w:r>
      <w:r>
        <w:t xml:space="preserve"> </w:t>
      </w:r>
      <w:r w:rsidR="002263C3">
        <w:t>and Wyoming</w:t>
      </w:r>
      <w:r w:rsidR="00EA6444">
        <w:t xml:space="preserve">. </w:t>
      </w:r>
      <w:r w:rsidR="3655FEAD">
        <w:t>Following their release, w</w:t>
      </w:r>
      <w:r w:rsidR="730FE361">
        <w:t>olves</w:t>
      </w:r>
      <w:r w:rsidR="67A117F4">
        <w:t xml:space="preserve"> rapidly increased in abundance and distribution</w:t>
      </w:r>
      <w:r w:rsidR="13A4D187">
        <w:t xml:space="preserve"> </w:t>
      </w:r>
      <w:r w:rsidR="7AF08B84">
        <w:t>in the region due to natural reproduction</w:t>
      </w:r>
      <w:r w:rsidR="00EA6444">
        <w:t xml:space="preserve"> </w:t>
      </w:r>
      <w:r>
        <w:t xml:space="preserve">and </w:t>
      </w:r>
      <w:r w:rsidRPr="00EA6444" w:rsidR="00EA6444">
        <w:t>the</w:t>
      </w:r>
      <w:r w:rsidR="00E75C8E">
        <w:t xml:space="preserve"> </w:t>
      </w:r>
      <w:r w:rsidRPr="00EA6444" w:rsidR="00EA6444">
        <w:t>availability of high-quality, suitable</w:t>
      </w:r>
      <w:r w:rsidR="00E75C8E">
        <w:t xml:space="preserve"> </w:t>
      </w:r>
      <w:r w:rsidRPr="00EA6444" w:rsidR="00EA6444">
        <w:t xml:space="preserve">wolf habitat in the </w:t>
      </w:r>
      <w:proofErr w:type="spellStart"/>
      <w:r w:rsidRPr="00EA6444" w:rsidR="00EA6444">
        <w:t>NRM</w:t>
      </w:r>
      <w:proofErr w:type="spellEnd"/>
      <w:r w:rsidRPr="00EA6444" w:rsidR="00EA6444">
        <w:t>. Between 1995</w:t>
      </w:r>
      <w:r w:rsidR="00E75C8E">
        <w:t xml:space="preserve"> </w:t>
      </w:r>
      <w:r w:rsidRPr="00EA6444" w:rsidR="00EA6444">
        <w:t>and 2008, po</w:t>
      </w:r>
      <w:r w:rsidR="00D9312F">
        <w:t>pulations</w:t>
      </w:r>
      <w:r w:rsidR="00DE3F33">
        <w:t xml:space="preserve"> of gray wolves</w:t>
      </w:r>
      <w:r w:rsidR="00D9312F">
        <w:t xml:space="preserve"> in the </w:t>
      </w:r>
      <w:proofErr w:type="spellStart"/>
      <w:r w:rsidR="00D9312F">
        <w:t>NRM</w:t>
      </w:r>
      <w:proofErr w:type="spellEnd"/>
      <w:r w:rsidR="00030CB1">
        <w:t xml:space="preserve"> </w:t>
      </w:r>
      <w:r w:rsidRPr="00C412F5" w:rsidR="00C412F5">
        <w:t>increased an average of 24 percent</w:t>
      </w:r>
      <w:r w:rsidR="00C412F5">
        <w:t xml:space="preserve"> </w:t>
      </w:r>
      <w:r w:rsidRPr="00C412F5" w:rsidR="00C412F5">
        <w:t>annually</w:t>
      </w:r>
      <w:r w:rsidR="002C33FD">
        <w:t>, reaching 1,655 wo</w:t>
      </w:r>
      <w:r w:rsidR="00164553">
        <w:t>lves by the end of 2008</w:t>
      </w:r>
      <w:r w:rsidRPr="00C412F5" w:rsidR="00C412F5">
        <w:t xml:space="preserve"> (</w:t>
      </w:r>
      <w:r w:rsidR="00A64860">
        <w:t>Service</w:t>
      </w:r>
      <w:r w:rsidRPr="00C412F5" w:rsidR="00C412F5">
        <w:t xml:space="preserve"> </w:t>
      </w:r>
      <w:r w:rsidRPr="00865876" w:rsidR="00C412F5">
        <w:t>et al</w:t>
      </w:r>
      <w:r w:rsidRPr="008114A7" w:rsidR="00C412F5">
        <w:rPr>
          <w:i/>
          <w:iCs/>
        </w:rPr>
        <w:t xml:space="preserve">. </w:t>
      </w:r>
      <w:r w:rsidRPr="00C412F5" w:rsidR="00C412F5">
        <w:t xml:space="preserve">2016, </w:t>
      </w:r>
      <w:r>
        <w:t>table</w:t>
      </w:r>
      <w:r w:rsidRPr="00C412F5" w:rsidR="00C412F5">
        <w:t xml:space="preserve"> 6b)</w:t>
      </w:r>
      <w:r w:rsidR="006418E9">
        <w:t xml:space="preserve">, </w:t>
      </w:r>
      <w:r w:rsidRPr="00C412F5" w:rsidR="00C412F5">
        <w:t xml:space="preserve">while </w:t>
      </w:r>
      <w:r w:rsidR="006418E9">
        <w:t>total</w:t>
      </w:r>
      <w:r w:rsidR="00850C38">
        <w:t xml:space="preserve"> mortality averaged approximately 16 percent annually</w:t>
      </w:r>
      <w:r w:rsidRPr="00C412F5" w:rsidR="00850C38">
        <w:t xml:space="preserve"> </w:t>
      </w:r>
      <w:r w:rsidR="00C912CA">
        <w:t xml:space="preserve">between </w:t>
      </w:r>
      <w:r w:rsidRPr="00C412F5" w:rsidR="00C412F5">
        <w:t xml:space="preserve">1999 </w:t>
      </w:r>
      <w:r w:rsidR="00C912CA">
        <w:t xml:space="preserve">and </w:t>
      </w:r>
      <w:r w:rsidRPr="00C412F5" w:rsidR="00C412F5">
        <w:t>2008 (</w:t>
      </w:r>
      <w:r w:rsidR="00A64860">
        <w:t>Service</w:t>
      </w:r>
      <w:r w:rsidRPr="00C412F5" w:rsidR="00C412F5">
        <w:t xml:space="preserve"> </w:t>
      </w:r>
      <w:r w:rsidRPr="009D4C11" w:rsidR="00C412F5">
        <w:t>et al.</w:t>
      </w:r>
      <w:r w:rsidRPr="008114A7" w:rsidR="002013AD">
        <w:rPr>
          <w:i/>
          <w:iCs/>
        </w:rPr>
        <w:t xml:space="preserve"> </w:t>
      </w:r>
      <w:r w:rsidRPr="00C412F5" w:rsidR="00C412F5">
        <w:t>2000–2009, entire). Wolf numbers and</w:t>
      </w:r>
      <w:r w:rsidR="002013AD">
        <w:t xml:space="preserve"> </w:t>
      </w:r>
      <w:r w:rsidRPr="00C412F5" w:rsidR="00C412F5">
        <w:t xml:space="preserve">distribution </w:t>
      </w:r>
      <w:r w:rsidR="00810E1A">
        <w:t>in Idaho, Montana, and Wyoming</w:t>
      </w:r>
      <w:r w:rsidRPr="00C412F5" w:rsidR="00C412F5">
        <w:t xml:space="preserve"> stabilized after 2008 as</w:t>
      </w:r>
      <w:r w:rsidR="002013AD">
        <w:t xml:space="preserve"> </w:t>
      </w:r>
      <w:r w:rsidRPr="00C412F5" w:rsidR="00C412F5">
        <w:t>suitable habitat became increasingly</w:t>
      </w:r>
      <w:r w:rsidR="002013AD">
        <w:t xml:space="preserve"> </w:t>
      </w:r>
      <w:r w:rsidRPr="00C412F5" w:rsidR="00C412F5">
        <w:t>saturated (</w:t>
      </w:r>
      <w:r w:rsidRPr="00C412F5" w:rsidR="0053002B">
        <w:t xml:space="preserve">74 FR </w:t>
      </w:r>
      <w:r w:rsidR="0053002B">
        <w:t xml:space="preserve">15123, </w:t>
      </w:r>
      <w:r w:rsidRPr="00C412F5" w:rsidR="00793D2A">
        <w:t xml:space="preserve">April 2, </w:t>
      </w:r>
      <w:proofErr w:type="gramStart"/>
      <w:r w:rsidRPr="00C412F5" w:rsidR="00793D2A">
        <w:t>2009</w:t>
      </w:r>
      <w:r w:rsidR="0053002B">
        <w:t>;</w:t>
      </w:r>
      <w:proofErr w:type="gramEnd"/>
      <w:r w:rsidR="0053002B">
        <w:t xml:space="preserve"> p. </w:t>
      </w:r>
      <w:r w:rsidRPr="00C412F5" w:rsidR="00C412F5">
        <w:t>15160).</w:t>
      </w:r>
    </w:p>
    <w:p w:rsidR="000B5275" w:rsidP="006418E9" w:rsidRDefault="00C412F5" w14:paraId="7D7FB882" w14:textId="459B5D1C">
      <w:pPr>
        <w:spacing w:after="0" w:line="480" w:lineRule="auto"/>
        <w:ind w:firstLine="720"/>
        <w:contextualSpacing/>
      </w:pPr>
      <w:r w:rsidRPr="00C412F5">
        <w:t xml:space="preserve">Between 2009 and 2015, </w:t>
      </w:r>
      <w:r w:rsidR="006418E9">
        <w:t>Idaho</w:t>
      </w:r>
      <w:r w:rsidR="00BA6FE4">
        <w:t>, Montana, and Wyoming</w:t>
      </w:r>
      <w:r w:rsidRPr="00C412F5">
        <w:t xml:space="preserve"> </w:t>
      </w:r>
      <w:r>
        <w:t>began to manage wolves</w:t>
      </w:r>
      <w:r w:rsidR="00484632">
        <w:t xml:space="preserve"> </w:t>
      </w:r>
      <w:r>
        <w:t>with</w:t>
      </w:r>
      <w:r w:rsidR="00484632">
        <w:t xml:space="preserve"> </w:t>
      </w:r>
      <w:r>
        <w:t>the objective of reversing or stabilizing</w:t>
      </w:r>
      <w:r w:rsidR="00484632">
        <w:t xml:space="preserve"> </w:t>
      </w:r>
      <w:r>
        <w:t>population growth while continuing to</w:t>
      </w:r>
      <w:r w:rsidR="00484632">
        <w:t xml:space="preserve"> </w:t>
      </w:r>
      <w:r>
        <w:t>maintain populations well above</w:t>
      </w:r>
      <w:r w:rsidR="00484632">
        <w:t xml:space="preserve"> </w:t>
      </w:r>
      <w:r>
        <w:t>Federal recovery targets</w:t>
      </w:r>
      <w:r w:rsidR="34D9BF20">
        <w:t xml:space="preserve"> for the </w:t>
      </w:r>
      <w:proofErr w:type="spellStart"/>
      <w:r w:rsidR="34D9BF20">
        <w:t>NRM</w:t>
      </w:r>
      <w:proofErr w:type="spellEnd"/>
      <w:r w:rsidR="34D9BF20">
        <w:t xml:space="preserve"> population</w:t>
      </w:r>
      <w:r w:rsidR="7E558C3C">
        <w:t xml:space="preserve"> (depending upon the Federal status of wolves at that time; see 85 FR </w:t>
      </w:r>
      <w:r w:rsidR="00AD2856">
        <w:t xml:space="preserve">69778, November 3, 2020; pp. </w:t>
      </w:r>
      <w:r w:rsidR="7E558C3C">
        <w:t>69779–69782)</w:t>
      </w:r>
      <w:r w:rsidR="29DA43E8">
        <w:t xml:space="preserve">. </w:t>
      </w:r>
      <w:r w:rsidR="6183F378">
        <w:t xml:space="preserve">During this time period, </w:t>
      </w:r>
      <w:r w:rsidR="00AD2856">
        <w:t>S</w:t>
      </w:r>
      <w:r w:rsidR="6183F378">
        <w:t xml:space="preserve">tates began to </w:t>
      </w:r>
      <w:r w:rsidR="006418E9">
        <w:t>use</w:t>
      </w:r>
      <w:r w:rsidR="6183F378">
        <w:t xml:space="preserve"> public harvest as a management tool to achieve </w:t>
      </w:r>
      <w:r w:rsidR="00AD2856">
        <w:t>S</w:t>
      </w:r>
      <w:r w:rsidR="6183F378">
        <w:t>tate-specific management objectives.</w:t>
      </w:r>
      <w:r>
        <w:t xml:space="preserve"> As a result, during those years</w:t>
      </w:r>
      <w:r w:rsidR="00484632">
        <w:t xml:space="preserve"> </w:t>
      </w:r>
      <w:r>
        <w:t>when legal harvest occurred, total wolf</w:t>
      </w:r>
      <w:r w:rsidR="00484632">
        <w:t xml:space="preserve"> </w:t>
      </w:r>
      <w:r>
        <w:t xml:space="preserve">mortality in the </w:t>
      </w:r>
      <w:proofErr w:type="spellStart"/>
      <w:r>
        <w:t>NRM</w:t>
      </w:r>
      <w:proofErr w:type="spellEnd"/>
      <w:r>
        <w:t xml:space="preserve"> increased to an</w:t>
      </w:r>
      <w:r w:rsidR="00484632">
        <w:t xml:space="preserve"> </w:t>
      </w:r>
      <w:r>
        <w:t>average of 29 percent of the minimum</w:t>
      </w:r>
      <w:r w:rsidR="00484632">
        <w:t xml:space="preserve"> </w:t>
      </w:r>
      <w:r>
        <w:t>known population (</w:t>
      </w:r>
      <w:r w:rsidR="00A64860">
        <w:t>Service</w:t>
      </w:r>
      <w:r>
        <w:t xml:space="preserve"> </w:t>
      </w:r>
      <w:r w:rsidRPr="009D4C11">
        <w:t>et al.</w:t>
      </w:r>
      <w:r w:rsidRPr="7FB9D66E">
        <w:rPr>
          <w:i/>
          <w:iCs/>
        </w:rPr>
        <w:t xml:space="preserve"> </w:t>
      </w:r>
      <w:r>
        <w:t>2010–2016, entire), while population growth</w:t>
      </w:r>
      <w:r w:rsidR="00484632">
        <w:t xml:space="preserve"> </w:t>
      </w:r>
      <w:r>
        <w:t>declined to an average of approximately</w:t>
      </w:r>
      <w:r w:rsidR="00717351">
        <w:t xml:space="preserve"> </w:t>
      </w:r>
      <w:r>
        <w:t xml:space="preserve">1 percent </w:t>
      </w:r>
      <w:r>
        <w:lastRenderedPageBreak/>
        <w:t>annually (</w:t>
      </w:r>
      <w:r w:rsidR="00A64860">
        <w:t>Service</w:t>
      </w:r>
      <w:r w:rsidRPr="7FB9D66E">
        <w:rPr>
          <w:i/>
          <w:iCs/>
        </w:rPr>
        <w:t xml:space="preserve"> </w:t>
      </w:r>
      <w:r w:rsidRPr="009D4C11">
        <w:t>et al</w:t>
      </w:r>
      <w:r w:rsidRPr="7FB9D66E">
        <w:rPr>
          <w:i/>
          <w:iCs/>
        </w:rPr>
        <w:t xml:space="preserve">. </w:t>
      </w:r>
      <w:r>
        <w:t xml:space="preserve">2010–2016, entire). </w:t>
      </w:r>
      <w:r w:rsidRPr="000F58BC" w:rsidR="000F58BC">
        <w:t xml:space="preserve">Although this mortality rate was significantly higher than mortality rates during the previous decade, the </w:t>
      </w:r>
      <w:proofErr w:type="spellStart"/>
      <w:r w:rsidR="006418E9">
        <w:t>NRM</w:t>
      </w:r>
      <w:proofErr w:type="spellEnd"/>
      <w:r w:rsidRPr="000F58BC" w:rsidR="000F58BC">
        <w:t xml:space="preserve"> population demonstrated an ability to sustain itself, consistent with scientific information demonstrating that the species</w:t>
      </w:r>
      <w:r w:rsidR="00383B6D">
        <w:t>’</w:t>
      </w:r>
      <w:r w:rsidRPr="000F58BC" w:rsidR="000F58BC">
        <w:t xml:space="preserve"> reproductive and dispersal capacity can compensate for a range of mortality rates (</w:t>
      </w:r>
      <w:r w:rsidR="000F58BC">
        <w:t>Service 2020, pp. 8</w:t>
      </w:r>
      <w:r w:rsidR="00717351">
        <w:t>–</w:t>
      </w:r>
      <w:r w:rsidR="000F58BC">
        <w:t>9</w:t>
      </w:r>
      <w:r w:rsidRPr="000F58BC" w:rsidR="000F58BC">
        <w:t>)</w:t>
      </w:r>
      <w:r w:rsidR="00717351">
        <w:t xml:space="preserve">. </w:t>
      </w:r>
      <w:r>
        <w:t>As of 2015, the final year of</w:t>
      </w:r>
      <w:r w:rsidR="00484632">
        <w:t xml:space="preserve"> </w:t>
      </w:r>
      <w:r>
        <w:t xml:space="preserve">a combined </w:t>
      </w:r>
      <w:proofErr w:type="spellStart"/>
      <w:r>
        <w:t>NRM</w:t>
      </w:r>
      <w:proofErr w:type="spellEnd"/>
      <w:r>
        <w:t xml:space="preserve"> wolf count</w:t>
      </w:r>
      <w:r w:rsidR="0F081610">
        <w:t xml:space="preserve"> at</w:t>
      </w:r>
      <w:r>
        <w:t xml:space="preserve"> the</w:t>
      </w:r>
      <w:r w:rsidR="00484632">
        <w:t xml:space="preserve"> </w:t>
      </w:r>
      <w:r>
        <w:t>end of federally required post-delisting</w:t>
      </w:r>
      <w:r w:rsidR="00484632">
        <w:t xml:space="preserve"> </w:t>
      </w:r>
      <w:r>
        <w:t xml:space="preserve">monitoring in Idaho and Montana, </w:t>
      </w:r>
      <w:r w:rsidR="00082840">
        <w:t>wolves</w:t>
      </w:r>
      <w:r>
        <w:t xml:space="preserve"> in the </w:t>
      </w:r>
      <w:proofErr w:type="spellStart"/>
      <w:r>
        <w:t>NRM</w:t>
      </w:r>
      <w:proofErr w:type="spellEnd"/>
      <w:r>
        <w:t xml:space="preserve"> remained well</w:t>
      </w:r>
      <w:r w:rsidR="00484632">
        <w:t xml:space="preserve"> </w:t>
      </w:r>
      <w:r>
        <w:t>above minimum recovery levels with a</w:t>
      </w:r>
      <w:r w:rsidR="00484632">
        <w:t xml:space="preserve"> </w:t>
      </w:r>
      <w:r>
        <w:t>minimum known population of 1,704</w:t>
      </w:r>
      <w:r w:rsidR="00484632">
        <w:t xml:space="preserve"> </w:t>
      </w:r>
      <w:r>
        <w:t>wolves distributed across Idaho,</w:t>
      </w:r>
      <w:r w:rsidR="003B4C60">
        <w:t xml:space="preserve"> </w:t>
      </w:r>
      <w:r>
        <w:t>Montana, and Wyoming. An additional</w:t>
      </w:r>
      <w:r w:rsidR="003B4C60">
        <w:t xml:space="preserve"> </w:t>
      </w:r>
      <w:r>
        <w:t>177 wolves were documented in the</w:t>
      </w:r>
      <w:r w:rsidR="003B4C60">
        <w:t xml:space="preserve"> </w:t>
      </w:r>
      <w:proofErr w:type="spellStart"/>
      <w:r>
        <w:t>NRM</w:t>
      </w:r>
      <w:proofErr w:type="spellEnd"/>
      <w:r>
        <w:t xml:space="preserve"> portions of Oregon and</w:t>
      </w:r>
      <w:r w:rsidR="003B4C60">
        <w:t xml:space="preserve"> </w:t>
      </w:r>
      <w:r>
        <w:t>Washington at the end of 2015</w:t>
      </w:r>
      <w:r w:rsidR="00B82C29">
        <w:t>. For more information regarding the success of</w:t>
      </w:r>
      <w:r w:rsidR="005D5547">
        <w:t xml:space="preserve"> reintroduction efforts in the </w:t>
      </w:r>
      <w:proofErr w:type="spellStart"/>
      <w:r w:rsidR="005D5547">
        <w:t>NRM</w:t>
      </w:r>
      <w:proofErr w:type="spellEnd"/>
      <w:r w:rsidR="005D5547">
        <w:t xml:space="preserve">, please </w:t>
      </w:r>
      <w:r w:rsidR="00030CB1">
        <w:t>see</w:t>
      </w:r>
      <w:r w:rsidR="005D5547">
        <w:t xml:space="preserve"> the</w:t>
      </w:r>
      <w:r w:rsidR="00030CB1">
        <w:t xml:space="preserve"> </w:t>
      </w:r>
      <w:r w:rsidRPr="7FB9D66E" w:rsidR="007A4E2F">
        <w:rPr>
          <w:b/>
          <w:bCs/>
          <w:i/>
          <w:iCs/>
        </w:rPr>
        <w:t>Recovery Efforts to Date</w:t>
      </w:r>
      <w:r w:rsidR="007A4E2F">
        <w:t xml:space="preserve"> section</w:t>
      </w:r>
      <w:r w:rsidR="0053002B">
        <w:t>,</w:t>
      </w:r>
      <w:r w:rsidR="007A4E2F">
        <w:t xml:space="preserve"> above</w:t>
      </w:r>
      <w:r w:rsidR="00C1175B">
        <w:t xml:space="preserve">. </w:t>
      </w:r>
    </w:p>
    <w:p w:rsidRPr="000B5275" w:rsidR="00824D14" w:rsidP="000B5275" w:rsidRDefault="79FC94D3" w14:paraId="41607C0C" w14:textId="425CF511">
      <w:pPr>
        <w:spacing w:after="0" w:line="480" w:lineRule="auto"/>
        <w:ind w:firstLine="720"/>
        <w:contextualSpacing/>
        <w:rPr>
          <w:i/>
          <w:iCs/>
        </w:rPr>
      </w:pPr>
      <w:r>
        <w:t xml:space="preserve">Based on our demonstrated ability to reintroduce </w:t>
      </w:r>
      <w:r w:rsidR="40B896D4">
        <w:t xml:space="preserve">and successfully establish </w:t>
      </w:r>
      <w:r>
        <w:t xml:space="preserve">wolves to the </w:t>
      </w:r>
      <w:proofErr w:type="spellStart"/>
      <w:r>
        <w:t>NRM</w:t>
      </w:r>
      <w:proofErr w:type="spellEnd"/>
      <w:r>
        <w:t xml:space="preserve"> that reached recovery goals, the availability of habitat suitability and prey availability in the proposed reintroduction area </w:t>
      </w:r>
      <w:r w:rsidR="00816F6A">
        <w:t xml:space="preserve">(see </w:t>
      </w:r>
      <w:r w:rsidRPr="631E14BC" w:rsidR="000B5275">
        <w:rPr>
          <w:i/>
          <w:iCs/>
        </w:rPr>
        <w:t>Habitat suitability/prey availability</w:t>
      </w:r>
      <w:r w:rsidR="000B5275">
        <w:rPr>
          <w:i/>
          <w:iCs/>
        </w:rPr>
        <w:t xml:space="preserve"> </w:t>
      </w:r>
      <w:r w:rsidR="000B5275">
        <w:t>section</w:t>
      </w:r>
      <w:r w:rsidR="00E90A57">
        <w:t>,</w:t>
      </w:r>
      <w:r w:rsidR="000B5275">
        <w:t xml:space="preserve"> </w:t>
      </w:r>
      <w:r w:rsidR="00816F6A">
        <w:t xml:space="preserve">above), </w:t>
      </w:r>
      <w:r w:rsidR="00F561E6">
        <w:t>the demonstrated resiliency of gray w</w:t>
      </w:r>
      <w:r w:rsidR="00903DF3">
        <w:t>olves</w:t>
      </w:r>
      <w:r w:rsidR="00F561E6">
        <w:t xml:space="preserve"> in the United States, and the</w:t>
      </w:r>
      <w:r w:rsidR="003C3F52">
        <w:t xml:space="preserve"> </w:t>
      </w:r>
      <w:r w:rsidR="00C53C06">
        <w:t xml:space="preserve">ongoing </w:t>
      </w:r>
      <w:r w:rsidR="003C3F52">
        <w:t xml:space="preserve">development of a comprehensive </w:t>
      </w:r>
      <w:r w:rsidR="00705C7E">
        <w:t xml:space="preserve">Gray </w:t>
      </w:r>
      <w:r w:rsidR="004119B9">
        <w:t>W</w:t>
      </w:r>
      <w:r w:rsidR="003C3F52">
        <w:t xml:space="preserve">olf </w:t>
      </w:r>
      <w:r w:rsidR="004119B9">
        <w:t>Restoration and M</w:t>
      </w:r>
      <w:r w:rsidR="003C3F52">
        <w:t>anagement plan in Colorado, t</w:t>
      </w:r>
      <w:r w:rsidR="115162A7">
        <w:t xml:space="preserve">he best available scientific data indicate that the </w:t>
      </w:r>
      <w:r w:rsidR="002B1674">
        <w:t>reintroduction</w:t>
      </w:r>
      <w:r w:rsidR="115162A7">
        <w:t xml:space="preserve"> of </w:t>
      </w:r>
      <w:r w:rsidR="00903DF3">
        <w:t>gray wolves</w:t>
      </w:r>
      <w:r w:rsidR="115162A7">
        <w:t xml:space="preserve"> into suitable habitat </w:t>
      </w:r>
      <w:r w:rsidR="00573510">
        <w:t xml:space="preserve">in Colorado </w:t>
      </w:r>
      <w:r w:rsidR="00C3653D">
        <w:t>supports the</w:t>
      </w:r>
      <w:r w:rsidR="00834A77">
        <w:t xml:space="preserve"> likely success of</w:t>
      </w:r>
      <w:r w:rsidR="00C3653D">
        <w:t xml:space="preserve"> establishment and survival of th</w:t>
      </w:r>
      <w:r w:rsidR="00834A77">
        <w:t>e</w:t>
      </w:r>
      <w:r w:rsidR="00C3653D">
        <w:t xml:space="preserve"> </w:t>
      </w:r>
      <w:r w:rsidR="00834A77">
        <w:t xml:space="preserve">reintroduced </w:t>
      </w:r>
      <w:r w:rsidR="00C3653D">
        <w:t>population</w:t>
      </w:r>
      <w:r w:rsidR="007351AE">
        <w:t>,</w:t>
      </w:r>
      <w:r w:rsidR="4DB5496E">
        <w:t xml:space="preserve"> </w:t>
      </w:r>
      <w:r w:rsidR="367119E0">
        <w:t>and</w:t>
      </w:r>
      <w:r w:rsidR="115162A7">
        <w:t xml:space="preserve"> </w:t>
      </w:r>
      <w:r w:rsidR="20372AD5">
        <w:t>the proposed experimental population has a high likelihood of becoming established within the f</w:t>
      </w:r>
      <w:r w:rsidR="6E740FB0">
        <w:t>oreseeable future.</w:t>
      </w:r>
      <w:r w:rsidR="007942AC">
        <w:t xml:space="preserve"> </w:t>
      </w:r>
    </w:p>
    <w:p w:rsidRPr="000765DD" w:rsidR="003376FE" w:rsidP="008C4F67" w:rsidRDefault="0071245E" w14:paraId="397B2279" w14:textId="6F472059">
      <w:pPr>
        <w:spacing w:after="0" w:line="480" w:lineRule="auto"/>
        <w:contextualSpacing/>
        <w:rPr>
          <w:b/>
          <w:bCs/>
          <w:i/>
          <w:iCs/>
        </w:rPr>
      </w:pPr>
      <w:r>
        <w:rPr>
          <w:b/>
          <w:bCs/>
          <w:i/>
          <w:iCs/>
        </w:rPr>
        <w:t>Effects</w:t>
      </w:r>
      <w:r w:rsidRPr="000765DD" w:rsidR="44C579B1">
        <w:rPr>
          <w:b/>
          <w:bCs/>
          <w:i/>
          <w:iCs/>
        </w:rPr>
        <w:t xml:space="preserve"> of </w:t>
      </w:r>
      <w:r w:rsidRPr="000765DD" w:rsidR="39CC6042">
        <w:rPr>
          <w:b/>
          <w:bCs/>
          <w:i/>
          <w:iCs/>
        </w:rPr>
        <w:t xml:space="preserve">the </w:t>
      </w:r>
      <w:r w:rsidRPr="000765DD" w:rsidR="44C579B1">
        <w:rPr>
          <w:b/>
          <w:bCs/>
          <w:i/>
          <w:iCs/>
        </w:rPr>
        <w:t xml:space="preserve">NEP </w:t>
      </w:r>
      <w:r>
        <w:rPr>
          <w:b/>
          <w:bCs/>
          <w:i/>
          <w:iCs/>
        </w:rPr>
        <w:t>on</w:t>
      </w:r>
      <w:r w:rsidRPr="000765DD" w:rsidR="44C579B1">
        <w:rPr>
          <w:b/>
          <w:bCs/>
          <w:i/>
          <w:iCs/>
        </w:rPr>
        <w:t xml:space="preserve"> Recovery Efforts</w:t>
      </w:r>
    </w:p>
    <w:p w:rsidR="00EE7065" w:rsidP="008C4F67" w:rsidRDefault="460D5245" w14:paraId="16D353DE" w14:textId="744FD708">
      <w:pPr>
        <w:spacing w:after="0" w:line="480" w:lineRule="auto"/>
        <w:ind w:firstLine="720"/>
        <w:contextualSpacing/>
      </w:pPr>
      <w:r>
        <w:lastRenderedPageBreak/>
        <w:t xml:space="preserve">We are proposing to </w:t>
      </w:r>
      <w:r w:rsidR="00717351">
        <w:t>designate</w:t>
      </w:r>
      <w:r w:rsidR="0F565812">
        <w:t xml:space="preserve"> an experimental population of gray wolf in Colorado</w:t>
      </w:r>
      <w:r w:rsidR="00807B37">
        <w:t xml:space="preserve"> </w:t>
      </w:r>
      <w:r w:rsidR="007A0866">
        <w:t>to</w:t>
      </w:r>
      <w:r w:rsidR="00807B37">
        <w:t xml:space="preserve"> support </w:t>
      </w:r>
      <w:proofErr w:type="spellStart"/>
      <w:r w:rsidR="00807B37">
        <w:t>CPW’s</w:t>
      </w:r>
      <w:proofErr w:type="spellEnd"/>
      <w:r w:rsidR="00807B37">
        <w:t xml:space="preserve"> planned effort to </w:t>
      </w:r>
      <w:r w:rsidR="007E0C48">
        <w:t>reintroduce gray wolves to the State of Colorado, and</w:t>
      </w:r>
      <w:r w:rsidR="007A0866">
        <w:t xml:space="preserve"> </w:t>
      </w:r>
      <w:r>
        <w:t xml:space="preserve">to </w:t>
      </w:r>
      <w:r w:rsidR="00417561">
        <w:t xml:space="preserve">further </w:t>
      </w:r>
      <w:r>
        <w:t xml:space="preserve">the conservation </w:t>
      </w:r>
      <w:r w:rsidR="446150F1">
        <w:t>of the</w:t>
      </w:r>
      <w:r w:rsidR="00786D28">
        <w:t xml:space="preserve"> c</w:t>
      </w:r>
      <w:r w:rsidR="00591F9E">
        <w:t>urrently listed 44-</w:t>
      </w:r>
      <w:r w:rsidR="00FA327A">
        <w:t>S</w:t>
      </w:r>
      <w:r w:rsidR="00591F9E">
        <w:t>tate entit</w:t>
      </w:r>
      <w:r w:rsidR="003B331B">
        <w:t>y</w:t>
      </w:r>
      <w:r w:rsidR="00CA349E">
        <w:t xml:space="preserve">. </w:t>
      </w:r>
      <w:r w:rsidR="00590ED1">
        <w:t>CPW develop</w:t>
      </w:r>
      <w:r w:rsidR="7340CDFA">
        <w:t>ed</w:t>
      </w:r>
      <w:r w:rsidR="00590ED1">
        <w:t xml:space="preserve"> a</w:t>
      </w:r>
      <w:r w:rsidR="00832B8D">
        <w:t xml:space="preserve"> </w:t>
      </w:r>
      <w:r w:rsidR="00AE28E8">
        <w:t xml:space="preserve">draft </w:t>
      </w:r>
      <w:r w:rsidR="00832B8D">
        <w:t>Gray Wolf</w:t>
      </w:r>
      <w:r w:rsidR="00590ED1">
        <w:t xml:space="preserve"> </w:t>
      </w:r>
      <w:r w:rsidR="006D2B2F">
        <w:t>Restoration and M</w:t>
      </w:r>
      <w:r w:rsidR="00590ED1">
        <w:t xml:space="preserve">anagement </w:t>
      </w:r>
      <w:r w:rsidR="006D2B2F">
        <w:t>P</w:t>
      </w:r>
      <w:r w:rsidR="00590ED1">
        <w:t xml:space="preserve">lan for the reintroduction and management of gray wolves in the </w:t>
      </w:r>
      <w:r w:rsidR="006D2B2F">
        <w:t>S</w:t>
      </w:r>
      <w:r w:rsidR="00590ED1">
        <w:t xml:space="preserve">tate, with </w:t>
      </w:r>
      <w:r w:rsidR="0013065B">
        <w:t>the goal of re</w:t>
      </w:r>
      <w:r w:rsidR="00745EA0">
        <w:t>storing</w:t>
      </w:r>
      <w:r w:rsidR="0013065B">
        <w:t xml:space="preserve"> the species</w:t>
      </w:r>
      <w:r w:rsidR="00745EA0">
        <w:t xml:space="preserve"> to</w:t>
      </w:r>
      <w:r w:rsidR="006F0F7D">
        <w:t xml:space="preserve"> </w:t>
      </w:r>
      <w:r w:rsidR="0085718E">
        <w:t xml:space="preserve">Colorado </w:t>
      </w:r>
      <w:r w:rsidR="0013065B">
        <w:t>in a phased approach</w:t>
      </w:r>
      <w:r w:rsidR="007E4102">
        <w:t xml:space="preserve"> to the point where it no longer needs protection under </w:t>
      </w:r>
      <w:r w:rsidR="0031549D">
        <w:t>S</w:t>
      </w:r>
      <w:r w:rsidR="007E4102">
        <w:t xml:space="preserve">tate statute (CPW </w:t>
      </w:r>
      <w:r w:rsidR="003A4764">
        <w:t>2022</w:t>
      </w:r>
      <w:r w:rsidR="008144FB">
        <w:t>a</w:t>
      </w:r>
      <w:r w:rsidR="00D02A83">
        <w:t>, entire</w:t>
      </w:r>
      <w:r w:rsidR="007E4102">
        <w:t>)</w:t>
      </w:r>
      <w:r w:rsidR="00154A21">
        <w:t>. Th</w:t>
      </w:r>
      <w:r w:rsidR="008D0DC3">
        <w:t xml:space="preserve">is management plan </w:t>
      </w:r>
      <w:r w:rsidR="009E3C34">
        <w:t xml:space="preserve">focuses on </w:t>
      </w:r>
      <w:r w:rsidR="0052735E">
        <w:t xml:space="preserve">the primary </w:t>
      </w:r>
      <w:r w:rsidR="00C631BE">
        <w:t xml:space="preserve">threat to </w:t>
      </w:r>
      <w:r w:rsidR="009E3C34">
        <w:t>gray wolves</w:t>
      </w:r>
      <w:r w:rsidR="00C631BE">
        <w:t>, which is human-caused mortality (</w:t>
      </w:r>
      <w:r w:rsidR="00832B8D">
        <w:t xml:space="preserve">e.g., </w:t>
      </w:r>
      <w:r w:rsidR="001B043D">
        <w:t>Fuller et al.</w:t>
      </w:r>
      <w:r w:rsidRPr="12213AA6" w:rsidR="001B043D">
        <w:rPr>
          <w:i/>
          <w:iCs/>
        </w:rPr>
        <w:t xml:space="preserve"> </w:t>
      </w:r>
      <w:r w:rsidR="001B043D">
        <w:t>2003</w:t>
      </w:r>
      <w:r w:rsidR="008363E0">
        <w:t>, Mech 2017</w:t>
      </w:r>
      <w:r w:rsidR="001B043D">
        <w:t>).</w:t>
      </w:r>
      <w:r w:rsidR="00AE28E8">
        <w:t xml:space="preserve"> We anticipate the State’s plan will be finalized in the spring of 2023.</w:t>
      </w:r>
    </w:p>
    <w:p w:rsidR="003C6F69" w:rsidP="0081051D" w:rsidRDefault="004845D1" w14:paraId="1683470D" w14:textId="5599A274">
      <w:pPr>
        <w:spacing w:after="0" w:line="480" w:lineRule="auto"/>
        <w:ind w:firstLine="720"/>
        <w:contextualSpacing/>
      </w:pPr>
      <w:r>
        <w:t xml:space="preserve">As noted in the </w:t>
      </w:r>
      <w:r w:rsidRPr="1E8008CC">
        <w:rPr>
          <w:b/>
          <w:bCs/>
          <w:i/>
          <w:iCs/>
        </w:rPr>
        <w:t>Recovery Efforts to Date</w:t>
      </w:r>
      <w:r>
        <w:t xml:space="preserve"> section</w:t>
      </w:r>
      <w:r w:rsidR="00C90C46">
        <w:t>,</w:t>
      </w:r>
      <w:r>
        <w:t xml:space="preserve"> above, </w:t>
      </w:r>
      <w:r w:rsidR="00573C09">
        <w:t>populations</w:t>
      </w:r>
      <w:r w:rsidR="00903DF3">
        <w:t xml:space="preserve"> of gray wolves</w:t>
      </w:r>
      <w:r w:rsidR="00573C09">
        <w:t xml:space="preserve"> in the 44-</w:t>
      </w:r>
      <w:r w:rsidR="001F78E9">
        <w:t>S</w:t>
      </w:r>
      <w:r w:rsidR="00573C09">
        <w:t xml:space="preserve">tate </w:t>
      </w:r>
      <w:r w:rsidR="00EE4AC3">
        <w:t xml:space="preserve">listed </w:t>
      </w:r>
      <w:r w:rsidR="0004324F">
        <w:t xml:space="preserve">entity </w:t>
      </w:r>
      <w:r w:rsidR="00FA51AA">
        <w:t xml:space="preserve">number </w:t>
      </w:r>
      <w:r w:rsidR="00DA2D0E">
        <w:t>more than 4,</w:t>
      </w:r>
      <w:r w:rsidR="0091551E">
        <w:t>5</w:t>
      </w:r>
      <w:r w:rsidR="00DA2D0E">
        <w:t xml:space="preserve">00 individuals and occupy </w:t>
      </w:r>
      <w:r w:rsidR="009E3C34">
        <w:t xml:space="preserve">portions </w:t>
      </w:r>
      <w:r w:rsidR="00DA2D0E">
        <w:t>of</w:t>
      </w:r>
      <w:r w:rsidR="0004324F">
        <w:t xml:space="preserve"> </w:t>
      </w:r>
      <w:r w:rsidR="00BC6D7A">
        <w:t xml:space="preserve">California, Michigan, </w:t>
      </w:r>
      <w:r w:rsidR="003B6A81">
        <w:t xml:space="preserve">Minnesota, Oregon, and </w:t>
      </w:r>
      <w:r w:rsidR="00E87B80">
        <w:t>Washington (</w:t>
      </w:r>
      <w:r w:rsidR="00A64860">
        <w:t>Service</w:t>
      </w:r>
      <w:r w:rsidR="00E87B80">
        <w:t xml:space="preserve"> 2020, pp. </w:t>
      </w:r>
      <w:r w:rsidR="001A068D">
        <w:t>27</w:t>
      </w:r>
      <w:r w:rsidR="006E5EDD">
        <w:t>–</w:t>
      </w:r>
      <w:r w:rsidR="001A068D">
        <w:t>28)</w:t>
      </w:r>
      <w:r w:rsidR="00246D84">
        <w:t>.</w:t>
      </w:r>
      <w:r w:rsidR="004D3D81">
        <w:t xml:space="preserve"> Although</w:t>
      </w:r>
      <w:r w:rsidR="00717351">
        <w:t xml:space="preserve"> gray </w:t>
      </w:r>
      <w:r w:rsidR="004D3D81">
        <w:t xml:space="preserve">wolves </w:t>
      </w:r>
      <w:r w:rsidR="00C90C46">
        <w:t xml:space="preserve">are </w:t>
      </w:r>
      <w:r w:rsidR="004D3D81">
        <w:t xml:space="preserve">present in Colorado, </w:t>
      </w:r>
      <w:r w:rsidR="0012069A">
        <w:t>they</w:t>
      </w:r>
      <w:r w:rsidR="004D3D81">
        <w:t xml:space="preserve"> do not currently meet </w:t>
      </w:r>
      <w:r w:rsidR="0012069A">
        <w:t>our</w:t>
      </w:r>
      <w:r w:rsidR="004D3D81">
        <w:t xml:space="preserve"> definition of a population. </w:t>
      </w:r>
      <w:r w:rsidR="2B3BA88B">
        <w:t>R</w:t>
      </w:r>
      <w:r w:rsidR="1E4162D1">
        <w:t>eintroduction</w:t>
      </w:r>
      <w:r w:rsidR="00216271">
        <w:t xml:space="preserve"> efforts in Colorado will </w:t>
      </w:r>
      <w:r w:rsidR="00AD1AD5">
        <w:t>provide additional redundancy for</w:t>
      </w:r>
      <w:r w:rsidRPr="00D44BE9" w:rsidR="00D44BE9">
        <w:t xml:space="preserve"> the 44-State listed entity</w:t>
      </w:r>
      <w:r w:rsidR="00AA0D8C">
        <w:t>.</w:t>
      </w:r>
      <w:r w:rsidR="00872784">
        <w:t xml:space="preserve"> </w:t>
      </w:r>
      <w:r w:rsidRPr="001B2E56" w:rsidR="001B2E56">
        <w:t>Redundancy is the ability for the species to withstand catastrophic events, for which adaptation is unlikely, and is associated with the number and distribution of populations.</w:t>
      </w:r>
      <w:r w:rsidR="00382ADE">
        <w:t xml:space="preserve"> </w:t>
      </w:r>
      <w:r w:rsidRPr="00382ADE" w:rsidR="00382ADE">
        <w:t>Representation is the ability of a species to adapt to changes in the environment and is associated with its ecological, genetic, behavioral, and morphological diversity.</w:t>
      </w:r>
      <w:r w:rsidR="00382ADE">
        <w:t xml:space="preserve"> </w:t>
      </w:r>
      <w:r w:rsidR="000932F8">
        <w:t xml:space="preserve">If successful, the reintroduction </w:t>
      </w:r>
      <w:r w:rsidR="00407DE7">
        <w:t xml:space="preserve">in </w:t>
      </w:r>
      <w:r w:rsidR="000932F8">
        <w:t xml:space="preserve">the NEP would improve </w:t>
      </w:r>
      <w:r w:rsidR="00F042C5">
        <w:t>redundancy</w:t>
      </w:r>
      <w:r w:rsidR="002D493F">
        <w:t xml:space="preserve"> by increasing the number of populations at the southern extent of the currently occupied range</w:t>
      </w:r>
      <w:r w:rsidR="000932F8">
        <w:t xml:space="preserve"> and representation </w:t>
      </w:r>
      <w:r w:rsidR="00407DE7">
        <w:t>by</w:t>
      </w:r>
      <w:r w:rsidR="008D6E7E">
        <w:t xml:space="preserve"> increasing the ecological diversity of the habitats occupied</w:t>
      </w:r>
      <w:r w:rsidR="007F6936">
        <w:t xml:space="preserve"> by the listed entity. </w:t>
      </w:r>
      <w:r w:rsidR="00021CC4">
        <w:t xml:space="preserve">For these reasons, reintroduction efforts undertaken </w:t>
      </w:r>
      <w:r w:rsidR="00021CC4">
        <w:lastRenderedPageBreak/>
        <w:t>by CPW would increase the redundancy and representation, and hence viability, of the currently listed 44-</w:t>
      </w:r>
      <w:r w:rsidR="00FF70E3">
        <w:t>S</w:t>
      </w:r>
      <w:r w:rsidR="00021CC4">
        <w:t>tate entity (e.g., Smith et al.</w:t>
      </w:r>
      <w:r w:rsidRPr="1E8008CC" w:rsidR="00021CC4">
        <w:rPr>
          <w:i/>
          <w:iCs/>
        </w:rPr>
        <w:t xml:space="preserve"> </w:t>
      </w:r>
      <w:r w:rsidR="00021CC4">
        <w:t>2018).</w:t>
      </w:r>
    </w:p>
    <w:p w:rsidR="001C2CBE" w:rsidP="00CA756B" w:rsidRDefault="001C2CBE" w14:paraId="632AE472" w14:textId="33724FF0">
      <w:pPr>
        <w:spacing w:after="0" w:line="480" w:lineRule="auto"/>
        <w:ind w:firstLine="720"/>
      </w:pPr>
      <w:r>
        <w:t xml:space="preserve">Previous </w:t>
      </w:r>
      <w:r w:rsidR="00CA756B">
        <w:t xml:space="preserve">NEP </w:t>
      </w:r>
      <w:r>
        <w:t xml:space="preserve">designations have conserved and recovered gray wolves in other regions of the </w:t>
      </w:r>
      <w:r w:rsidR="007F6936">
        <w:t>U</w:t>
      </w:r>
      <w:r w:rsidR="00FF70E3">
        <w:t>nited States</w:t>
      </w:r>
      <w:r w:rsidR="00CA756B">
        <w:t xml:space="preserve">, </w:t>
      </w:r>
      <w:r>
        <w:t xml:space="preserve">particularly in the </w:t>
      </w:r>
      <w:proofErr w:type="spellStart"/>
      <w:r>
        <w:t>NRM</w:t>
      </w:r>
      <w:proofErr w:type="spellEnd"/>
      <w:r w:rsidR="00462C43">
        <w:t xml:space="preserve">. </w:t>
      </w:r>
      <w:r>
        <w:t xml:space="preserve">Additional management flexibility, relative to the mandatory prohibitions covering </w:t>
      </w:r>
      <w:r w:rsidR="0012069A">
        <w:t>non</w:t>
      </w:r>
      <w:r w:rsidR="008B115F">
        <w:t>essential experimental</w:t>
      </w:r>
      <w:r>
        <w:t xml:space="preserve"> species under the Act, is expected to help address local, State, and Tribal concerns about wolf-related conflicts in Colorado, similar to those experienced in other </w:t>
      </w:r>
      <w:proofErr w:type="spellStart"/>
      <w:r>
        <w:t>NRM</w:t>
      </w:r>
      <w:proofErr w:type="spellEnd"/>
      <w:r>
        <w:t xml:space="preserve"> </w:t>
      </w:r>
      <w:r w:rsidR="004F4FFC">
        <w:t>S</w:t>
      </w:r>
      <w:r>
        <w:t>tates</w:t>
      </w:r>
      <w:r w:rsidR="00845C76">
        <w:t>.</w:t>
      </w:r>
      <w:r>
        <w:t xml:space="preserve"> </w:t>
      </w:r>
      <w:r w:rsidR="00845C76">
        <w:t>A</w:t>
      </w:r>
      <w:r>
        <w:t>ddressing these concerns proactively may result in greater human acceptance of gray wolves and other species of concern.</w:t>
      </w:r>
      <w:r w:rsidR="00731E23">
        <w:t xml:space="preserve"> </w:t>
      </w:r>
      <w:r w:rsidR="00174E23">
        <w:t xml:space="preserve">Based on </w:t>
      </w:r>
      <w:r w:rsidR="0089573D">
        <w:t xml:space="preserve">past </w:t>
      </w:r>
      <w:r w:rsidR="00174E23">
        <w:t xml:space="preserve">modeling efforts, </w:t>
      </w:r>
      <w:r w:rsidR="000F4B0D">
        <w:t xml:space="preserve">it has been estimated </w:t>
      </w:r>
      <w:r w:rsidR="00A9146C">
        <w:t xml:space="preserve">that </w:t>
      </w:r>
      <w:r w:rsidR="00B165B7">
        <w:t>Colorado could biologically support approximately 400</w:t>
      </w:r>
      <w:r w:rsidR="008A6673">
        <w:t xml:space="preserve"> to </w:t>
      </w:r>
      <w:r w:rsidR="00B165B7">
        <w:t xml:space="preserve">1,200 wolves (Bennett 1994, pp. </w:t>
      </w:r>
      <w:r w:rsidR="002560D9">
        <w:t>112, 275</w:t>
      </w:r>
      <w:r w:rsidR="008A6673">
        <w:t>–</w:t>
      </w:r>
      <w:r w:rsidR="002560D9">
        <w:t>280</w:t>
      </w:r>
      <w:r w:rsidR="00B165B7">
        <w:t>; Carroll et al</w:t>
      </w:r>
      <w:r w:rsidRPr="008A74F6" w:rsidR="00B165B7">
        <w:t xml:space="preserve">. </w:t>
      </w:r>
      <w:r w:rsidR="00B165B7">
        <w:t xml:space="preserve">2006, p. </w:t>
      </w:r>
      <w:r w:rsidR="00CF5938">
        <w:t>33)</w:t>
      </w:r>
      <w:r w:rsidR="0068592E">
        <w:t>, but due to social constraints that could limit the distribution of wolves in the state (</w:t>
      </w:r>
      <w:proofErr w:type="spellStart"/>
      <w:r w:rsidR="0068592E">
        <w:t>Ditmer</w:t>
      </w:r>
      <w:proofErr w:type="spellEnd"/>
      <w:r w:rsidR="0068592E">
        <w:t xml:space="preserve"> et al. 2022, </w:t>
      </w:r>
      <w:r w:rsidR="003F635A">
        <w:t xml:space="preserve">p. 12), the </w:t>
      </w:r>
      <w:r w:rsidR="000408CB">
        <w:t xml:space="preserve">total number of wolves Colorado could support may be </w:t>
      </w:r>
      <w:r w:rsidR="005550B3">
        <w:t xml:space="preserve">slightly </w:t>
      </w:r>
      <w:r w:rsidR="000408CB">
        <w:t>lower. Nonetheless</w:t>
      </w:r>
      <w:r w:rsidR="00174E23">
        <w:t>, t</w:t>
      </w:r>
      <w:r w:rsidR="4A0CE0CF">
        <w:t xml:space="preserve">his action </w:t>
      </w:r>
      <w:r w:rsidR="4563F406">
        <w:t xml:space="preserve">will </w:t>
      </w:r>
      <w:r w:rsidR="4A0CE0CF">
        <w:t>contribute to the conservation of the listed entity</w:t>
      </w:r>
      <w:r w:rsidR="67D9CDC2">
        <w:t xml:space="preserve"> by </w:t>
      </w:r>
      <w:r w:rsidR="3EF5D72D">
        <w:t>increasing redundancy and representation</w:t>
      </w:r>
      <w:r w:rsidR="4A0CE0CF">
        <w:t xml:space="preserve">. </w:t>
      </w:r>
    </w:p>
    <w:p w:rsidRPr="00665B8D" w:rsidR="00C543C8" w:rsidP="00C543C8" w:rsidRDefault="00D2556D" w14:paraId="2FC5B72E" w14:textId="0332703C">
      <w:pPr>
        <w:spacing w:after="0" w:line="480" w:lineRule="auto"/>
        <w:rPr>
          <w:b/>
          <w:bCs/>
          <w:i/>
          <w:iCs/>
        </w:rPr>
      </w:pPr>
      <w:r>
        <w:rPr>
          <w:b/>
          <w:bCs/>
          <w:i/>
          <w:iCs/>
        </w:rPr>
        <w:t xml:space="preserve">Actions and </w:t>
      </w:r>
      <w:r w:rsidRPr="00665B8D" w:rsidR="00C543C8">
        <w:rPr>
          <w:b/>
          <w:bCs/>
          <w:i/>
          <w:iCs/>
        </w:rPr>
        <w:t>Activities in Colorado</w:t>
      </w:r>
      <w:r w:rsidR="002B1674">
        <w:rPr>
          <w:b/>
          <w:bCs/>
          <w:i/>
          <w:iCs/>
        </w:rPr>
        <w:t xml:space="preserve"> </w:t>
      </w:r>
      <w:r w:rsidR="00F660CF">
        <w:rPr>
          <w:b/>
          <w:bCs/>
          <w:i/>
          <w:iCs/>
        </w:rPr>
        <w:t>That</w:t>
      </w:r>
      <w:r>
        <w:rPr>
          <w:b/>
          <w:bCs/>
          <w:i/>
          <w:iCs/>
        </w:rPr>
        <w:t xml:space="preserve"> May Affect</w:t>
      </w:r>
      <w:r w:rsidRPr="00665B8D" w:rsidR="00C543C8">
        <w:rPr>
          <w:b/>
          <w:bCs/>
          <w:i/>
          <w:iCs/>
        </w:rPr>
        <w:t xml:space="preserve"> Introduced Gray Wolves</w:t>
      </w:r>
    </w:p>
    <w:p w:rsidR="00AA3FF8" w:rsidP="00934E24" w:rsidRDefault="00934E24" w14:paraId="44FDD16B" w14:textId="5C9595CA" w14:noSpellErr="1">
      <w:pPr>
        <w:spacing w:after="0" w:line="480" w:lineRule="auto"/>
        <w:ind w:firstLine="720"/>
        <w:contextualSpacing/>
      </w:pPr>
      <w:r w:rsidR="10A667DA">
        <w:rPr/>
        <w:t>A</w:t>
      </w:r>
      <w:r w:rsidR="2A29F2CB">
        <w:rPr/>
        <w:t xml:space="preserve"> large proportion</w:t>
      </w:r>
      <w:r w:rsidR="3C3AFC86">
        <w:rPr/>
        <w:t xml:space="preserve"> </w:t>
      </w:r>
      <w:r w:rsidR="2A29F2CB">
        <w:rPr/>
        <w:t>of Colorado is composed of</w:t>
      </w:r>
      <w:r w:rsidR="10A667DA">
        <w:rPr/>
        <w:t xml:space="preserve"> </w:t>
      </w:r>
      <w:r w:rsidR="2A29F2CB">
        <w:rPr/>
        <w:t>publicly owned Federal lands</w:t>
      </w:r>
      <w:r w:rsidR="537510AE">
        <w:rPr/>
        <w:t xml:space="preserve"> </w:t>
      </w:r>
      <w:r w:rsidR="2A29F2CB">
        <w:rPr/>
        <w:t>(approximately 36 percent</w:t>
      </w:r>
      <w:r w:rsidR="537510AE">
        <w:rPr/>
        <w:t xml:space="preserve">; </w:t>
      </w:r>
      <w:r w:rsidR="2A29F2CB">
        <w:rPr/>
        <w:t>Congressional Research Service 2020).</w:t>
      </w:r>
      <w:r w:rsidR="4C2CBDCC">
        <w:rPr/>
        <w:t xml:space="preserve"> </w:t>
      </w:r>
      <w:r w:rsidR="2A29F2CB">
        <w:rPr/>
        <w:t>Public lands include National Forests,</w:t>
      </w:r>
      <w:r w:rsidR="537510AE">
        <w:rPr/>
        <w:t xml:space="preserve"> </w:t>
      </w:r>
      <w:r w:rsidR="2A29F2CB">
        <w:rPr/>
        <w:t>National Parks, National Monuments,</w:t>
      </w:r>
      <w:r w:rsidR="219AFAD9">
        <w:rPr/>
        <w:t xml:space="preserve"> </w:t>
      </w:r>
      <w:r w:rsidR="2A29F2CB">
        <w:rPr/>
        <w:t>and National Wildlife Refuges, which</w:t>
      </w:r>
      <w:r w:rsidR="219AFAD9">
        <w:rPr/>
        <w:t xml:space="preserve"> </w:t>
      </w:r>
      <w:r w:rsidR="2A29F2CB">
        <w:rPr/>
        <w:t>comprise approximately 63 percent of</w:t>
      </w:r>
      <w:r w:rsidR="10A667DA">
        <w:rPr/>
        <w:t xml:space="preserve"> </w:t>
      </w:r>
      <w:r w:rsidR="070D3DB8">
        <w:rPr/>
        <w:t xml:space="preserve">all </w:t>
      </w:r>
      <w:r w:rsidR="2A29F2CB">
        <w:rPr/>
        <w:t>public lands in Colorado</w:t>
      </w:r>
      <w:r w:rsidR="070D3DB8">
        <w:rPr/>
        <w:t xml:space="preserve">. </w:t>
      </w:r>
      <w:r w:rsidR="2A29F2CB">
        <w:rPr/>
        <w:t>In addition,</w:t>
      </w:r>
      <w:r w:rsidR="2A29F2CB">
        <w:rPr/>
        <w:t xml:space="preserve"> the Bureau</w:t>
      </w:r>
      <w:r w:rsidR="070D3DB8">
        <w:rPr/>
        <w:t xml:space="preserve"> </w:t>
      </w:r>
      <w:r w:rsidR="2A29F2CB">
        <w:rPr/>
        <w:t>of Land Management manages</w:t>
      </w:r>
      <w:r w:rsidR="070D3DB8">
        <w:rPr/>
        <w:t xml:space="preserve"> </w:t>
      </w:r>
      <w:r w:rsidR="2A29F2CB">
        <w:rPr/>
        <w:t>approximately 35 percent of public land</w:t>
      </w:r>
      <w:r w:rsidR="070D3DB8">
        <w:rPr/>
        <w:t xml:space="preserve"> </w:t>
      </w:r>
      <w:r w:rsidR="2A29F2CB">
        <w:rPr/>
        <w:t>in Colorado, much of which is located</w:t>
      </w:r>
      <w:r w:rsidR="070D3DB8">
        <w:rPr/>
        <w:t xml:space="preserve"> </w:t>
      </w:r>
      <w:r w:rsidR="2A29F2CB">
        <w:rPr/>
        <w:t>in the western portion of the State</w:t>
      </w:r>
      <w:r w:rsidR="3C955F13">
        <w:rPr/>
        <w:t xml:space="preserve"> where reintroduction efforts</w:t>
      </w:r>
      <w:r w:rsidR="62D8A658">
        <w:rPr/>
        <w:t xml:space="preserve"> for gray wolves</w:t>
      </w:r>
      <w:r w:rsidR="3C955F13">
        <w:rPr/>
        <w:t xml:space="preserve"> will take place (</w:t>
      </w:r>
      <w:r w:rsidR="10A667DA">
        <w:rPr/>
        <w:t>figure</w:t>
      </w:r>
      <w:r w:rsidR="73814E62">
        <w:rPr/>
        <w:t xml:space="preserve"> 3). Although much of this </w:t>
      </w:r>
      <w:r w:rsidR="73814E62">
        <w:rPr/>
        <w:t>public land is largely unavailable and/or unsuitable for intensive development</w:t>
      </w:r>
      <w:r w:rsidR="4E47C662">
        <w:rPr/>
        <w:t xml:space="preserve"> </w:t>
      </w:r>
      <w:r w:rsidR="73814E62">
        <w:rPr/>
        <w:t>and contains an abundance of</w:t>
      </w:r>
      <w:r w:rsidR="4E47C662">
        <w:rPr/>
        <w:t xml:space="preserve"> </w:t>
      </w:r>
      <w:r w:rsidR="101CDD23">
        <w:rPr/>
        <w:t xml:space="preserve">wild </w:t>
      </w:r>
      <w:r w:rsidR="73814E62">
        <w:rPr/>
        <w:t>ungulates, livestock grazing does occur</w:t>
      </w:r>
      <w:r w:rsidR="055451A8">
        <w:rPr/>
        <w:t xml:space="preserve"> </w:t>
      </w:r>
      <w:r w:rsidR="73814E62">
        <w:rPr/>
        <w:t>on public lands in Colorado, which may increase the</w:t>
      </w:r>
      <w:r w:rsidR="055451A8">
        <w:rPr/>
        <w:t xml:space="preserve"> </w:t>
      </w:r>
      <w:r w:rsidR="73814E62">
        <w:rPr/>
        <w:t>potential for mortality</w:t>
      </w:r>
      <w:r w:rsidR="41425BB6">
        <w:rPr/>
        <w:t xml:space="preserve"> of gray wolves</w:t>
      </w:r>
      <w:r w:rsidR="73814E62">
        <w:rPr/>
        <w:t xml:space="preserve"> from lethal</w:t>
      </w:r>
      <w:r w:rsidR="055451A8">
        <w:rPr/>
        <w:t xml:space="preserve"> </w:t>
      </w:r>
      <w:r w:rsidR="73814E62">
        <w:rPr/>
        <w:t>control of chronically depredating</w:t>
      </w:r>
      <w:r w:rsidR="055451A8">
        <w:rPr/>
        <w:t xml:space="preserve"> </w:t>
      </w:r>
      <w:r w:rsidR="73814E62">
        <w:rPr/>
        <w:t>packs. However, in both Minnesota and</w:t>
      </w:r>
      <w:r w:rsidR="04972202">
        <w:rPr/>
        <w:t xml:space="preserve"> </w:t>
      </w:r>
      <w:r w:rsidR="73814E62">
        <w:rPr/>
        <w:t>the northern Rocky Mountains, lethal</w:t>
      </w:r>
      <w:r w:rsidR="04972202">
        <w:rPr/>
        <w:t xml:space="preserve"> </w:t>
      </w:r>
      <w:r w:rsidR="73814E62">
        <w:rPr/>
        <w:t xml:space="preserve">control of depredating wolves has </w:t>
      </w:r>
      <w:r w:rsidR="6F6A521E">
        <w:rPr/>
        <w:t xml:space="preserve">had </w:t>
      </w:r>
      <w:r w:rsidR="73814E62">
        <w:rPr/>
        <w:t>little effect on wolf distribution and</w:t>
      </w:r>
      <w:r w:rsidR="04972202">
        <w:rPr/>
        <w:t xml:space="preserve"> </w:t>
      </w:r>
      <w:r w:rsidR="73814E62">
        <w:rPr/>
        <w:t>abundance (</w:t>
      </w:r>
      <w:r w:rsidR="53E5501C">
        <w:rPr/>
        <w:t>Service</w:t>
      </w:r>
      <w:r w:rsidR="46DFE923">
        <w:rPr/>
        <w:t xml:space="preserve"> 2020 p. 22</w:t>
      </w:r>
      <w:r w:rsidR="26729F93">
        <w:rPr/>
        <w:t>;</w:t>
      </w:r>
      <w:r w:rsidR="2DDC47BE">
        <w:rPr/>
        <w:t xml:space="preserve"> </w:t>
      </w:r>
      <w:r w:rsidR="60B0CDEC">
        <w:rPr/>
        <w:t xml:space="preserve">85 FR </w:t>
      </w:r>
      <w:r w:rsidR="61EBE59A">
        <w:rPr/>
        <w:t xml:space="preserve">69778, November 3, 2020; p. </w:t>
      </w:r>
      <w:r w:rsidR="46DFE923">
        <w:rPr/>
        <w:t>69842</w:t>
      </w:r>
      <w:r w:rsidR="73814E62">
        <w:rPr/>
        <w:t>).</w:t>
      </w:r>
    </w:p>
    <w:p w:rsidRPr="007D7045" w:rsidR="00F41CFE" w:rsidP="00F73795" w:rsidRDefault="0086713B" w14:paraId="2BD82B87" w14:textId="1021E070">
      <w:pPr>
        <w:spacing w:after="0" w:line="480" w:lineRule="auto"/>
        <w:ind w:firstLine="720"/>
        <w:contextualSpacing/>
      </w:pPr>
      <w:r>
        <w:t xml:space="preserve">Humans sparsely inhabit most of the NEP area containing suitable habitat for gray wolves. However, the </w:t>
      </w:r>
      <w:r w:rsidR="0037164F">
        <w:t>NEP</w:t>
      </w:r>
      <w:r>
        <w:t xml:space="preserve"> area contains human infrastructure and activities that pose some risk to success of the NEP. Risks include </w:t>
      </w:r>
      <w:r w:rsidR="00F73795">
        <w:t>wolves killed as a result of mistaken identity</w:t>
      </w:r>
      <w:r>
        <w:t xml:space="preserve">, </w:t>
      </w:r>
      <w:r w:rsidR="00F73795">
        <w:t>accidental capture during</w:t>
      </w:r>
      <w:r>
        <w:t xml:space="preserve"> animal damage control activities, and high-speed vehicular traffic. </w:t>
      </w:r>
      <w:r w:rsidR="00D62CCB">
        <w:t>Human-caused mortality includes both</w:t>
      </w:r>
      <w:r w:rsidR="00F73795">
        <w:t xml:space="preserve"> </w:t>
      </w:r>
      <w:r w:rsidR="00D62CCB">
        <w:t>controllable and uncontrollable sources of mortality. Controllable sources of mortality are discretionary, can be limited by the managing agency, and include permitted take, sport hunting, and direct agency control. Sources of mortality that will be difficult to limit, or may be uncontrollable, occur regardless of population size and include things such as natural mortalities, illegal take, and accidental deaths (e.g., vehicle collisions, capture-related mortalities)</w:t>
      </w:r>
      <w:r w:rsidR="005268D6">
        <w:t xml:space="preserve"> (85 FR 69778</w:t>
      </w:r>
      <w:r w:rsidR="000C4954">
        <w:t>, November 3, 2020</w:t>
      </w:r>
      <w:r w:rsidR="005268D6">
        <w:t>)</w:t>
      </w:r>
      <w:r w:rsidR="00D62CCB">
        <w:t xml:space="preserve">. </w:t>
      </w:r>
      <w:r w:rsidR="00F02B46">
        <w:t xml:space="preserve">The biggest risks </w:t>
      </w:r>
      <w:r w:rsidR="0037164F">
        <w:t>likely</w:t>
      </w:r>
      <w:r w:rsidR="00F02B46">
        <w:t xml:space="preserve"> include illegal take of wolves and individuals hit by motor vehicles. </w:t>
      </w:r>
      <w:r w:rsidR="00FE0AE1">
        <w:t xml:space="preserve">U.S. Department of Agriculture </w:t>
      </w:r>
      <w:r w:rsidR="00C90C46">
        <w:t xml:space="preserve">Wildlife </w:t>
      </w:r>
      <w:r w:rsidR="000C4954">
        <w:t>Services</w:t>
      </w:r>
      <w:r w:rsidR="00FE0AE1">
        <w:t xml:space="preserve"> programs are closely regulated by State and Federal law and policy. </w:t>
      </w:r>
      <w:r w:rsidR="00D62CCB">
        <w:t>Accidental mortality caused by v</w:t>
      </w:r>
      <w:r w:rsidR="0037164F">
        <w:t>ehicle collisions</w:t>
      </w:r>
      <w:r w:rsidR="00D62CCB">
        <w:t xml:space="preserve"> are </w:t>
      </w:r>
      <w:proofErr w:type="gramStart"/>
      <w:r w:rsidR="00D62CCB">
        <w:t>uncontrollable, but</w:t>
      </w:r>
      <w:proofErr w:type="gramEnd"/>
      <w:r w:rsidR="0037164F">
        <w:t xml:space="preserve"> are not anticipated to be a significant cause of mortality.</w:t>
      </w:r>
      <w:r w:rsidR="000C4954">
        <w:t xml:space="preserve"> </w:t>
      </w:r>
      <w:r w:rsidR="0037164F">
        <w:t xml:space="preserve">However, if population levels and controllable sources of mortality are adequately regulated, the life-history characteristics of wolf populations provide </w:t>
      </w:r>
      <w:r w:rsidR="0037164F">
        <w:lastRenderedPageBreak/>
        <w:t xml:space="preserve">natural resiliency to high levels of human-caused mortality </w:t>
      </w:r>
      <w:r w:rsidRPr="0037164F" w:rsidR="0037164F">
        <w:t>(85 FR 69778</w:t>
      </w:r>
      <w:r w:rsidR="00C90C46">
        <w:t>,</w:t>
      </w:r>
      <w:r w:rsidRPr="00C90C46" w:rsidR="00C90C46">
        <w:t xml:space="preserve"> </w:t>
      </w:r>
      <w:r w:rsidR="00C90C46">
        <w:t>November 3, 2020</w:t>
      </w:r>
      <w:r w:rsidRPr="0037164F" w:rsidR="0037164F">
        <w:t>)</w:t>
      </w:r>
      <w:r w:rsidR="0037164F">
        <w:t>.</w:t>
      </w:r>
      <w:r>
        <w:t xml:space="preserve"> </w:t>
      </w:r>
      <w:r w:rsidR="00C543C8">
        <w:t>In conjunction with previous</w:t>
      </w:r>
      <w:r w:rsidR="00EB5D57">
        <w:t xml:space="preserve"> reintroduction efforts</w:t>
      </w:r>
      <w:r w:rsidR="00C543C8">
        <w:t xml:space="preserve">, </w:t>
      </w:r>
      <w:r w:rsidR="074500C0">
        <w:t xml:space="preserve">implementation of </w:t>
      </w:r>
      <w:r w:rsidR="00C543C8">
        <w:t>this proposed rule</w:t>
      </w:r>
      <w:r w:rsidR="5E0D1293">
        <w:t>, if finalized</w:t>
      </w:r>
      <w:r w:rsidR="00C543C8">
        <w:t xml:space="preserve"> </w:t>
      </w:r>
      <w:r w:rsidR="55D19E42">
        <w:t>would</w:t>
      </w:r>
      <w:r w:rsidR="00C543C8">
        <w:t xml:space="preserve"> reflect continuing success in recovering </w:t>
      </w:r>
      <w:r w:rsidR="0011324B">
        <w:t>gray wolves</w:t>
      </w:r>
      <w:r w:rsidR="00C543C8">
        <w:t xml:space="preserve"> through longstanding cooperative and complementary programs by a number of Federal, State, and Tribal agencies</w:t>
      </w:r>
      <w:r w:rsidR="00F41CFE">
        <w:t xml:space="preserve">. </w:t>
      </w:r>
      <w:r w:rsidR="00C543C8">
        <w:t xml:space="preserve">In particular, the stakeholder engagement process developed by CPW in support of its </w:t>
      </w:r>
      <w:r w:rsidR="0011324B">
        <w:t>G</w:t>
      </w:r>
      <w:r w:rsidR="00C543C8">
        <w:t xml:space="preserve">ray </w:t>
      </w:r>
      <w:r w:rsidR="0011324B">
        <w:t>W</w:t>
      </w:r>
      <w:r w:rsidR="00C543C8">
        <w:t xml:space="preserve">olf Restoration and Management Plan development is </w:t>
      </w:r>
      <w:r w:rsidR="000C4954">
        <w:t>broadly based</w:t>
      </w:r>
      <w:r w:rsidR="00C543C8">
        <w:t xml:space="preserve"> and includes a diverse array of stakeholders in the State, </w:t>
      </w:r>
      <w:r w:rsidR="00D915BA">
        <w:t>which has helped to address</w:t>
      </w:r>
      <w:r w:rsidR="00C543C8">
        <w:t xml:space="preserve"> potential adverse effects to gray wol</w:t>
      </w:r>
      <w:r w:rsidR="0011324B">
        <w:t xml:space="preserve">ves </w:t>
      </w:r>
      <w:r w:rsidR="00C543C8">
        <w:t>through Federal, State, or private actions</w:t>
      </w:r>
      <w:r w:rsidR="00D915BA">
        <w:t>.</w:t>
      </w:r>
      <w:r w:rsidRPr="00DF1C50" w:rsidR="00DF1C50">
        <w:t xml:space="preserve"> Therefore, Federal, State, or private actions and activities in Colorado that are ongoing and expected to continue are not likely to have significant adverse effects on gray wolves within the proposed NEP area.</w:t>
      </w:r>
    </w:p>
    <w:p w:rsidR="00253CDF" w:rsidP="00253CDF" w:rsidRDefault="00BF5A67" w14:paraId="7FB8CE55" w14:textId="7C60E257">
      <w:pPr>
        <w:spacing w:after="0" w:line="480" w:lineRule="auto"/>
        <w:rPr>
          <w:rFonts w:cs="Times New Roman"/>
          <w:b/>
          <w:szCs w:val="24"/>
        </w:rPr>
      </w:pPr>
      <w:r w:rsidRPr="00A427BC">
        <w:rPr>
          <w:rFonts w:cs="Times New Roman"/>
          <w:b/>
          <w:szCs w:val="24"/>
        </w:rPr>
        <w:t>Experimental Population Regulation Requirement</w:t>
      </w:r>
      <w:r w:rsidR="00253CDF">
        <w:rPr>
          <w:rFonts w:cs="Times New Roman"/>
          <w:b/>
          <w:szCs w:val="24"/>
        </w:rPr>
        <w:t>s</w:t>
      </w:r>
    </w:p>
    <w:p w:rsidRPr="00253CDF" w:rsidR="003175A3" w:rsidP="00253CDF" w:rsidRDefault="003175A3" w14:paraId="3B63C3BA" w14:textId="1CC18F8B">
      <w:pPr>
        <w:spacing w:after="0" w:line="480" w:lineRule="auto"/>
        <w:ind w:firstLine="720"/>
        <w:rPr>
          <w:rFonts w:cs="Times New Roman"/>
          <w:b/>
          <w:szCs w:val="24"/>
        </w:rPr>
      </w:pPr>
      <w:r>
        <w:t xml:space="preserve">Our regulations at 50 CFR 17.81(c) include a list of what we should provide in regulations designating experimental populations under section 10(j) of the </w:t>
      </w:r>
      <w:r w:rsidR="00F41CFE">
        <w:t xml:space="preserve">Act. </w:t>
      </w:r>
      <w:r>
        <w:t>We explain what our proposed regulations include and provide our rationale for those regulations</w:t>
      </w:r>
      <w:r w:rsidR="0053002B">
        <w:t>,</w:t>
      </w:r>
      <w:r>
        <w:t xml:space="preserve"> below.</w:t>
      </w:r>
    </w:p>
    <w:p w:rsidR="003B5685" w:rsidP="003B5685" w:rsidRDefault="00BF5A67" w14:paraId="435535C2" w14:textId="32B0C014">
      <w:pPr>
        <w:pStyle w:val="Heading3"/>
      </w:pPr>
      <w:r w:rsidRPr="003B5685">
        <w:t xml:space="preserve">Means </w:t>
      </w:r>
      <w:r w:rsidR="000C4954">
        <w:t>To</w:t>
      </w:r>
      <w:r w:rsidRPr="003B5685">
        <w:t xml:space="preserve"> Identify the Experimental Population</w:t>
      </w:r>
    </w:p>
    <w:p w:rsidR="00CD26F8" w:rsidP="0037543F" w:rsidRDefault="003B5685" w14:paraId="5F0558E0" w14:textId="600C1E64">
      <w:pPr>
        <w:spacing w:after="0" w:line="480" w:lineRule="auto"/>
        <w:ind w:firstLine="720"/>
      </w:pPr>
      <w:r>
        <w:t>Our regulations require that we provide appropriate means to identify the experimental population, which may include geographic locations, number of individuals to be released, anticipated movements, and other information or criteria</w:t>
      </w:r>
      <w:r w:rsidR="00F03939">
        <w:t xml:space="preserve">. </w:t>
      </w:r>
      <w:r w:rsidR="4CD33F29">
        <w:t xml:space="preserve">The proposed </w:t>
      </w:r>
      <w:r w:rsidR="00F03939">
        <w:t xml:space="preserve">Colorado </w:t>
      </w:r>
      <w:r w:rsidR="4CD33F29">
        <w:t xml:space="preserve">NEP area </w:t>
      </w:r>
      <w:r w:rsidR="00897049">
        <w:t>encompasses</w:t>
      </w:r>
      <w:r w:rsidR="4CD33F29">
        <w:t xml:space="preserve"> the entire Stat</w:t>
      </w:r>
      <w:r w:rsidR="008B0DD1">
        <w:t>e</w:t>
      </w:r>
      <w:r w:rsidR="757FC113">
        <w:t>.</w:t>
      </w:r>
      <w:r w:rsidR="5298FFD3">
        <w:t xml:space="preserve"> </w:t>
      </w:r>
      <w:r w:rsidR="7598F5BD">
        <w:t>As discussed below, we conclude that after initial releases, any gray wolves found in Colorado will</w:t>
      </w:r>
      <w:r w:rsidR="00224A15">
        <w:t>,</w:t>
      </w:r>
      <w:r w:rsidR="7598F5BD">
        <w:t xml:space="preserve"> with a high degree of likelihood</w:t>
      </w:r>
      <w:r w:rsidR="00224A15">
        <w:t>,</w:t>
      </w:r>
      <w:r w:rsidR="00FC47FE">
        <w:t xml:space="preserve"> </w:t>
      </w:r>
      <w:r w:rsidR="7598F5BD">
        <w:t xml:space="preserve">have originated from and be members of the NEP. However, we recognize </w:t>
      </w:r>
      <w:r w:rsidR="7598F5BD">
        <w:lastRenderedPageBreak/>
        <w:t xml:space="preserve">that absent identifying tags or </w:t>
      </w:r>
      <w:r w:rsidR="3F09BE89">
        <w:t>collars</w:t>
      </w:r>
      <w:r w:rsidR="7598F5BD">
        <w:t xml:space="preserve">, it may be very difficult for members of the public to easily determine the origin of any individual gray wolf. We therefore propose to use geographic location to identify members of the NEP. </w:t>
      </w:r>
      <w:r w:rsidR="018BA359">
        <w:t xml:space="preserve">As such, </w:t>
      </w:r>
      <w:r w:rsidR="322DDB77">
        <w:t>a</w:t>
      </w:r>
      <w:r w:rsidR="00CD26F8">
        <w:t>ny wolf within the State of Colorado will be considered part of the NEP regardless of its origin.</w:t>
      </w:r>
      <w:r w:rsidR="69F952BA">
        <w:t xml:space="preserve"> </w:t>
      </w:r>
      <w:r w:rsidR="00CD26F8">
        <w:t>Similarly, any wolf out</w:t>
      </w:r>
      <w:r w:rsidR="4111C1DF">
        <w:t>side</w:t>
      </w:r>
      <w:r w:rsidR="00CD26F8">
        <w:t xml:space="preserve"> of the </w:t>
      </w:r>
      <w:r w:rsidR="00753053">
        <w:t>S</w:t>
      </w:r>
      <w:r w:rsidR="00CD26F8">
        <w:t xml:space="preserve">tate will take on the status of that location. </w:t>
      </w:r>
      <w:r w:rsidRPr="00CD26F8" w:rsidR="00CD26F8">
        <w:t xml:space="preserve">For example, a wolf moving from Wyoming into Colorado will take on the NEP status, whereas a wolf moving from Colorado into Wyoming will take on a not-listed status, or endangered status if it moves into any other adjacent </w:t>
      </w:r>
      <w:r w:rsidR="00753053">
        <w:t>S</w:t>
      </w:r>
      <w:r w:rsidRPr="00CD26F8" w:rsidR="00CD26F8">
        <w:t>tate.</w:t>
      </w:r>
      <w:r w:rsidR="00897049">
        <w:t xml:space="preserve"> </w:t>
      </w:r>
    </w:p>
    <w:p w:rsidR="00B71EF6" w:rsidP="00EE6965" w:rsidRDefault="5298FFD3" w14:paraId="7D27F9CD" w14:textId="4BF6C04A">
      <w:pPr>
        <w:spacing w:after="0" w:line="480" w:lineRule="auto"/>
        <w:ind w:firstLine="720"/>
      </w:pPr>
      <w:r>
        <w:t>A</w:t>
      </w:r>
      <w:r w:rsidR="4CD33F29">
        <w:t>lthough</w:t>
      </w:r>
      <w:r w:rsidR="00CD26F8">
        <w:t xml:space="preserve"> </w:t>
      </w:r>
      <w:r w:rsidRPr="00CD26F8" w:rsidR="00CD26F8">
        <w:t xml:space="preserve">a single pack of wolves </w:t>
      </w:r>
      <w:r w:rsidRPr="00CD26F8" w:rsidR="00897049">
        <w:t>occur</w:t>
      </w:r>
      <w:r w:rsidR="00897049">
        <w:t>red</w:t>
      </w:r>
      <w:r w:rsidRPr="00CD26F8" w:rsidR="00CD26F8">
        <w:t xml:space="preserve"> in Colorado as of October 2022</w:t>
      </w:r>
      <w:r w:rsidR="00254A23">
        <w:t>, this single pack does not constitute a population</w:t>
      </w:r>
      <w:r w:rsidR="4CD33F29">
        <w:t xml:space="preserve"> (see </w:t>
      </w:r>
      <w:r w:rsidRPr="7FB9D66E" w:rsidR="4CD33F29">
        <w:rPr>
          <w:b/>
          <w:bCs/>
          <w:i/>
          <w:iCs/>
        </w:rPr>
        <w:t>Historical and Current Range</w:t>
      </w:r>
      <w:r w:rsidR="4CD33F29">
        <w:t xml:space="preserve"> section</w:t>
      </w:r>
      <w:r w:rsidR="00C90C46">
        <w:t>,</w:t>
      </w:r>
      <w:r w:rsidR="4CD33F29">
        <w:t xml:space="preserve"> above</w:t>
      </w:r>
      <w:r w:rsidR="00254A23">
        <w:t xml:space="preserve">). </w:t>
      </w:r>
      <w:r w:rsidR="7BA729EB">
        <w:t xml:space="preserve">While it is </w:t>
      </w:r>
      <w:r w:rsidR="00E14079">
        <w:t xml:space="preserve">known that </w:t>
      </w:r>
      <w:r w:rsidR="00D83AFF">
        <w:t xml:space="preserve">an adult female wolf dispersed from Wyoming to Colorado </w:t>
      </w:r>
      <w:r w:rsidR="00A07B40">
        <w:t xml:space="preserve">in 2019 </w:t>
      </w:r>
      <w:r w:rsidR="00D83AFF">
        <w:t xml:space="preserve">to form half of the first reproductively active pack in the </w:t>
      </w:r>
      <w:r w:rsidR="00224A15">
        <w:t>S</w:t>
      </w:r>
      <w:r w:rsidR="00D83AFF">
        <w:t xml:space="preserve">tate in recent history, the origins of her mate </w:t>
      </w:r>
      <w:r w:rsidR="008E20BF">
        <w:t>are unknown</w:t>
      </w:r>
      <w:r w:rsidR="00976DD7">
        <w:t xml:space="preserve">. It is likely the male dispersed from </w:t>
      </w:r>
      <w:r w:rsidR="7BA729EB">
        <w:t xml:space="preserve">the Greater Yellowstone area </w:t>
      </w:r>
      <w:r w:rsidR="5BC00518">
        <w:t>(</w:t>
      </w:r>
      <w:r w:rsidR="7BA729EB">
        <w:t xml:space="preserve">approximately </w:t>
      </w:r>
      <w:r w:rsidR="16F2477F">
        <w:t>480 kilometers</w:t>
      </w:r>
      <w:r w:rsidR="00E86446">
        <w:t xml:space="preserve"> (300 miles)</w:t>
      </w:r>
      <w:r w:rsidR="16F2477F">
        <w:t xml:space="preserve"> </w:t>
      </w:r>
      <w:r w:rsidR="526C8784">
        <w:t xml:space="preserve">north and east </w:t>
      </w:r>
      <w:r w:rsidR="0037543F">
        <w:t>of</w:t>
      </w:r>
      <w:r w:rsidR="526C8784">
        <w:t xml:space="preserve"> their current location)</w:t>
      </w:r>
      <w:r w:rsidR="00B629D6">
        <w:t>,</w:t>
      </w:r>
      <w:r w:rsidR="0037543F">
        <w:t xml:space="preserve"> </w:t>
      </w:r>
      <w:r w:rsidR="00B629D6">
        <w:t xml:space="preserve">but </w:t>
      </w:r>
      <w:r w:rsidR="00F03A31">
        <w:t xml:space="preserve">his </w:t>
      </w:r>
      <w:r w:rsidR="6B28F02E">
        <w:t xml:space="preserve">exact origin </w:t>
      </w:r>
      <w:r w:rsidR="64BB4D61">
        <w:t>is uncertain</w:t>
      </w:r>
      <w:r w:rsidR="585AB2CD">
        <w:t xml:space="preserve"> </w:t>
      </w:r>
      <w:r w:rsidR="6B28F02E">
        <w:t>(CPW 2021a</w:t>
      </w:r>
      <w:r w:rsidR="00C0131B">
        <w:t>, entire</w:t>
      </w:r>
      <w:r w:rsidR="6B28F02E">
        <w:t>).</w:t>
      </w:r>
      <w:r w:rsidR="4CD33F29">
        <w:t xml:space="preserve"> </w:t>
      </w:r>
      <w:r w:rsidR="00F87558">
        <w:t>The m</w:t>
      </w:r>
      <w:r w:rsidR="00413B1B">
        <w:t>ean d</w:t>
      </w:r>
      <w:r w:rsidRPr="00B80992" w:rsidR="00B80992">
        <w:t>ispersal distance</w:t>
      </w:r>
      <w:r w:rsidR="00413B1B">
        <w:t xml:space="preserve"> of male wolves</w:t>
      </w:r>
      <w:r w:rsidRPr="00B80992" w:rsidR="00B80992">
        <w:t xml:space="preserve"> </w:t>
      </w:r>
      <w:r w:rsidR="000C3502">
        <w:t xml:space="preserve">in the </w:t>
      </w:r>
      <w:proofErr w:type="spellStart"/>
      <w:r w:rsidR="000C3502">
        <w:t>NRM</w:t>
      </w:r>
      <w:proofErr w:type="spellEnd"/>
      <w:r w:rsidRPr="00B80992" w:rsidR="00B80992">
        <w:t xml:space="preserve"> </w:t>
      </w:r>
      <w:r w:rsidR="0003762C">
        <w:t>is</w:t>
      </w:r>
      <w:r w:rsidR="00413B1B">
        <w:t xml:space="preserve"> 98.1 km (60</w:t>
      </w:r>
      <w:r w:rsidRPr="00B80992" w:rsidR="00B80992">
        <w:t xml:space="preserve"> miles)</w:t>
      </w:r>
      <w:r w:rsidR="00413B1B">
        <w:t xml:space="preserve"> (Jimenez et al. 2017</w:t>
      </w:r>
      <w:r w:rsidR="00F87558">
        <w:t>,</w:t>
      </w:r>
      <w:r w:rsidR="00413B1B">
        <w:t xml:space="preserve"> p. 585)</w:t>
      </w:r>
      <w:r w:rsidR="00B80992">
        <w:t xml:space="preserve">. The nearest known pack in Wyoming is more than 200 </w:t>
      </w:r>
      <w:r w:rsidR="00413B1B">
        <w:t xml:space="preserve">km </w:t>
      </w:r>
      <w:r w:rsidR="00F87558">
        <w:t>(</w:t>
      </w:r>
      <w:r w:rsidR="00E86446">
        <w:t xml:space="preserve">124 miles) </w:t>
      </w:r>
      <w:r w:rsidR="00B80992">
        <w:t xml:space="preserve">from the Colorado border, which is more than </w:t>
      </w:r>
      <w:r w:rsidR="0037543F">
        <w:t xml:space="preserve">two </w:t>
      </w:r>
      <w:r w:rsidR="00B80992">
        <w:t xml:space="preserve">times the </w:t>
      </w:r>
      <w:r w:rsidR="00736240">
        <w:t xml:space="preserve">average </w:t>
      </w:r>
      <w:r w:rsidR="00B80992">
        <w:t>dispersal distance for gray wolves.</w:t>
      </w:r>
      <w:r w:rsidR="00B1686C">
        <w:t xml:space="preserve"> In addition, </w:t>
      </w:r>
      <w:r w:rsidR="00AC039C">
        <w:t xml:space="preserve">gray wolves in most of Wyoming, outside of the </w:t>
      </w:r>
      <w:r w:rsidR="00DD1D7B">
        <w:t xml:space="preserve">wolf </w:t>
      </w:r>
      <w:r w:rsidR="00AC039C">
        <w:t>trophy</w:t>
      </w:r>
      <w:r w:rsidR="00DD1D7B">
        <w:t xml:space="preserve"> game</w:t>
      </w:r>
      <w:r w:rsidR="00AC039C">
        <w:t xml:space="preserve"> management area, are considered predators and can legally be killed with no limit on such take. </w:t>
      </w:r>
      <w:r w:rsidR="00413B1B">
        <w:t>Wolf packs are unlikely to persist in portions of Wyoming where they are designated as predatory animals (85 FR 69778</w:t>
      </w:r>
      <w:r w:rsidR="00C90C46">
        <w:t>, November 3, 2020</w:t>
      </w:r>
      <w:r w:rsidR="00413B1B">
        <w:t>)</w:t>
      </w:r>
      <w:r w:rsidR="00AC039C">
        <w:t>.</w:t>
      </w:r>
      <w:r w:rsidR="005C5F31">
        <w:t xml:space="preserve"> </w:t>
      </w:r>
    </w:p>
    <w:p w:rsidR="00012421" w:rsidP="00EE6965" w:rsidRDefault="0030341B" w14:paraId="52D06BF5" w14:textId="543BA82E">
      <w:pPr>
        <w:spacing w:after="0" w:line="480" w:lineRule="auto"/>
        <w:ind w:firstLine="720"/>
      </w:pPr>
      <w:r>
        <w:lastRenderedPageBreak/>
        <w:t>Despite these challenges</w:t>
      </w:r>
      <w:r w:rsidR="00667164">
        <w:t>, it is possible that</w:t>
      </w:r>
      <w:r w:rsidR="004E0105">
        <w:t xml:space="preserve"> </w:t>
      </w:r>
      <w:r w:rsidR="00F232E1">
        <w:t>gray wolves</w:t>
      </w:r>
      <w:r w:rsidR="00C82117">
        <w:t xml:space="preserve"> </w:t>
      </w:r>
      <w:r w:rsidR="00257D1B">
        <w:t xml:space="preserve">dispersing </w:t>
      </w:r>
      <w:r w:rsidR="00C82117">
        <w:t xml:space="preserve">from the </w:t>
      </w:r>
      <w:proofErr w:type="spellStart"/>
      <w:r w:rsidR="00F07F3E">
        <w:t>NRM</w:t>
      </w:r>
      <w:proofErr w:type="spellEnd"/>
      <w:r w:rsidR="00F07F3E">
        <w:t xml:space="preserve"> population</w:t>
      </w:r>
      <w:r w:rsidR="00C83B2F">
        <w:t xml:space="preserve"> </w:t>
      </w:r>
      <w:r w:rsidR="00BE67B2">
        <w:t>could</w:t>
      </w:r>
      <w:r w:rsidR="004C2543">
        <w:t xml:space="preserve"> successfully</w:t>
      </w:r>
      <w:r w:rsidR="00C83B2F">
        <w:t xml:space="preserve"> </w:t>
      </w:r>
      <w:r w:rsidR="00337A61">
        <w:t>enter the NEP</w:t>
      </w:r>
      <w:r w:rsidR="00257D1B">
        <w:t>.</w:t>
      </w:r>
      <w:r w:rsidR="00B71EF6">
        <w:t xml:space="preserve"> However, </w:t>
      </w:r>
      <w:r w:rsidR="00026C9B">
        <w:t>these movement</w:t>
      </w:r>
      <w:r w:rsidR="00F07F3E">
        <w:t>s</w:t>
      </w:r>
      <w:r w:rsidR="00026C9B">
        <w:t xml:space="preserve"> would likely be</w:t>
      </w:r>
      <w:r w:rsidR="00782860">
        <w:t xml:space="preserve"> infrequent</w:t>
      </w:r>
      <w:r w:rsidR="00CC76CC">
        <w:t xml:space="preserve"> given the </w:t>
      </w:r>
      <w:proofErr w:type="spellStart"/>
      <w:r w:rsidR="00D30FA7">
        <w:t>NEP’s</w:t>
      </w:r>
      <w:proofErr w:type="spellEnd"/>
      <w:r w:rsidR="00D30FA7">
        <w:t xml:space="preserve"> </w:t>
      </w:r>
      <w:r w:rsidR="00F26DD8">
        <w:t>distance</w:t>
      </w:r>
      <w:r w:rsidR="008562C6">
        <w:t xml:space="preserve"> from </w:t>
      </w:r>
      <w:r w:rsidR="006F6D49">
        <w:t xml:space="preserve">existing </w:t>
      </w:r>
      <w:r w:rsidR="008562C6">
        <w:t>population</w:t>
      </w:r>
      <w:r w:rsidR="006F6D49">
        <w:t>s</w:t>
      </w:r>
      <w:r w:rsidR="001F3E49">
        <w:t>,</w:t>
      </w:r>
      <w:r w:rsidR="00D41F99">
        <w:t xml:space="preserve"> </w:t>
      </w:r>
      <w:r w:rsidR="00897049">
        <w:t xml:space="preserve">given </w:t>
      </w:r>
      <w:r w:rsidR="00D41F99">
        <w:t>the</w:t>
      </w:r>
      <w:r w:rsidR="00B17B93">
        <w:t xml:space="preserve"> difficulty of dispersal </w:t>
      </w:r>
      <w:r w:rsidR="006F6D49">
        <w:t>acr</w:t>
      </w:r>
      <w:r w:rsidR="00960457">
        <w:t>oss</w:t>
      </w:r>
      <w:r w:rsidR="003C2602">
        <w:t xml:space="preserve"> most of Wyoming</w:t>
      </w:r>
      <w:r w:rsidR="009B52D3">
        <w:t xml:space="preserve">, </w:t>
      </w:r>
      <w:r w:rsidR="005B7DB4">
        <w:t>and</w:t>
      </w:r>
      <w:r w:rsidR="00491367">
        <w:t xml:space="preserve"> the</w:t>
      </w:r>
      <w:r w:rsidR="005B7DB4">
        <w:t xml:space="preserve"> normal dispersal distances for gray wolves. </w:t>
      </w:r>
      <w:r w:rsidR="0053321C">
        <w:t>Additionally,</w:t>
      </w:r>
      <w:r w:rsidR="00463A22">
        <w:t xml:space="preserve"> the small numbers of individuals likely to occupy the NEP</w:t>
      </w:r>
      <w:r w:rsidR="007C5FC0">
        <w:t xml:space="preserve"> following the release</w:t>
      </w:r>
      <w:r w:rsidR="00644ACC">
        <w:t xml:space="preserve"> and the</w:t>
      </w:r>
      <w:r w:rsidR="004C26CE">
        <w:t xml:space="preserve"> </w:t>
      </w:r>
      <w:r w:rsidR="00DA3CDA">
        <w:t xml:space="preserve">sizable distances between populations </w:t>
      </w:r>
      <w:r w:rsidR="008B01DA">
        <w:t>makes any potential interaction between individuals</w:t>
      </w:r>
      <w:r w:rsidR="00085300">
        <w:t xml:space="preserve"> or a merging of populations highly unlikely. </w:t>
      </w:r>
      <w:r w:rsidR="003F360E">
        <w:t>Further, even if</w:t>
      </w:r>
      <w:r w:rsidR="005A7AC8">
        <w:t xml:space="preserve"> gray wolves from the </w:t>
      </w:r>
      <w:proofErr w:type="spellStart"/>
      <w:r w:rsidR="005A7AC8">
        <w:t>NRM</w:t>
      </w:r>
      <w:proofErr w:type="spellEnd"/>
      <w:r w:rsidR="00D6550D">
        <w:t xml:space="preserve"> or other</w:t>
      </w:r>
      <w:r w:rsidR="005A7AC8">
        <w:t xml:space="preserve"> population</w:t>
      </w:r>
      <w:r w:rsidR="00D6550D">
        <w:t>s</w:t>
      </w:r>
      <w:r w:rsidR="005A7AC8">
        <w:t xml:space="preserve"> </w:t>
      </w:r>
      <w:r w:rsidR="00672A9D">
        <w:t>were to</w:t>
      </w:r>
      <w:r w:rsidR="00C107AE">
        <w:t xml:space="preserve"> </w:t>
      </w:r>
      <w:r w:rsidR="00672A9D">
        <w:t>disperse into the NEP</w:t>
      </w:r>
      <w:r w:rsidR="00F722B5">
        <w:t>, the presence of one</w:t>
      </w:r>
      <w:r w:rsidR="00B84CCF">
        <w:t xml:space="preserve"> or a few</w:t>
      </w:r>
      <w:r w:rsidR="00D97583">
        <w:t xml:space="preserve"> individual dispersing</w:t>
      </w:r>
      <w:r w:rsidR="0001593A">
        <w:t xml:space="preserve"> gray wolves would not constitute a </w:t>
      </w:r>
      <w:r w:rsidR="00AA1C89">
        <w:t>population</w:t>
      </w:r>
      <w:r w:rsidR="00644D82">
        <w:t>, as described above</w:t>
      </w:r>
      <w:r w:rsidR="00AA1C89">
        <w:t xml:space="preserve">. </w:t>
      </w:r>
      <w:r w:rsidR="00644D82">
        <w:t>Th</w:t>
      </w:r>
      <w:r w:rsidRPr="00174B0B" w:rsidR="00644D82">
        <w:t>erefore,</w:t>
      </w:r>
      <w:r w:rsidRPr="00174B0B" w:rsidR="00197A2F">
        <w:t xml:space="preserve"> </w:t>
      </w:r>
      <w:r w:rsidRPr="00174B0B" w:rsidR="00174B0B">
        <w:t xml:space="preserve">gray </w:t>
      </w:r>
      <w:r w:rsidRPr="00174B0B" w:rsidR="00521569">
        <w:t>w</w:t>
      </w:r>
      <w:r w:rsidRPr="00174B0B" w:rsidR="4CD33F29">
        <w:t>olves reintrodu</w:t>
      </w:r>
      <w:r w:rsidR="4CD33F29">
        <w:t xml:space="preserve">ced into Colorado will be </w:t>
      </w:r>
      <w:r w:rsidR="00CF7C17">
        <w:t xml:space="preserve">wholly </w:t>
      </w:r>
      <w:r w:rsidR="4CD33F29">
        <w:t xml:space="preserve">geographically separate from the delisted portion of the </w:t>
      </w:r>
      <w:proofErr w:type="spellStart"/>
      <w:r w:rsidR="4CD33F29">
        <w:t>NRM</w:t>
      </w:r>
      <w:proofErr w:type="spellEnd"/>
      <w:r w:rsidR="4CD33F29">
        <w:t xml:space="preserve"> population </w:t>
      </w:r>
      <w:r w:rsidR="00DB3AEE">
        <w:t>as well as the</w:t>
      </w:r>
      <w:r w:rsidR="00FA6931">
        <w:t xml:space="preserve"> remainder of the currently listed 44-</w:t>
      </w:r>
      <w:r w:rsidR="00472412">
        <w:t>S</w:t>
      </w:r>
      <w:r w:rsidR="00FA6931">
        <w:t>tate entity</w:t>
      </w:r>
      <w:r w:rsidR="4CD33F29">
        <w:t>.</w:t>
      </w:r>
      <w:r w:rsidR="0076551F">
        <w:t xml:space="preserve"> </w:t>
      </w:r>
      <w:r w:rsidR="602B031F">
        <w:t>Based on this geographic separation, we conclude that any gray wolves found in Colorado after the initial release will</w:t>
      </w:r>
      <w:r w:rsidR="00FC47FE">
        <w:t>,</w:t>
      </w:r>
      <w:r w:rsidR="602B031F">
        <w:t xml:space="preserve"> </w:t>
      </w:r>
      <w:r w:rsidR="3294DEC0">
        <w:t>with a high degree of likelihood</w:t>
      </w:r>
      <w:r w:rsidR="00FC47FE">
        <w:t>,</w:t>
      </w:r>
      <w:r w:rsidR="602B031F">
        <w:t xml:space="preserve"> </w:t>
      </w:r>
      <w:r w:rsidR="1C96B478">
        <w:t>be members of the NEP and therefore geographic location is an appropriate means to identify members of the NEP.</w:t>
      </w:r>
      <w:r w:rsidR="00B922F3">
        <w:t xml:space="preserve">  </w:t>
      </w:r>
    </w:p>
    <w:p w:rsidR="00B443B8" w:rsidP="00E52608" w:rsidRDefault="00A7435E" w14:paraId="31D9A5EE" w14:textId="0FAFC9A0">
      <w:pPr>
        <w:spacing w:after="0" w:line="480" w:lineRule="auto"/>
        <w:ind w:firstLine="720"/>
        <w:rPr>
          <w:color w:val="201F1E"/>
        </w:rPr>
      </w:pPr>
      <w:r>
        <w:t xml:space="preserve">As noted in the </w:t>
      </w:r>
      <w:r w:rsidRPr="0094733D" w:rsidR="0076612F">
        <w:rPr>
          <w:b/>
          <w:bCs/>
          <w:i/>
          <w:iCs/>
        </w:rPr>
        <w:t>Release Procedures</w:t>
      </w:r>
      <w:r w:rsidR="0076612F">
        <w:t xml:space="preserve"> section</w:t>
      </w:r>
      <w:r w:rsidR="00C90C46">
        <w:t>,</w:t>
      </w:r>
      <w:r w:rsidR="0076612F">
        <w:t xml:space="preserve"> above, individual animals reintroduced to the proposed </w:t>
      </w:r>
      <w:r w:rsidR="00BE7F16">
        <w:t xml:space="preserve">Colorado </w:t>
      </w:r>
      <w:r w:rsidR="0076612F">
        <w:t>NEP will be fitted with</w:t>
      </w:r>
      <w:r w:rsidR="00756FF8">
        <w:t xml:space="preserve"> </w:t>
      </w:r>
      <w:r w:rsidR="007A0E7F">
        <w:t>GPS collars or a mix of GPS and VHF collars, with GPS preferred in the early stages of the reintroduction effort</w:t>
      </w:r>
      <w:r w:rsidR="006E677A">
        <w:t xml:space="preserve">. </w:t>
      </w:r>
      <w:r w:rsidR="00EE535E">
        <w:t>Reintroduced w</w:t>
      </w:r>
      <w:r w:rsidR="001317A3">
        <w:t>olves fitted with</w:t>
      </w:r>
      <w:r w:rsidR="00E63547">
        <w:t xml:space="preserve"> radio telemetry collars </w:t>
      </w:r>
      <w:r w:rsidR="00584531">
        <w:t>and other identifiable marks prio</w:t>
      </w:r>
      <w:r w:rsidR="00EE535E">
        <w:t xml:space="preserve">r to release </w:t>
      </w:r>
      <w:r w:rsidR="00E63547">
        <w:t>will enable CPW to determine if animals within Colorado</w:t>
      </w:r>
      <w:r w:rsidR="00B502AC">
        <w:t xml:space="preserve"> are members of the reintroduced NEP, and not</w:t>
      </w:r>
      <w:r w:rsidR="00DD04B2">
        <w:t xml:space="preserve"> extant wolves from </w:t>
      </w:r>
      <w:r w:rsidR="00FF6C04">
        <w:t xml:space="preserve">other populations (e.g., the delisted </w:t>
      </w:r>
      <w:proofErr w:type="spellStart"/>
      <w:r w:rsidR="00FF6C04">
        <w:t>NRM</w:t>
      </w:r>
      <w:proofErr w:type="spellEnd"/>
      <w:r w:rsidR="00FF6C04">
        <w:t xml:space="preserve"> population). </w:t>
      </w:r>
      <w:r w:rsidR="00327682">
        <w:t xml:space="preserve">However, as </w:t>
      </w:r>
      <w:r w:rsidR="00724D21">
        <w:t>reintroduced</w:t>
      </w:r>
      <w:r w:rsidR="00327682">
        <w:t xml:space="preserve"> wolves begin to </w:t>
      </w:r>
      <w:r w:rsidR="00724D21">
        <w:t>reproduce</w:t>
      </w:r>
      <w:r w:rsidR="00E055E4">
        <w:t xml:space="preserve"> and disperse</w:t>
      </w:r>
      <w:r w:rsidR="00B256BD">
        <w:t xml:space="preserve"> from Colorado packs</w:t>
      </w:r>
      <w:r w:rsidR="00724D21">
        <w:t xml:space="preserve">, </w:t>
      </w:r>
      <w:r w:rsidR="001C55E9">
        <w:t xml:space="preserve">wolf abundance and distribution will increase in Colorado and </w:t>
      </w:r>
      <w:r w:rsidR="00950AF6">
        <w:t xml:space="preserve">the ability </w:t>
      </w:r>
      <w:r w:rsidR="00950AF6">
        <w:lastRenderedPageBreak/>
        <w:t xml:space="preserve">to capture </w:t>
      </w:r>
      <w:r w:rsidR="00EB3091">
        <w:t>and mark a high proportion of the population will decline</w:t>
      </w:r>
      <w:r w:rsidR="001C55E9">
        <w:t xml:space="preserve">. </w:t>
      </w:r>
      <w:r w:rsidRPr="320131E9" w:rsidR="0D5019EF">
        <w:t xml:space="preserve">Given </w:t>
      </w:r>
      <w:r w:rsidR="0021094C">
        <w:t xml:space="preserve">the challenges associated with marking a high </w:t>
      </w:r>
      <w:r w:rsidR="004A5AA4">
        <w:t>number</w:t>
      </w:r>
      <w:r w:rsidR="0021094C">
        <w:t xml:space="preserve"> of wolves as the population increases and</w:t>
      </w:r>
      <w:r w:rsidRPr="320131E9" w:rsidR="0D5019EF">
        <w:t xml:space="preserve"> the distance from </w:t>
      </w:r>
      <w:r w:rsidRPr="2C4B39A5" w:rsidR="0D5019EF">
        <w:t xml:space="preserve">known </w:t>
      </w:r>
      <w:r w:rsidRPr="22F8F58E" w:rsidR="0D5019EF">
        <w:t xml:space="preserve">packs </w:t>
      </w:r>
      <w:r w:rsidR="00DA2F9C">
        <w:t xml:space="preserve">in Wyoming </w:t>
      </w:r>
      <w:r w:rsidRPr="22F8F58E" w:rsidR="0D5019EF">
        <w:t xml:space="preserve">and other populations of </w:t>
      </w:r>
      <w:r w:rsidRPr="7A7F34DB" w:rsidR="0D5019EF">
        <w:t>gray wolves</w:t>
      </w:r>
      <w:r w:rsidRPr="058B043D" w:rsidR="0D5019EF">
        <w:t xml:space="preserve">, </w:t>
      </w:r>
      <w:r w:rsidRPr="72FD468B" w:rsidR="0D5019EF">
        <w:t xml:space="preserve">we will consider all gray </w:t>
      </w:r>
      <w:r w:rsidRPr="39A1729A" w:rsidR="0D5019EF">
        <w:t xml:space="preserve">wolves found in the </w:t>
      </w:r>
      <w:r w:rsidR="007560D3">
        <w:t>S</w:t>
      </w:r>
      <w:r w:rsidRPr="46C28EB1" w:rsidR="0D5019EF">
        <w:t>tate of Col</w:t>
      </w:r>
      <w:r w:rsidRPr="46C28EB1" w:rsidR="4DC90F9E">
        <w:t xml:space="preserve">orado </w:t>
      </w:r>
      <w:r w:rsidRPr="01D0FD81" w:rsidR="4DC90F9E">
        <w:t>to be members of the NEP.</w:t>
      </w:r>
      <w:r w:rsidR="008B115F">
        <w:t xml:space="preserve"> </w:t>
      </w:r>
    </w:p>
    <w:p w:rsidRPr="00E52608" w:rsidR="00DA2F9C" w:rsidP="00E52608" w:rsidRDefault="00DA2F9C" w14:paraId="749ACC64" w14:textId="54EC507C">
      <w:pPr>
        <w:spacing w:after="0" w:line="480" w:lineRule="auto"/>
        <w:ind w:firstLine="720"/>
        <w:rPr>
          <w:color w:val="201F1E"/>
        </w:rPr>
      </w:pPr>
      <w:r w:rsidRPr="12213AA6">
        <w:rPr>
          <w:color w:val="201F1E"/>
        </w:rPr>
        <w:t xml:space="preserve">Although CPW and the Service determined that there is no existing population of wolves in the proposed NEP area that would preclude reintroduction and establishment of an experimental population in the State (see definition of wolf population in </w:t>
      </w:r>
      <w:r w:rsidRPr="6663C0D7" w:rsidR="00FC47FE">
        <w:rPr>
          <w:b/>
          <w:bCs/>
          <w:i/>
          <w:iCs/>
          <w:color w:val="201F1E"/>
        </w:rPr>
        <w:t>Historical and Current Range</w:t>
      </w:r>
      <w:r w:rsidR="00FC47FE">
        <w:rPr>
          <w:color w:val="201F1E"/>
        </w:rPr>
        <w:t xml:space="preserve"> </w:t>
      </w:r>
      <w:r w:rsidRPr="12213AA6">
        <w:rPr>
          <w:color w:val="201F1E"/>
        </w:rPr>
        <w:t>section</w:t>
      </w:r>
      <w:r w:rsidR="00C90C46">
        <w:rPr>
          <w:color w:val="201F1E"/>
        </w:rPr>
        <w:t>,</w:t>
      </w:r>
      <w:r w:rsidRPr="12213AA6">
        <w:rPr>
          <w:color w:val="201F1E"/>
        </w:rPr>
        <w:t xml:space="preserve"> above), both agencies will continue to monitor for the presence of any </w:t>
      </w:r>
      <w:r w:rsidR="00ED0368">
        <w:rPr>
          <w:color w:val="201F1E"/>
        </w:rPr>
        <w:t>naturally recolonizing</w:t>
      </w:r>
      <w:r w:rsidRPr="12213AA6">
        <w:rPr>
          <w:color w:val="201F1E"/>
        </w:rPr>
        <w:t xml:space="preserve"> wolves. If a </w:t>
      </w:r>
      <w:r w:rsidR="00ED0368">
        <w:rPr>
          <w:color w:val="201F1E"/>
        </w:rPr>
        <w:t xml:space="preserve">naturally recolonizing </w:t>
      </w:r>
      <w:r w:rsidRPr="12213AA6">
        <w:rPr>
          <w:color w:val="201F1E"/>
        </w:rPr>
        <w:t>population of wolves is</w:t>
      </w:r>
      <w:r w:rsidRPr="12213AA6">
        <w:rPr>
          <w:b/>
          <w:bCs/>
          <w:color w:val="201F1E"/>
        </w:rPr>
        <w:t xml:space="preserve"> </w:t>
      </w:r>
      <w:r w:rsidRPr="12213AA6">
        <w:rPr>
          <w:color w:val="201F1E"/>
        </w:rPr>
        <w:t xml:space="preserve">discovered in the proposed Colorado NEP area prior to release, </w:t>
      </w:r>
      <w:r w:rsidR="00651BD5">
        <w:rPr>
          <w:color w:val="201F1E"/>
        </w:rPr>
        <w:t>the S</w:t>
      </w:r>
      <w:r w:rsidR="001E79DB">
        <w:rPr>
          <w:color w:val="201F1E"/>
        </w:rPr>
        <w:t>ervice will exclude that</w:t>
      </w:r>
      <w:r w:rsidR="00651BD5">
        <w:rPr>
          <w:color w:val="201F1E"/>
        </w:rPr>
        <w:t xml:space="preserve"> geographic area where the natural recolonizing wolves occur from the NEP area to ensure </w:t>
      </w:r>
      <w:r w:rsidR="007F7E1F">
        <w:rPr>
          <w:color w:val="201F1E"/>
        </w:rPr>
        <w:t>the reintroduced wolves are wholly separate geographically from non-experimental wolves</w:t>
      </w:r>
      <w:r w:rsidR="001E79DB">
        <w:rPr>
          <w:color w:val="201F1E"/>
        </w:rPr>
        <w:t>.</w:t>
      </w:r>
      <w:r w:rsidR="0018482B">
        <w:rPr>
          <w:color w:val="201F1E"/>
        </w:rPr>
        <w:t xml:space="preserve"> </w:t>
      </w:r>
      <w:r w:rsidRPr="12213AA6">
        <w:rPr>
          <w:color w:val="201F1E"/>
        </w:rPr>
        <w:t xml:space="preserve">Any </w:t>
      </w:r>
      <w:r w:rsidR="00ED0368">
        <w:rPr>
          <w:color w:val="201F1E"/>
        </w:rPr>
        <w:t>naturally recolonizing</w:t>
      </w:r>
      <w:r w:rsidRPr="12213AA6">
        <w:rPr>
          <w:color w:val="201F1E"/>
        </w:rPr>
        <w:t xml:space="preserve"> population of wolves would be </w:t>
      </w:r>
      <w:r w:rsidR="001E79DB">
        <w:rPr>
          <w:color w:val="201F1E"/>
        </w:rPr>
        <w:t>considered</w:t>
      </w:r>
      <w:r w:rsidRPr="12213AA6">
        <w:rPr>
          <w:color w:val="201F1E"/>
        </w:rPr>
        <w:t xml:space="preserve"> endangered under the Act. </w:t>
      </w:r>
    </w:p>
    <w:p w:rsidRPr="005503B3" w:rsidR="003376FE" w:rsidP="003B5685" w:rsidRDefault="00EC6368" w14:paraId="52B06E63" w14:textId="4464FA71">
      <w:pPr>
        <w:spacing w:after="0" w:line="480" w:lineRule="auto"/>
        <w:contextualSpacing/>
        <w:rPr>
          <w:i/>
          <w:iCs/>
        </w:rPr>
      </w:pPr>
      <w:r w:rsidRPr="005503B3">
        <w:rPr>
          <w:b/>
          <w:bCs/>
          <w:i/>
          <w:iCs/>
        </w:rPr>
        <w:t>Is the Proposed Experimental Population Essential or Nonessential?</w:t>
      </w:r>
    </w:p>
    <w:p w:rsidR="00274D08" w:rsidP="008C4F67" w:rsidRDefault="00742498" w14:paraId="197FC48C" w14:textId="65D6BB97">
      <w:pPr>
        <w:spacing w:after="0" w:line="480" w:lineRule="auto"/>
        <w:ind w:firstLine="720"/>
        <w:contextualSpacing/>
      </w:pPr>
      <w:r>
        <w:t xml:space="preserve">When we establish experimental populations under section 10(j) of the Act, we must determine whether </w:t>
      </w:r>
      <w:r w:rsidR="4D9DD873">
        <w:t xml:space="preserve">or not </w:t>
      </w:r>
      <w:r>
        <w:t>that population is essential to the continued existence of the species</w:t>
      </w:r>
      <w:r w:rsidR="00124BE5">
        <w:t>.</w:t>
      </w:r>
      <w:r w:rsidR="007A01E3">
        <w:t xml:space="preserve"> </w:t>
      </w:r>
      <w:r>
        <w:t xml:space="preserve">This determination is based solely on the best scientific and commercial data available. Our regulations (50 CFR 17.80(b)) state that an experimental population is considered essential if its loss would be likely to appreciably reduce the likelihood of survival of that species in the wild. We are proposing to designate the population of </w:t>
      </w:r>
      <w:r w:rsidR="002E548B">
        <w:t>gray wolves in Colorado</w:t>
      </w:r>
      <w:r>
        <w:t xml:space="preserve"> as nonessential for the following reason</w:t>
      </w:r>
      <w:r w:rsidR="0051167E">
        <w:t>.</w:t>
      </w:r>
    </w:p>
    <w:p w:rsidRPr="00972AA6" w:rsidR="00972AA6" w:rsidP="0018482B" w:rsidRDefault="6F89E334" w14:paraId="38B3A6CE" w14:textId="29D283D2">
      <w:pPr>
        <w:spacing w:after="0" w:line="480" w:lineRule="auto"/>
        <w:ind w:firstLine="720"/>
        <w:rPr>
          <w:rFonts w:eastAsia="Times New Roman" w:cs="Times New Roman"/>
          <w:szCs w:val="24"/>
        </w:rPr>
      </w:pPr>
      <w:r>
        <w:lastRenderedPageBreak/>
        <w:t xml:space="preserve">Populations </w:t>
      </w:r>
      <w:r w:rsidR="007A01E3">
        <w:t xml:space="preserve">of gray wolves </w:t>
      </w:r>
      <w:r>
        <w:t>within the 44-</w:t>
      </w:r>
      <w:r w:rsidR="00923506">
        <w:t>S</w:t>
      </w:r>
      <w:r>
        <w:t>tate listed entity include the Great</w:t>
      </w:r>
      <w:r w:rsidR="00972AA6">
        <w:t xml:space="preserve"> </w:t>
      </w:r>
    </w:p>
    <w:p w:rsidRPr="00972AA6" w:rsidR="6A797208" w:rsidP="00972AA6" w:rsidRDefault="6F89E334" w14:paraId="3C9EA0E1" w14:textId="071EC4CD">
      <w:pPr>
        <w:spacing w:after="0" w:line="480" w:lineRule="auto"/>
        <w:rPr>
          <w:rFonts w:eastAsia="Times New Roman" w:cs="Times New Roman"/>
        </w:rPr>
      </w:pPr>
      <w:r>
        <w:t xml:space="preserve">Lakes metapopulation and growing populations in </w:t>
      </w:r>
      <w:r w:rsidR="007A01E3">
        <w:t>California, Oregon, and Washington</w:t>
      </w:r>
      <w:r>
        <w:t>. Multiple</w:t>
      </w:r>
      <w:bookmarkStart w:name="_Hlk113374891" w:id="9"/>
      <w:r w:rsidR="00F1113D">
        <w:t xml:space="preserve"> large, </w:t>
      </w:r>
      <w:proofErr w:type="gramStart"/>
      <w:r w:rsidR="00F1113D">
        <w:t>growing</w:t>
      </w:r>
      <w:proofErr w:type="gramEnd"/>
      <w:r w:rsidR="00F1113D">
        <w:t xml:space="preserve"> or stable metapopulations of gray</w:t>
      </w:r>
      <w:r w:rsidR="007C1346">
        <w:t xml:space="preserve"> </w:t>
      </w:r>
      <w:r w:rsidR="00F1113D">
        <w:t>wolves inhabit</w:t>
      </w:r>
      <w:r w:rsidR="5D5E844C">
        <w:t>ing</w:t>
      </w:r>
      <w:r w:rsidR="00F1113D">
        <w:t xml:space="preserve"> </w:t>
      </w:r>
      <w:r w:rsidR="00615170">
        <w:t xml:space="preserve">separate and ecologically diverse areas </w:t>
      </w:r>
      <w:r w:rsidR="40502BE8">
        <w:t>ensure that the survival of the listed species does not rely on any single population. Therefore</w:t>
      </w:r>
      <w:r w:rsidR="788E7AB5">
        <w:t>, the loss of the C</w:t>
      </w:r>
      <w:r w:rsidR="007A01E3">
        <w:t>olorado</w:t>
      </w:r>
      <w:r w:rsidR="788E7AB5">
        <w:t xml:space="preserve"> NEP would not be likely to appreciably reduce the likelihood of survival of th</w:t>
      </w:r>
      <w:r w:rsidR="007A01E3">
        <w:t>e</w:t>
      </w:r>
      <w:r w:rsidR="788E7AB5">
        <w:t xml:space="preserve"> species in the wild</w:t>
      </w:r>
      <w:r w:rsidR="00076326">
        <w:t>,</w:t>
      </w:r>
      <w:r w:rsidR="34FA2C0E">
        <w:t xml:space="preserve"> and </w:t>
      </w:r>
      <w:r w:rsidR="599468A8">
        <w:t xml:space="preserve">we find that the Colorado NEP </w:t>
      </w:r>
      <w:r w:rsidR="34FA2C0E">
        <w:t>is not essential to the continued existence of the species</w:t>
      </w:r>
      <w:r w:rsidR="099B3EDB">
        <w:t>.</w:t>
      </w:r>
    </w:p>
    <w:p w:rsidRPr="005503B3" w:rsidR="66A5360A" w:rsidP="001A5288" w:rsidRDefault="66A5360A" w14:paraId="5950F3F4" w14:textId="2C1F194A">
      <w:pPr>
        <w:spacing w:after="0" w:line="480" w:lineRule="auto"/>
        <w:rPr>
          <w:rFonts w:eastAsia="Times New Roman" w:cs="Times New Roman"/>
          <w:b/>
          <w:bCs/>
          <w:i/>
          <w:iCs/>
          <w:szCs w:val="24"/>
        </w:rPr>
      </w:pPr>
      <w:bookmarkStart w:name="_Hlk115286970" w:id="10"/>
      <w:bookmarkEnd w:id="9"/>
      <w:r w:rsidRPr="005503B3">
        <w:rPr>
          <w:rFonts w:eastAsia="Times New Roman" w:cs="Times New Roman"/>
          <w:b/>
          <w:bCs/>
          <w:i/>
          <w:iCs/>
          <w:szCs w:val="24"/>
        </w:rPr>
        <w:t>Management Restrictions, Protective Measures, and Other Special Management</w:t>
      </w:r>
    </w:p>
    <w:bookmarkEnd w:id="10"/>
    <w:p w:rsidR="009E037B" w:rsidP="008C4F67" w:rsidRDefault="00002FE6" w14:paraId="5E0F996A" w14:textId="709EE0C3">
      <w:pPr>
        <w:spacing w:after="0" w:line="480" w:lineRule="auto"/>
        <w:ind w:firstLine="720"/>
        <w:contextualSpacing/>
        <w:rPr>
          <w:color w:val="201F1E"/>
        </w:rPr>
      </w:pPr>
      <w:r w:rsidRPr="00002FE6">
        <w:rPr>
          <w:color w:val="201F1E"/>
        </w:rPr>
        <w:t xml:space="preserve">We have included management measures to address potential conflicts between wolves and humans, </w:t>
      </w:r>
      <w:r>
        <w:rPr>
          <w:color w:val="201F1E"/>
        </w:rPr>
        <w:t>domestic animals</w:t>
      </w:r>
      <w:r w:rsidRPr="00002FE6">
        <w:rPr>
          <w:color w:val="201F1E"/>
        </w:rPr>
        <w:t xml:space="preserve">, and wild ungulates. </w:t>
      </w:r>
      <w:r w:rsidR="00FC1BD5">
        <w:rPr>
          <w:color w:val="201F1E"/>
        </w:rPr>
        <w:t xml:space="preserve">Management of the nonessential experimental population would allow reintroduced wolves to be </w:t>
      </w:r>
      <w:r w:rsidR="001E79DB">
        <w:rPr>
          <w:color w:val="201F1E"/>
        </w:rPr>
        <w:t xml:space="preserve">hazed, </w:t>
      </w:r>
      <w:r w:rsidR="00FC1BD5">
        <w:rPr>
          <w:color w:val="201F1E"/>
        </w:rPr>
        <w:t>kill</w:t>
      </w:r>
      <w:r w:rsidR="001E79DB">
        <w:rPr>
          <w:color w:val="201F1E"/>
        </w:rPr>
        <w:t>ed,</w:t>
      </w:r>
      <w:r w:rsidR="00FC1BD5">
        <w:rPr>
          <w:color w:val="201F1E"/>
        </w:rPr>
        <w:t xml:space="preserve"> or </w:t>
      </w:r>
      <w:r w:rsidR="001E79DB">
        <w:rPr>
          <w:color w:val="201F1E"/>
        </w:rPr>
        <w:t>relocated</w:t>
      </w:r>
      <w:r w:rsidR="00FC1BD5">
        <w:rPr>
          <w:color w:val="201F1E"/>
        </w:rPr>
        <w:t xml:space="preserve"> by </w:t>
      </w:r>
      <w:r w:rsidR="007305A9">
        <w:rPr>
          <w:color w:val="201F1E"/>
        </w:rPr>
        <w:t xml:space="preserve">the Service </w:t>
      </w:r>
      <w:r>
        <w:rPr>
          <w:color w:val="201F1E"/>
        </w:rPr>
        <w:t>or our designated agent(s)</w:t>
      </w:r>
      <w:r w:rsidR="00FC1BD5">
        <w:rPr>
          <w:color w:val="201F1E"/>
        </w:rPr>
        <w:t xml:space="preserve"> for domestic </w:t>
      </w:r>
      <w:r w:rsidR="00250F82">
        <w:rPr>
          <w:color w:val="201F1E"/>
        </w:rPr>
        <w:t>animal</w:t>
      </w:r>
      <w:r w:rsidR="00FC1BD5">
        <w:rPr>
          <w:color w:val="201F1E"/>
        </w:rPr>
        <w:t xml:space="preserve"> depredations and excessive predation on big game populations. Under special conditions, </w:t>
      </w:r>
      <w:r w:rsidR="008B115F">
        <w:rPr>
          <w:color w:val="201F1E"/>
        </w:rPr>
        <w:t>t</w:t>
      </w:r>
      <w:r w:rsidR="00FC1BD5">
        <w:rPr>
          <w:color w:val="201F1E"/>
        </w:rPr>
        <w:t>he public could harass or kill wolves attacking livestock (</w:t>
      </w:r>
      <w:r>
        <w:rPr>
          <w:color w:val="201F1E"/>
        </w:rPr>
        <w:t>defined below</w:t>
      </w:r>
      <w:r w:rsidR="00FC1BD5">
        <w:rPr>
          <w:color w:val="201F1E"/>
        </w:rPr>
        <w:t xml:space="preserve">).  </w:t>
      </w:r>
    </w:p>
    <w:p w:rsidRPr="00250F82" w:rsidR="00154FF3" w:rsidP="00250F82" w:rsidRDefault="00266528" w14:paraId="05549420" w14:textId="6E6D5BF3">
      <w:pPr>
        <w:spacing w:after="0" w:line="480" w:lineRule="auto"/>
        <w:ind w:firstLine="720"/>
        <w:contextualSpacing/>
        <w:rPr>
          <w:color w:val="201F1E"/>
        </w:rPr>
      </w:pPr>
      <w:r w:rsidRPr="12213AA6">
        <w:rPr>
          <w:color w:val="201F1E"/>
        </w:rPr>
        <w:t>As the lead agency for re</w:t>
      </w:r>
      <w:r w:rsidRPr="12213AA6" w:rsidR="00187DA0">
        <w:rPr>
          <w:color w:val="201F1E"/>
        </w:rPr>
        <w:t>introduction</w:t>
      </w:r>
      <w:r w:rsidRPr="12213AA6">
        <w:rPr>
          <w:color w:val="201F1E"/>
        </w:rPr>
        <w:t xml:space="preserve"> efforts</w:t>
      </w:r>
      <w:r w:rsidRPr="12213AA6" w:rsidR="00134071">
        <w:rPr>
          <w:color w:val="201F1E"/>
        </w:rPr>
        <w:t xml:space="preserve"> for gray wolves</w:t>
      </w:r>
      <w:r w:rsidRPr="12213AA6">
        <w:rPr>
          <w:color w:val="201F1E"/>
        </w:rPr>
        <w:t xml:space="preserve"> in Colorado, CPW will coordinate with the </w:t>
      </w:r>
      <w:r w:rsidR="00250F82">
        <w:rPr>
          <w:color w:val="201F1E"/>
        </w:rPr>
        <w:t>Service</w:t>
      </w:r>
      <w:r w:rsidRPr="12213AA6">
        <w:rPr>
          <w:color w:val="201F1E"/>
        </w:rPr>
        <w:t xml:space="preserve"> on releases, monitoring, and other tasks as needed to ensure successful </w:t>
      </w:r>
      <w:r w:rsidRPr="12213AA6" w:rsidR="00AD78FA">
        <w:rPr>
          <w:color w:val="201F1E"/>
        </w:rPr>
        <w:t>re</w:t>
      </w:r>
      <w:r w:rsidRPr="12213AA6">
        <w:rPr>
          <w:color w:val="201F1E"/>
        </w:rPr>
        <w:t>introduction of the species to the State</w:t>
      </w:r>
      <w:r w:rsidRPr="12213AA6" w:rsidR="001336F1">
        <w:rPr>
          <w:color w:val="201F1E"/>
        </w:rPr>
        <w:t>. D</w:t>
      </w:r>
      <w:r w:rsidRPr="12213AA6" w:rsidR="00021601">
        <w:rPr>
          <w:color w:val="201F1E"/>
        </w:rPr>
        <w:t xml:space="preserve">efinitions </w:t>
      </w:r>
      <w:r w:rsidRPr="12213AA6" w:rsidR="004664B1">
        <w:rPr>
          <w:color w:val="201F1E"/>
        </w:rPr>
        <w:t xml:space="preserve">pertaining to </w:t>
      </w:r>
      <w:r w:rsidRPr="12213AA6" w:rsidR="001336F1">
        <w:rPr>
          <w:color w:val="201F1E"/>
        </w:rPr>
        <w:t xml:space="preserve">special management provisions </w:t>
      </w:r>
      <w:r w:rsidRPr="12213AA6" w:rsidR="00C17802">
        <w:rPr>
          <w:color w:val="201F1E"/>
        </w:rPr>
        <w:t>that may be implemented by the Service and</w:t>
      </w:r>
      <w:r w:rsidRPr="12213AA6" w:rsidR="009F05DD">
        <w:rPr>
          <w:color w:val="201F1E"/>
        </w:rPr>
        <w:t xml:space="preserve"> CPW </w:t>
      </w:r>
      <w:r w:rsidRPr="12213AA6" w:rsidR="001336F1">
        <w:rPr>
          <w:color w:val="201F1E"/>
        </w:rPr>
        <w:t xml:space="preserve">are listed </w:t>
      </w:r>
      <w:r w:rsidRPr="12213AA6" w:rsidR="00AC791D">
        <w:rPr>
          <w:color w:val="201F1E"/>
        </w:rPr>
        <w:t>below</w:t>
      </w:r>
      <w:r w:rsidRPr="12213AA6" w:rsidR="00074556">
        <w:rPr>
          <w:color w:val="201F1E"/>
        </w:rPr>
        <w:t>:</w:t>
      </w:r>
      <w:r w:rsidRPr="12213AA6" w:rsidR="00AC791D">
        <w:rPr>
          <w:color w:val="201F1E"/>
        </w:rPr>
        <w:t xml:space="preserve"> </w:t>
      </w:r>
    </w:p>
    <w:p w:rsidRPr="00B862B8" w:rsidR="00A21028" w:rsidP="00F34E8B" w:rsidRDefault="00154FF3" w14:paraId="04BB02F3" w14:textId="521FE893">
      <w:pPr>
        <w:spacing w:after="0" w:line="480" w:lineRule="auto"/>
        <w:ind w:firstLine="720"/>
      </w:pPr>
      <w:r w:rsidRPr="7FB9D66E">
        <w:rPr>
          <w:i/>
          <w:iCs/>
        </w:rPr>
        <w:t xml:space="preserve">Designated </w:t>
      </w:r>
      <w:r w:rsidR="00E933D4">
        <w:rPr>
          <w:i/>
          <w:iCs/>
        </w:rPr>
        <w:t>a</w:t>
      </w:r>
      <w:r w:rsidRPr="7FB9D66E">
        <w:rPr>
          <w:i/>
          <w:iCs/>
        </w:rPr>
        <w:t>gent</w:t>
      </w:r>
      <w:r>
        <w:t>—</w:t>
      </w:r>
      <w:r w:rsidRPr="003D115A" w:rsidR="003D115A">
        <w:t>Federal, State, or Tribal agencies authorized or directed by the Service may conduct gray wolf management consistent with this rule.</w:t>
      </w:r>
      <w:r w:rsidR="003D115A">
        <w:t xml:space="preserve"> </w:t>
      </w:r>
    </w:p>
    <w:p w:rsidRPr="00F34E8B" w:rsidR="00F34E8B" w:rsidP="00F34E8B" w:rsidRDefault="00F34E8B" w14:paraId="33D3E6A1" w14:textId="2BC0B672">
      <w:pPr>
        <w:spacing w:after="0" w:line="480" w:lineRule="auto"/>
        <w:ind w:firstLine="720"/>
      </w:pPr>
      <w:r w:rsidRPr="00B862B8">
        <w:t xml:space="preserve">The State of Colorado and Tribes within the State with wolf management plans also may become designated agents by submitting a </w:t>
      </w:r>
      <w:r w:rsidR="006862CB">
        <w:t>request</w:t>
      </w:r>
      <w:r w:rsidRPr="00B862B8" w:rsidR="006862CB">
        <w:t xml:space="preserve"> </w:t>
      </w:r>
      <w:r w:rsidRPr="00B862B8">
        <w:t xml:space="preserve">to the Service to establish an </w:t>
      </w:r>
      <w:r w:rsidRPr="00B862B8">
        <w:lastRenderedPageBreak/>
        <w:t xml:space="preserve">MOA under this </w:t>
      </w:r>
      <w:r w:rsidRPr="00B862B8" w:rsidR="006E46E9">
        <w:t xml:space="preserve">proposed </w:t>
      </w:r>
      <w:r w:rsidRPr="00B862B8">
        <w:t>rule</w:t>
      </w:r>
      <w:r w:rsidRPr="00B862B8" w:rsidR="00C23E92">
        <w:t>.</w:t>
      </w:r>
      <w:r w:rsidR="00C23E92">
        <w:t xml:space="preserve"> </w:t>
      </w:r>
      <w:r>
        <w:t xml:space="preserve">Once accepted by the Service, the MOA may allow the State of Colorado or Tribes within the State to assume lead authority for wolf conservation and management within their respective jurisdictions and to implement the portions of their State or Tribal wolf management plans that are consistent with this </w:t>
      </w:r>
      <w:r w:rsidR="00A21028">
        <w:t xml:space="preserve">proposed </w:t>
      </w:r>
      <w:r>
        <w:t xml:space="preserve">rule. The Service oversight (aside from Service law enforcement investigations) under an MOA is limited to monitoring compliance with this </w:t>
      </w:r>
      <w:r w:rsidR="00AE549A">
        <w:t xml:space="preserve">proposed </w:t>
      </w:r>
      <w:r>
        <w:t xml:space="preserve">rule, issuing written authorizations for wolf take on reservations without wolf management plans, and an annual review of the State or Tribal program to ensure consistency with this </w:t>
      </w:r>
      <w:r w:rsidR="00A21028">
        <w:t xml:space="preserve">proposed </w:t>
      </w:r>
      <w:r>
        <w:t xml:space="preserve">rule. Under either a cooperative agreement or an MOA, no management outside the provisions of this </w:t>
      </w:r>
      <w:r w:rsidR="00B83154">
        <w:t xml:space="preserve">proposed </w:t>
      </w:r>
      <w:r>
        <w:t xml:space="preserve">rule is allowed unless additional public comment is </w:t>
      </w:r>
      <w:proofErr w:type="gramStart"/>
      <w:r>
        <w:t>solicited</w:t>
      </w:r>
      <w:proofErr w:type="gramEnd"/>
      <w:r>
        <w:t xml:space="preserve"> and this rule is modified accordingly.  </w:t>
      </w:r>
    </w:p>
    <w:p w:rsidR="00154FF3" w:rsidP="00154FF3" w:rsidRDefault="00154FF3" w14:paraId="15C6F00F" w14:textId="6A1FD189">
      <w:pPr>
        <w:spacing w:after="0" w:line="480" w:lineRule="auto"/>
        <w:ind w:firstLine="720"/>
      </w:pPr>
      <w:r w:rsidRPr="00CA7416">
        <w:rPr>
          <w:i/>
          <w:iCs/>
        </w:rPr>
        <w:t>Domestic animals</w:t>
      </w:r>
      <w:r w:rsidRPr="00CA7416">
        <w:t>—Animals that have</w:t>
      </w:r>
      <w:r>
        <w:t xml:space="preserve"> </w:t>
      </w:r>
      <w:r w:rsidRPr="00CA7416">
        <w:t>been selectively bred over many</w:t>
      </w:r>
      <w:r>
        <w:t xml:space="preserve"> </w:t>
      </w:r>
      <w:r w:rsidRPr="00CA7416">
        <w:t>generations to enhance specific traits for</w:t>
      </w:r>
      <w:r>
        <w:t xml:space="preserve"> </w:t>
      </w:r>
      <w:r w:rsidRPr="00CA7416">
        <w:t xml:space="preserve">their use by humans, including </w:t>
      </w:r>
      <w:r w:rsidR="00750F6B">
        <w:t xml:space="preserve">for </w:t>
      </w:r>
      <w:r w:rsidRPr="00CA7416">
        <w:t>use as</w:t>
      </w:r>
      <w:r>
        <w:t xml:space="preserve"> </w:t>
      </w:r>
      <w:r w:rsidRPr="00CA7416">
        <w:t>pets. This includes livestock (as defined</w:t>
      </w:r>
      <w:r>
        <w:t xml:space="preserve"> </w:t>
      </w:r>
      <w:r w:rsidRPr="00CA7416">
        <w:t>below) and dogs.</w:t>
      </w:r>
    </w:p>
    <w:p w:rsidRPr="0002187F" w:rsidR="00C014CB" w:rsidP="00C0131B" w:rsidRDefault="00C014CB" w14:paraId="18B42162" w14:textId="5A8BBDA1">
      <w:pPr>
        <w:spacing w:after="0" w:line="480" w:lineRule="auto"/>
        <w:ind w:firstLine="720"/>
        <w:contextualSpacing/>
      </w:pPr>
      <w:r w:rsidRPr="7FB9D66E">
        <w:rPr>
          <w:i/>
          <w:iCs/>
        </w:rPr>
        <w:t xml:space="preserve">Incidental </w:t>
      </w:r>
      <w:r w:rsidR="00AE10D5">
        <w:rPr>
          <w:i/>
          <w:iCs/>
        </w:rPr>
        <w:t>t</w:t>
      </w:r>
      <w:r w:rsidRPr="7FB9D66E">
        <w:rPr>
          <w:i/>
          <w:iCs/>
        </w:rPr>
        <w:t xml:space="preserve">ake: </w:t>
      </w:r>
      <w:r>
        <w:t>Experimental population rules contain specific prohibitions and exceptions regarding the taking of individual animals under the Act.</w:t>
      </w:r>
      <w:r w:rsidR="0033523E">
        <w:t xml:space="preserve"> </w:t>
      </w:r>
      <w:r>
        <w:t>These rules are compatible with most routine human activities in the proposed NEP area (e.g., resource monitoring, invasive species management, and research; see</w:t>
      </w:r>
      <w:r w:rsidRPr="7FB9D66E" w:rsidR="0002187F">
        <w:rPr>
          <w:b/>
          <w:bCs/>
        </w:rPr>
        <w:t xml:space="preserve"> How </w:t>
      </w:r>
      <w:r w:rsidR="00250F82">
        <w:rPr>
          <w:b/>
          <w:bCs/>
        </w:rPr>
        <w:t>Will</w:t>
      </w:r>
      <w:r w:rsidRPr="7FB9D66E" w:rsidR="0002187F">
        <w:rPr>
          <w:b/>
          <w:bCs/>
        </w:rPr>
        <w:t xml:space="preserve"> the NEP Further the Conservation of the Species?</w:t>
      </w:r>
      <w:r w:rsidR="00496CEB">
        <w:t xml:space="preserve"> </w:t>
      </w:r>
      <w:r>
        <w:t>above)</w:t>
      </w:r>
      <w:r w:rsidR="00496CEB">
        <w:t xml:space="preserve">. </w:t>
      </w:r>
      <w:r>
        <w:t xml:space="preserve">Section 3(19) of the Act defines “take” as “to harass, harm, pursue, hunt, shoot, wound, kill, trap, capture, or collect, or to attempt to engage in any such conduct.” “Incidental take” is further defined as take that is incidental to, and not the purpose of, the carrying out of an otherwise lawful activity. </w:t>
      </w:r>
      <w:r w:rsidR="007F51BE">
        <w:t>If we adopt th</w:t>
      </w:r>
      <w:r w:rsidR="009645D1">
        <w:t>is</w:t>
      </w:r>
      <w:r w:rsidR="00AE549A">
        <w:t xml:space="preserve"> section </w:t>
      </w:r>
      <w:r w:rsidR="00250F82">
        <w:t>10</w:t>
      </w:r>
      <w:r w:rsidR="007F51BE">
        <w:t xml:space="preserve">(j) rule as proposed, management of the NEP would allow employees of </w:t>
      </w:r>
      <w:r w:rsidR="007F51BE">
        <w:lastRenderedPageBreak/>
        <w:t xml:space="preserve">the Service and designated agents acting on our behalf to intentionally take gray wolves under certain circumstances. </w:t>
      </w:r>
      <w:r>
        <w:t xml:space="preserve">See </w:t>
      </w:r>
      <w:r w:rsidR="00250F82">
        <w:t>table</w:t>
      </w:r>
      <w:r>
        <w:t xml:space="preserve"> 1 below for additional details on incidental take of gray wolves within the proposed NEP area. </w:t>
      </w:r>
    </w:p>
    <w:p w:rsidR="00154FF3" w:rsidP="00154FF3" w:rsidRDefault="00154FF3" w14:paraId="0BF439EE" w14:textId="7BB7CB6B">
      <w:pPr>
        <w:spacing w:after="0" w:line="480" w:lineRule="auto"/>
        <w:ind w:firstLine="720"/>
      </w:pPr>
      <w:r w:rsidRPr="0013079F">
        <w:rPr>
          <w:i/>
          <w:iCs/>
        </w:rPr>
        <w:t>Intentional harassment</w:t>
      </w:r>
      <w:r w:rsidRPr="0013079F">
        <w:t>—The</w:t>
      </w:r>
      <w:r>
        <w:t xml:space="preserve"> </w:t>
      </w:r>
      <w:r w:rsidRPr="0013079F">
        <w:t xml:space="preserve">deliberate </w:t>
      </w:r>
      <w:r w:rsidR="007F5D3A">
        <w:t>and pre-planned</w:t>
      </w:r>
      <w:r w:rsidRPr="0013079F">
        <w:t xml:space="preserve"> harassment</w:t>
      </w:r>
      <w:r>
        <w:t xml:space="preserve"> </w:t>
      </w:r>
      <w:r w:rsidRPr="0013079F">
        <w:t>of wolves, including by less-than-lethal</w:t>
      </w:r>
      <w:r>
        <w:t xml:space="preserve"> </w:t>
      </w:r>
      <w:r w:rsidRPr="0013079F">
        <w:t>munitions that</w:t>
      </w:r>
      <w:r>
        <w:t xml:space="preserve"> </w:t>
      </w:r>
      <w:r w:rsidRPr="0013079F">
        <w:t>are designed to cause physical</w:t>
      </w:r>
      <w:r>
        <w:t xml:space="preserve"> </w:t>
      </w:r>
      <w:r w:rsidRPr="0013079F">
        <w:t>discomfort and temporary physical</w:t>
      </w:r>
      <w:r>
        <w:t xml:space="preserve"> </w:t>
      </w:r>
      <w:r w:rsidRPr="0013079F">
        <w:t xml:space="preserve">injury but not death. </w:t>
      </w:r>
    </w:p>
    <w:p w:rsidR="00C97218" w:rsidP="00C97218" w:rsidRDefault="00C97218" w14:paraId="7D0DC1CD" w14:textId="4BCE00C1">
      <w:pPr>
        <w:spacing w:after="0" w:line="480" w:lineRule="auto"/>
        <w:ind w:firstLine="720"/>
      </w:pPr>
      <w:r w:rsidRPr="05F47DB4">
        <w:rPr>
          <w:i/>
          <w:iCs/>
        </w:rPr>
        <w:t xml:space="preserve">Interagency </w:t>
      </w:r>
      <w:r w:rsidR="00250F82">
        <w:rPr>
          <w:i/>
          <w:iCs/>
        </w:rPr>
        <w:t>consultation</w:t>
      </w:r>
      <w:r w:rsidRPr="0013079F" w:rsidR="00052E5F">
        <w:t>—</w:t>
      </w:r>
      <w:r>
        <w:t>For purposes of section 7(a)(2) of the Act, section 10(j) of the Act and our regulations (</w:t>
      </w:r>
      <w:r w:rsidR="00430597">
        <w:t xml:space="preserve">at </w:t>
      </w:r>
      <w:r>
        <w:t xml:space="preserve">50 CFR 17.83) provide that nonessential experimental populations are treated as species proposed for listing under the Act except on National Park Service and National Wildlife Refuge System lands, where they are treated as threatened species for the purposes of section 7(a)(2) of the Act. We intend to address our section 7(a)(2) consultation obligations for gray wolves within units of the National Wildlife Refuge system in Colorado through a programmatic intra-Service consultation prior to finalizing this </w:t>
      </w:r>
      <w:r w:rsidR="00AE549A">
        <w:t xml:space="preserve">proposed </w:t>
      </w:r>
      <w:r>
        <w:t xml:space="preserve">rule and will coordinate with the National Park Service to address </w:t>
      </w:r>
      <w:r w:rsidR="00A659DB">
        <w:t xml:space="preserve">section </w:t>
      </w:r>
      <w:r>
        <w:t xml:space="preserve">7(a)(2) obligations on any </w:t>
      </w:r>
      <w:r w:rsidR="005D3EDA">
        <w:t xml:space="preserve">National Park Service </w:t>
      </w:r>
      <w:r>
        <w:t xml:space="preserve">units in Colorado. </w:t>
      </w:r>
    </w:p>
    <w:p w:rsidRPr="0013079F" w:rsidR="00154FF3" w:rsidP="00154FF3" w:rsidRDefault="00154FF3" w14:paraId="335F2811" w14:textId="77777777">
      <w:pPr>
        <w:spacing w:after="0" w:line="480" w:lineRule="auto"/>
        <w:ind w:firstLine="720"/>
      </w:pPr>
      <w:r w:rsidRPr="0013079F">
        <w:rPr>
          <w:i/>
          <w:iCs/>
        </w:rPr>
        <w:t>In the act of attacking</w:t>
      </w:r>
      <w:r w:rsidRPr="0013079F">
        <w:t>—The actual</w:t>
      </w:r>
      <w:r>
        <w:t xml:space="preserve"> </w:t>
      </w:r>
      <w:r w:rsidRPr="0013079F">
        <w:t>biting, wounding, grasping, or killing of</w:t>
      </w:r>
      <w:r>
        <w:t xml:space="preserve"> </w:t>
      </w:r>
      <w:r w:rsidRPr="0013079F">
        <w:t>livestock or dogs, or chasing, molesting,</w:t>
      </w:r>
      <w:r>
        <w:t xml:space="preserve"> </w:t>
      </w:r>
      <w:r w:rsidRPr="0013079F">
        <w:t>or harassing by wolves that would</w:t>
      </w:r>
      <w:r>
        <w:t xml:space="preserve"> </w:t>
      </w:r>
      <w:r w:rsidRPr="0013079F">
        <w:t>indicate to a reasonable person that</w:t>
      </w:r>
      <w:r>
        <w:t xml:space="preserve"> </w:t>
      </w:r>
      <w:r w:rsidRPr="0013079F">
        <w:t>such biting, wounding, grasping, or</w:t>
      </w:r>
      <w:r>
        <w:t xml:space="preserve"> </w:t>
      </w:r>
      <w:r w:rsidRPr="0013079F">
        <w:t>killing of livestock or dogs is likely to</w:t>
      </w:r>
      <w:r>
        <w:t xml:space="preserve"> </w:t>
      </w:r>
      <w:r w:rsidRPr="0013079F">
        <w:t>occur at any moment.</w:t>
      </w:r>
    </w:p>
    <w:p w:rsidRPr="0013079F" w:rsidR="00154FF3" w:rsidP="00154FF3" w:rsidRDefault="00154FF3" w14:paraId="6490EE63" w14:textId="209A52EF">
      <w:pPr>
        <w:spacing w:after="0" w:line="480" w:lineRule="auto"/>
        <w:ind w:firstLine="720"/>
      </w:pPr>
      <w:r w:rsidRPr="0013079F">
        <w:rPr>
          <w:i/>
          <w:iCs/>
        </w:rPr>
        <w:t>Landowner</w:t>
      </w:r>
      <w:r w:rsidRPr="0013079F">
        <w:t>—An owner</w:t>
      </w:r>
      <w:r>
        <w:t xml:space="preserve"> or lessee</w:t>
      </w:r>
      <w:r w:rsidRPr="0013079F">
        <w:t xml:space="preserve"> of private</w:t>
      </w:r>
      <w:r>
        <w:t xml:space="preserve"> </w:t>
      </w:r>
      <w:r w:rsidRPr="0013079F">
        <w:t xml:space="preserve">land, or </w:t>
      </w:r>
      <w:r>
        <w:t>their</w:t>
      </w:r>
      <w:r w:rsidRPr="0013079F">
        <w:t xml:space="preserve"> immediate family</w:t>
      </w:r>
      <w:r>
        <w:t xml:space="preserve"> </w:t>
      </w:r>
      <w:r w:rsidRPr="0013079F">
        <w:t>members, or the owner’s employees</w:t>
      </w:r>
      <w:r w:rsidR="00C665F6">
        <w:t xml:space="preserve">, </w:t>
      </w:r>
      <w:r>
        <w:t>contractors</w:t>
      </w:r>
      <w:r w:rsidR="00C665F6">
        <w:t>, or volunteers</w:t>
      </w:r>
      <w:r>
        <w:t xml:space="preserve"> </w:t>
      </w:r>
      <w:r w:rsidRPr="0013079F">
        <w:t>who are currently employed to actively</w:t>
      </w:r>
      <w:r>
        <w:t xml:space="preserve"> </w:t>
      </w:r>
      <w:r w:rsidRPr="0013079F">
        <w:t>work on that private land. In</w:t>
      </w:r>
      <w:r>
        <w:t xml:space="preserve"> </w:t>
      </w:r>
      <w:r w:rsidRPr="0013079F">
        <w:t>addition,</w:t>
      </w:r>
      <w:r>
        <w:t xml:space="preserve"> </w:t>
      </w:r>
      <w:r w:rsidRPr="0013079F">
        <w:t xml:space="preserve">the </w:t>
      </w:r>
      <w:r w:rsidR="00250F82">
        <w:t>owners</w:t>
      </w:r>
      <w:r w:rsidRPr="0013079F">
        <w:t xml:space="preserve"> (or </w:t>
      </w:r>
      <w:r>
        <w:t>their</w:t>
      </w:r>
      <w:r w:rsidRPr="0013079F">
        <w:t xml:space="preserve"> </w:t>
      </w:r>
      <w:r w:rsidRPr="0013079F">
        <w:lastRenderedPageBreak/>
        <w:t>employees</w:t>
      </w:r>
      <w:r>
        <w:t xml:space="preserve"> or contractors</w:t>
      </w:r>
      <w:r w:rsidRPr="0013079F">
        <w:t>) of</w:t>
      </w:r>
      <w:r>
        <w:t xml:space="preserve"> </w:t>
      </w:r>
      <w:r w:rsidRPr="0013079F">
        <w:t>livestock that are currently and legally</w:t>
      </w:r>
      <w:r>
        <w:t xml:space="preserve"> </w:t>
      </w:r>
      <w:r w:rsidRPr="0013079F">
        <w:t>grazed on that private land and other</w:t>
      </w:r>
      <w:r>
        <w:t xml:space="preserve"> </w:t>
      </w:r>
      <w:r w:rsidRPr="0013079F" w:rsidR="00D872A8">
        <w:t>leaseholders</w:t>
      </w:r>
      <w:r w:rsidRPr="0013079F">
        <w:t xml:space="preserve"> on that private land (such</w:t>
      </w:r>
      <w:r>
        <w:t xml:space="preserve"> </w:t>
      </w:r>
      <w:r w:rsidRPr="0013079F">
        <w:t>as outfitters or guides who lease hunting</w:t>
      </w:r>
      <w:r>
        <w:t xml:space="preserve"> </w:t>
      </w:r>
      <w:r w:rsidRPr="0013079F">
        <w:t>rights from private landowners), are</w:t>
      </w:r>
      <w:r>
        <w:t xml:space="preserve"> </w:t>
      </w:r>
      <w:r w:rsidRPr="0013079F">
        <w:t>considered landowners on that private</w:t>
      </w:r>
      <w:r>
        <w:t xml:space="preserve"> </w:t>
      </w:r>
      <w:r w:rsidRPr="0013079F">
        <w:t>land for the purposes of this regulation.</w:t>
      </w:r>
      <w:r>
        <w:t xml:space="preserve"> </w:t>
      </w:r>
      <w:r w:rsidRPr="0013079F">
        <w:t>Private land, under this</w:t>
      </w:r>
      <w:r w:rsidR="00E17D6C">
        <w:t xml:space="preserve"> proposed rule</w:t>
      </w:r>
      <w:r w:rsidRPr="0013079F">
        <w:t>, also</w:t>
      </w:r>
      <w:r>
        <w:t xml:space="preserve"> </w:t>
      </w:r>
      <w:r w:rsidRPr="0013079F">
        <w:t>includes all non-Federal land and land</w:t>
      </w:r>
      <w:r>
        <w:t xml:space="preserve"> </w:t>
      </w:r>
      <w:r w:rsidRPr="0013079F">
        <w:t>within Tribal reservations. Individuals</w:t>
      </w:r>
      <w:r>
        <w:t xml:space="preserve"> </w:t>
      </w:r>
      <w:r w:rsidRPr="0013079F">
        <w:t xml:space="preserve">legally using Tribal lands in </w:t>
      </w:r>
      <w:r>
        <w:t xml:space="preserve">the </w:t>
      </w:r>
      <w:r w:rsidRPr="0013079F">
        <w:t>State</w:t>
      </w:r>
      <w:r>
        <w:t xml:space="preserve"> of Colorado</w:t>
      </w:r>
      <w:r w:rsidRPr="0013079F">
        <w:t xml:space="preserve"> with</w:t>
      </w:r>
      <w:r>
        <w:t xml:space="preserve"> wolf management </w:t>
      </w:r>
      <w:r w:rsidRPr="0013079F">
        <w:t>plans are considered</w:t>
      </w:r>
      <w:r>
        <w:t xml:space="preserve"> </w:t>
      </w:r>
      <w:r w:rsidRPr="0013079F">
        <w:t xml:space="preserve">landowners for the purposes of this </w:t>
      </w:r>
      <w:r w:rsidR="00E17D6C">
        <w:t xml:space="preserve">proposed </w:t>
      </w:r>
      <w:r w:rsidRPr="0013079F">
        <w:t>rule.</w:t>
      </w:r>
      <w:r>
        <w:t xml:space="preserve"> </w:t>
      </w:r>
    </w:p>
    <w:p w:rsidR="00154FF3" w:rsidP="00154FF3" w:rsidRDefault="00154FF3" w14:paraId="2716407B" w14:textId="2D2D5CDA">
      <w:pPr>
        <w:spacing w:after="0" w:line="480" w:lineRule="auto"/>
        <w:ind w:firstLine="720"/>
      </w:pPr>
      <w:r w:rsidRPr="0013079F">
        <w:rPr>
          <w:i/>
          <w:iCs/>
        </w:rPr>
        <w:t>Livestock</w:t>
      </w:r>
      <w:r w:rsidRPr="0013079F">
        <w:t xml:space="preserve">—Cattle, sheep, </w:t>
      </w:r>
      <w:r>
        <w:t xml:space="preserve">pigs, </w:t>
      </w:r>
      <w:r w:rsidRPr="0013079F">
        <w:t>horses,</w:t>
      </w:r>
      <w:r>
        <w:t xml:space="preserve"> </w:t>
      </w:r>
      <w:r w:rsidRPr="0013079F">
        <w:t>mules, goats, domestic bison, and</w:t>
      </w:r>
      <w:r>
        <w:t xml:space="preserve"> </w:t>
      </w:r>
      <w:r w:rsidRPr="0013079F">
        <w:t>herding and guarding</w:t>
      </w:r>
      <w:r>
        <w:t xml:space="preserve"> </w:t>
      </w:r>
      <w:r w:rsidRPr="0013079F">
        <w:t>animals (</w:t>
      </w:r>
      <w:r>
        <w:t xml:space="preserve">alpacas, </w:t>
      </w:r>
      <w:r w:rsidRPr="0013079F">
        <w:t>llamas,</w:t>
      </w:r>
      <w:r>
        <w:t xml:space="preserve"> </w:t>
      </w:r>
      <w:r w:rsidRPr="0013079F">
        <w:t>donkeys, and certain breeds of dogs</w:t>
      </w:r>
      <w:r>
        <w:t xml:space="preserve"> </w:t>
      </w:r>
      <w:r w:rsidRPr="0013079F">
        <w:t>commonly used for herding or guarding</w:t>
      </w:r>
      <w:r>
        <w:t xml:space="preserve"> </w:t>
      </w:r>
      <w:r w:rsidRPr="0013079F">
        <w:t>livestock). Livestock excludes dogs that</w:t>
      </w:r>
      <w:r>
        <w:t xml:space="preserve"> </w:t>
      </w:r>
      <w:r w:rsidRPr="0013079F">
        <w:t>are not being used for livestock guarding</w:t>
      </w:r>
      <w:r>
        <w:t xml:space="preserve"> </w:t>
      </w:r>
      <w:r w:rsidRPr="0013079F">
        <w:t>or herding.</w:t>
      </w:r>
    </w:p>
    <w:p w:rsidRPr="00126249" w:rsidR="00126249" w:rsidP="48DC7F2A" w:rsidRDefault="00126249" w14:paraId="224E1599" w14:textId="4F3E6A13">
      <w:pPr>
        <w:pStyle w:val="Normal"/>
        <w:spacing w:after="0" w:line="480" w:lineRule="auto"/>
        <w:ind w:firstLine="720"/>
        <w:rPr>
          <w:i w:val="1"/>
          <w:iCs w:val="1"/>
        </w:rPr>
      </w:pPr>
      <w:r w:rsidRPr="48DC7F2A" w:rsidR="1838094E">
        <w:rPr>
          <w:i w:val="1"/>
          <w:iCs w:val="1"/>
        </w:rPr>
        <w:t>Livestock Producer</w:t>
      </w:r>
      <w:r w:rsidR="484AB806">
        <w:rPr/>
        <w:t>—</w:t>
      </w:r>
      <w:r w:rsidR="2C724D64">
        <w:rPr/>
        <w:t>A</w:t>
      </w:r>
      <w:r w:rsidR="1838094E">
        <w:rPr/>
        <w:t xml:space="preserve"> person that is actively engaged in farming</w:t>
      </w:r>
      <w:r w:rsidR="2C724D64">
        <w:rPr/>
        <w:t>/ranching</w:t>
      </w:r>
      <w:r w:rsidR="1838094E">
        <w:rPr/>
        <w:t xml:space="preserve"> and that receives a substantial amount of total income from the production of livestock.</w:t>
      </w:r>
    </w:p>
    <w:p w:rsidRPr="00DA75F3" w:rsidR="00154FF3" w:rsidP="00154FF3" w:rsidRDefault="00154FF3" w14:paraId="1BB47378" w14:textId="77777777">
      <w:pPr>
        <w:spacing w:after="0" w:line="480" w:lineRule="auto"/>
        <w:ind w:firstLine="720"/>
      </w:pPr>
      <w:r w:rsidRPr="00B62085">
        <w:rPr>
          <w:i/>
          <w:iCs/>
        </w:rPr>
        <w:t>Non-injurious</w:t>
      </w:r>
      <w:r w:rsidRPr="00DA75F3">
        <w:t>—Does not cause either</w:t>
      </w:r>
      <w:r>
        <w:t xml:space="preserve"> </w:t>
      </w:r>
      <w:r w:rsidRPr="00DA75F3">
        <w:t>temporary or permanent physical</w:t>
      </w:r>
      <w:r>
        <w:t xml:space="preserve"> </w:t>
      </w:r>
      <w:r w:rsidRPr="00DA75F3">
        <w:t>damage or death.</w:t>
      </w:r>
    </w:p>
    <w:p w:rsidRPr="00DA75F3" w:rsidR="00154FF3" w:rsidP="00154FF3" w:rsidRDefault="00154FF3" w14:paraId="74BE92B0" w14:textId="77777777">
      <w:pPr>
        <w:spacing w:after="0" w:line="480" w:lineRule="auto"/>
        <w:ind w:firstLine="720"/>
      </w:pPr>
      <w:r w:rsidRPr="00DA75F3">
        <w:rPr>
          <w:i/>
          <w:iCs/>
        </w:rPr>
        <w:t>Opportunistic harassment</w:t>
      </w:r>
      <w:r w:rsidRPr="00DA75F3">
        <w:t>—Harassment without the conduct of</w:t>
      </w:r>
      <w:r>
        <w:t xml:space="preserve"> </w:t>
      </w:r>
      <w:r w:rsidRPr="00DA75F3">
        <w:t>prior purposeful actions to attract, track,</w:t>
      </w:r>
      <w:r>
        <w:t xml:space="preserve"> </w:t>
      </w:r>
      <w:r w:rsidRPr="00DA75F3">
        <w:t>wait for, or search out the wolf.</w:t>
      </w:r>
    </w:p>
    <w:p w:rsidR="00154FF3" w:rsidP="00154FF3" w:rsidRDefault="00154FF3" w14:paraId="4E0E70CF" w14:textId="77777777">
      <w:pPr>
        <w:spacing w:after="0" w:line="480" w:lineRule="auto"/>
        <w:ind w:firstLine="720"/>
      </w:pPr>
      <w:r w:rsidRPr="00DA75F3">
        <w:rPr>
          <w:i/>
          <w:iCs/>
        </w:rPr>
        <w:t>Private land</w:t>
      </w:r>
      <w:r w:rsidRPr="00DA75F3">
        <w:t>—All land other than that</w:t>
      </w:r>
      <w:r>
        <w:t xml:space="preserve"> </w:t>
      </w:r>
      <w:r w:rsidRPr="00DA75F3">
        <w:t>under Federal Government ownership</w:t>
      </w:r>
      <w:r>
        <w:t xml:space="preserve"> </w:t>
      </w:r>
      <w:r w:rsidRPr="00DA75F3">
        <w:t xml:space="preserve">and </w:t>
      </w:r>
    </w:p>
    <w:p w:rsidRPr="00DA75F3" w:rsidR="00154FF3" w:rsidP="00154FF3" w:rsidRDefault="00154FF3" w14:paraId="1B0A8D3E" w14:textId="77777777">
      <w:pPr>
        <w:spacing w:after="0" w:line="480" w:lineRule="auto"/>
      </w:pPr>
      <w:r w:rsidRPr="00DA75F3">
        <w:t>administration and including Tribal</w:t>
      </w:r>
      <w:r>
        <w:t xml:space="preserve"> </w:t>
      </w:r>
      <w:r w:rsidRPr="00DA75F3">
        <w:t>reservations.</w:t>
      </w:r>
    </w:p>
    <w:p w:rsidR="00154FF3" w:rsidP="00154FF3" w:rsidRDefault="00154FF3" w14:paraId="7ED94768" w14:textId="2923BE1E">
      <w:pPr>
        <w:spacing w:after="0" w:line="480" w:lineRule="auto"/>
        <w:ind w:firstLine="720"/>
      </w:pPr>
      <w:r w:rsidRPr="00DA75F3">
        <w:rPr>
          <w:i/>
          <w:iCs/>
        </w:rPr>
        <w:t>Problem wolves</w:t>
      </w:r>
      <w:r w:rsidRPr="00DA75F3">
        <w:t>—Wolves that we or our designated</w:t>
      </w:r>
      <w:r>
        <w:t xml:space="preserve"> </w:t>
      </w:r>
      <w:r w:rsidR="00250F82">
        <w:t xml:space="preserve">agents </w:t>
      </w:r>
      <w:r w:rsidRPr="00DA75F3">
        <w:t>confirm to have attacked any</w:t>
      </w:r>
      <w:r>
        <w:t xml:space="preserve"> </w:t>
      </w:r>
      <w:r w:rsidRPr="00DA75F3">
        <w:t>other domestic animals twice within a calendar year are</w:t>
      </w:r>
      <w:r>
        <w:t xml:space="preserve"> </w:t>
      </w:r>
      <w:r w:rsidRPr="00DA75F3">
        <w:t>considered problem wolves for purposes</w:t>
      </w:r>
      <w:r>
        <w:t xml:space="preserve"> </w:t>
      </w:r>
      <w:r w:rsidRPr="00DA75F3">
        <w:t>of agency wolf control actions.</w:t>
      </w:r>
    </w:p>
    <w:p w:rsidRPr="00FD2D95" w:rsidR="00154FF3" w:rsidP="00154FF3" w:rsidRDefault="00154FF3" w14:paraId="70955059" w14:textId="58F40BBF">
      <w:pPr>
        <w:spacing w:after="0" w:line="480" w:lineRule="auto"/>
        <w:ind w:firstLine="720"/>
      </w:pPr>
      <w:r w:rsidRPr="7FB9D66E">
        <w:rPr>
          <w:i/>
          <w:iCs/>
        </w:rPr>
        <w:lastRenderedPageBreak/>
        <w:t>Public land</w:t>
      </w:r>
      <w:r>
        <w:t xml:space="preserve">—Federal land such as that administered by the National Park Service, </w:t>
      </w:r>
      <w:r w:rsidR="00AC776D">
        <w:t>U.S. Fish and Wildlife Service</w:t>
      </w:r>
      <w:r>
        <w:t>, Bureau of Land Management, USDA Forest Service, Bureau of Reclamation, Department of Defense, or other agencies with the Federal Government.</w:t>
      </w:r>
    </w:p>
    <w:p w:rsidR="00154FF3" w:rsidP="00154FF3" w:rsidRDefault="00154FF3" w14:paraId="2B385201" w14:textId="6EFD9A5E">
      <w:pPr>
        <w:spacing w:after="0" w:line="480" w:lineRule="auto"/>
        <w:ind w:firstLine="720"/>
      </w:pPr>
      <w:r w:rsidRPr="00FD2D95">
        <w:rPr>
          <w:i/>
          <w:iCs/>
        </w:rPr>
        <w:t>Public land permittee</w:t>
      </w:r>
      <w:r w:rsidRPr="00FD2D95">
        <w:t>—A person or</w:t>
      </w:r>
      <w:r>
        <w:t xml:space="preserve"> </w:t>
      </w:r>
      <w:r w:rsidRPr="00FD2D95">
        <w:t>that person’s employee who has an</w:t>
      </w:r>
      <w:r>
        <w:t xml:space="preserve"> </w:t>
      </w:r>
      <w:r w:rsidRPr="00FD2D95">
        <w:t>active, valid Federal land-use permit to</w:t>
      </w:r>
      <w:r>
        <w:t xml:space="preserve"> </w:t>
      </w:r>
      <w:r w:rsidRPr="00FD2D95">
        <w:t>use specific Federal lands to graze</w:t>
      </w:r>
      <w:r>
        <w:t xml:space="preserve"> </w:t>
      </w:r>
      <w:r w:rsidRPr="00FD2D95">
        <w:t xml:space="preserve">livestock or operate </w:t>
      </w:r>
      <w:r w:rsidR="006A25EF">
        <w:t xml:space="preserve">as </w:t>
      </w:r>
      <w:r w:rsidRPr="00FD2D95">
        <w:t>an outfitter or</w:t>
      </w:r>
      <w:r>
        <w:t xml:space="preserve"> </w:t>
      </w:r>
      <w:r w:rsidRPr="00FD2D95">
        <w:t>guiding business that uses livestock.</w:t>
      </w:r>
      <w:r>
        <w:t xml:space="preserve"> </w:t>
      </w:r>
      <w:r w:rsidRPr="00FD2D95">
        <w:t>This definition does not include private</w:t>
      </w:r>
      <w:r>
        <w:t xml:space="preserve"> </w:t>
      </w:r>
      <w:r w:rsidRPr="00FD2D95">
        <w:t>individuals or organizations who have</w:t>
      </w:r>
      <w:r>
        <w:t xml:space="preserve"> </w:t>
      </w:r>
      <w:r w:rsidRPr="00FD2D95">
        <w:t>Federal permits for other activities on</w:t>
      </w:r>
      <w:r>
        <w:t xml:space="preserve"> </w:t>
      </w:r>
      <w:r w:rsidRPr="00FD2D95">
        <w:t>public land such as collecting firewood,</w:t>
      </w:r>
      <w:r>
        <w:t xml:space="preserve"> </w:t>
      </w:r>
      <w:r w:rsidRPr="00FD2D95">
        <w:t>mushrooms, antlers, Christmas trees, or</w:t>
      </w:r>
      <w:r>
        <w:t xml:space="preserve"> </w:t>
      </w:r>
      <w:r w:rsidRPr="00FD2D95">
        <w:t>logging, mining, oil or gas development,</w:t>
      </w:r>
      <w:r>
        <w:t xml:space="preserve"> </w:t>
      </w:r>
      <w:r w:rsidRPr="00FD2D95">
        <w:t>or other uses that do not require</w:t>
      </w:r>
      <w:r>
        <w:t xml:space="preserve"> </w:t>
      </w:r>
      <w:r w:rsidRPr="00FD2D95">
        <w:t>livestock</w:t>
      </w:r>
      <w:r w:rsidR="000F1EE5">
        <w:t xml:space="preserve">. </w:t>
      </w:r>
      <w:r w:rsidRPr="00FD2D95">
        <w:t>In recognition of the special</w:t>
      </w:r>
      <w:r>
        <w:t xml:space="preserve"> </w:t>
      </w:r>
      <w:r w:rsidRPr="00FD2D95">
        <w:t>and unique authorities of Tribes and</w:t>
      </w:r>
      <w:r>
        <w:t xml:space="preserve"> </w:t>
      </w:r>
      <w:r w:rsidRPr="00FD2D95">
        <w:t>their relationship with the U.S.</w:t>
      </w:r>
      <w:r>
        <w:t xml:space="preserve"> </w:t>
      </w:r>
      <w:r w:rsidRPr="00FD2D95">
        <w:t>Government, for the purposes of this</w:t>
      </w:r>
      <w:r>
        <w:t xml:space="preserve"> </w:t>
      </w:r>
      <w:r w:rsidR="00430597">
        <w:t>proposed</w:t>
      </w:r>
      <w:r>
        <w:t xml:space="preserve"> </w:t>
      </w:r>
      <w:r w:rsidRPr="00FD2D95">
        <w:t>rule, the definition includes Tribal</w:t>
      </w:r>
      <w:r>
        <w:t xml:space="preserve"> </w:t>
      </w:r>
      <w:r w:rsidRPr="00FD2D95">
        <w:t>members who legally graze their</w:t>
      </w:r>
      <w:r>
        <w:t xml:space="preserve"> </w:t>
      </w:r>
      <w:r w:rsidRPr="00FD2D95">
        <w:t>livestock on ceded public lands under</w:t>
      </w:r>
      <w:r>
        <w:t xml:space="preserve"> </w:t>
      </w:r>
      <w:r w:rsidRPr="00FD2D95">
        <w:t>recognized Tribal treaty rights.</w:t>
      </w:r>
    </w:p>
    <w:p w:rsidR="00154FF3" w:rsidP="00154FF3" w:rsidRDefault="00154FF3" w14:paraId="2AAECAF4" w14:textId="77777777">
      <w:pPr>
        <w:spacing w:after="0" w:line="480" w:lineRule="auto"/>
      </w:pPr>
      <w:r>
        <w:tab/>
      </w:r>
      <w:r w:rsidRPr="0025120C">
        <w:rPr>
          <w:i/>
          <w:iCs/>
        </w:rPr>
        <w:t>Remove</w:t>
      </w:r>
      <w:r w:rsidRPr="0025120C">
        <w:t>—Place in captivity, relocate</w:t>
      </w:r>
      <w:r>
        <w:t xml:space="preserve"> </w:t>
      </w:r>
      <w:r w:rsidRPr="0025120C">
        <w:t>to another location, or kill.</w:t>
      </w:r>
    </w:p>
    <w:p w:rsidR="00154FF3" w:rsidP="00154FF3" w:rsidRDefault="00154FF3" w14:paraId="0EACBD46" w14:textId="77777777">
      <w:pPr>
        <w:spacing w:after="0" w:line="480" w:lineRule="auto"/>
        <w:ind w:firstLine="720"/>
      </w:pPr>
      <w:r w:rsidRPr="0025120C">
        <w:rPr>
          <w:i/>
          <w:iCs/>
        </w:rPr>
        <w:t>Research</w:t>
      </w:r>
      <w:bookmarkStart w:name="_Hlk115298035" w:id="11"/>
      <w:r w:rsidRPr="0025120C">
        <w:t>—</w:t>
      </w:r>
      <w:bookmarkEnd w:id="11"/>
      <w:r w:rsidRPr="0025120C">
        <w:t>Scientific studies resulting</w:t>
      </w:r>
      <w:r>
        <w:t xml:space="preserve"> </w:t>
      </w:r>
      <w:r w:rsidRPr="0025120C">
        <w:t>in data that will lend to enhancement of</w:t>
      </w:r>
      <w:r>
        <w:t xml:space="preserve"> </w:t>
      </w:r>
      <w:r w:rsidRPr="0025120C">
        <w:t>the</w:t>
      </w:r>
      <w:r>
        <w:t xml:space="preserve"> </w:t>
      </w:r>
    </w:p>
    <w:p w:rsidRPr="0025120C" w:rsidR="00154FF3" w:rsidP="00154FF3" w:rsidRDefault="00154FF3" w14:paraId="13E5D69D" w14:textId="40B18C60">
      <w:pPr>
        <w:spacing w:after="0" w:line="480" w:lineRule="auto"/>
      </w:pPr>
      <w:r w:rsidRPr="0025120C">
        <w:t>survival of gray wol</w:t>
      </w:r>
      <w:r w:rsidR="000F1EE5">
        <w:t>ves</w:t>
      </w:r>
      <w:r w:rsidRPr="0025120C">
        <w:t>.</w:t>
      </w:r>
    </w:p>
    <w:p w:rsidRPr="007D642D" w:rsidR="00154FF3" w:rsidP="00250F82" w:rsidRDefault="00154FF3" w14:paraId="3501F449" w14:textId="5CE2AD69">
      <w:pPr>
        <w:spacing w:after="0" w:line="480" w:lineRule="auto"/>
        <w:ind w:firstLine="720"/>
      </w:pPr>
      <w:r w:rsidRPr="0025120C">
        <w:rPr>
          <w:i/>
          <w:iCs/>
        </w:rPr>
        <w:t>Rule—</w:t>
      </w:r>
      <w:r w:rsidRPr="00CB35DD" w:rsidDel="00CB35DD" w:rsidR="00CB35DD">
        <w:rPr>
          <w:i/>
          <w:iCs/>
        </w:rPr>
        <w:t xml:space="preserve"> </w:t>
      </w:r>
      <w:r w:rsidR="00F619C0">
        <w:t>“</w:t>
      </w:r>
      <w:r w:rsidRPr="0025120C">
        <w:t>This</w:t>
      </w:r>
      <w:r>
        <w:t xml:space="preserve"> </w:t>
      </w:r>
      <w:r w:rsidRPr="0025120C">
        <w:t>rule</w:t>
      </w:r>
      <w:r w:rsidR="00AC776D">
        <w:t>”</w:t>
      </w:r>
      <w:r w:rsidRPr="0025120C">
        <w:t xml:space="preserve"> </w:t>
      </w:r>
      <w:r w:rsidR="00570FC9">
        <w:t xml:space="preserve">in the regulatory text </w:t>
      </w:r>
      <w:r w:rsidRPr="0025120C">
        <w:t xml:space="preserve">refers to </w:t>
      </w:r>
      <w:r w:rsidRPr="00CB35DD">
        <w:t>t</w:t>
      </w:r>
      <w:r w:rsidR="00250F82">
        <w:t>he</w:t>
      </w:r>
      <w:r>
        <w:t xml:space="preserve"> proposed</w:t>
      </w:r>
      <w:r w:rsidRPr="0025120C">
        <w:t xml:space="preserve"> NEP </w:t>
      </w:r>
      <w:r w:rsidR="00250F82">
        <w:t>regulations</w:t>
      </w:r>
      <w:r>
        <w:t>.</w:t>
      </w:r>
    </w:p>
    <w:p w:rsidRPr="0001394A" w:rsidR="00F92017" w:rsidP="0001394A" w:rsidRDefault="00154FF3" w14:paraId="5E94B59F" w14:textId="66619CC6">
      <w:pPr>
        <w:spacing w:after="0" w:line="480" w:lineRule="auto"/>
        <w:ind w:firstLine="720"/>
      </w:pPr>
      <w:r w:rsidRPr="007D642D">
        <w:rPr>
          <w:i/>
          <w:iCs/>
        </w:rPr>
        <w:t>Wounded</w:t>
      </w:r>
      <w:r w:rsidRPr="007D642D">
        <w:t>—Exhibiting scraped or torn</w:t>
      </w:r>
      <w:r>
        <w:t xml:space="preserve"> </w:t>
      </w:r>
      <w:r w:rsidRPr="007D642D">
        <w:t>hide or flesh, bleeding, or other</w:t>
      </w:r>
      <w:r>
        <w:t xml:space="preserve"> </w:t>
      </w:r>
      <w:r w:rsidRPr="007D642D">
        <w:t>evidence of</w:t>
      </w:r>
      <w:r>
        <w:t xml:space="preserve"> </w:t>
      </w:r>
      <w:r w:rsidRPr="007D642D">
        <w:t>physical damage caused by</w:t>
      </w:r>
      <w:r>
        <w:t xml:space="preserve"> </w:t>
      </w:r>
      <w:r w:rsidRPr="007D642D">
        <w:t>a wolf bite.</w:t>
      </w:r>
    </w:p>
    <w:p w:rsidR="009F05DD" w:rsidP="009F05DD" w:rsidRDefault="00005553" w14:paraId="2F803819" w14:textId="23121EBB">
      <w:pPr>
        <w:spacing w:after="0" w:line="240" w:lineRule="auto"/>
      </w:pPr>
      <w:bookmarkStart w:name="_Hlk115278261" w:id="12"/>
      <w:r w:rsidRPr="00100802">
        <w:t xml:space="preserve">Table </w:t>
      </w:r>
      <w:r w:rsidRPr="00100802" w:rsidR="004053B8">
        <w:t>1</w:t>
      </w:r>
      <w:r w:rsidR="002761EA">
        <w:t>—</w:t>
      </w:r>
      <w:r w:rsidR="0078630E">
        <w:t xml:space="preserve">Allowable </w:t>
      </w:r>
      <w:r w:rsidR="00744A1F">
        <w:t>F</w:t>
      </w:r>
      <w:r w:rsidR="0078630E">
        <w:t xml:space="preserve">orms of </w:t>
      </w:r>
      <w:r w:rsidR="00744A1F">
        <w:t>T</w:t>
      </w:r>
      <w:r w:rsidR="0078630E">
        <w:t xml:space="preserve">ake for </w:t>
      </w:r>
      <w:r w:rsidR="00CB0C75">
        <w:t>G</w:t>
      </w:r>
      <w:r w:rsidR="0078630E">
        <w:t xml:space="preserve">ray </w:t>
      </w:r>
      <w:r w:rsidR="00CB0C75">
        <w:t>W</w:t>
      </w:r>
      <w:r w:rsidR="0078630E">
        <w:t xml:space="preserve">olves in the </w:t>
      </w:r>
      <w:r w:rsidR="00CB0C75">
        <w:t>P</w:t>
      </w:r>
      <w:r w:rsidR="0078630E">
        <w:t xml:space="preserve">roposed Colorado NEP </w:t>
      </w:r>
      <w:r w:rsidR="00CB0C75">
        <w:t>A</w:t>
      </w:r>
      <w:r w:rsidR="0078630E">
        <w:t>rea</w:t>
      </w:r>
      <w:bookmarkEnd w:id="12"/>
    </w:p>
    <w:tbl>
      <w:tblPr>
        <w:tblStyle w:val="TableGrid"/>
        <w:tblW w:w="0" w:type="auto"/>
        <w:tblLook w:val="04A0" w:firstRow="1" w:lastRow="0" w:firstColumn="1" w:lastColumn="0" w:noHBand="0" w:noVBand="1"/>
      </w:tblPr>
      <w:tblGrid>
        <w:gridCol w:w="2146"/>
        <w:gridCol w:w="6494"/>
      </w:tblGrid>
      <w:tr w:rsidR="002C63BC" w:rsidTr="7ABFDF3B" w14:paraId="42917982" w14:textId="77777777">
        <w:trPr>
          <w:trHeight w:val="485"/>
        </w:trPr>
        <w:tc>
          <w:tcPr>
            <w:tcW w:w="2146" w:type="dxa"/>
            <w:tcBorders>
              <w:left w:val="nil"/>
            </w:tcBorders>
            <w:vAlign w:val="center"/>
          </w:tcPr>
          <w:p w:rsidRPr="00831285" w:rsidR="002C63BC" w:rsidP="00831285" w:rsidRDefault="007B0984" w14:paraId="5BD6BD22" w14:textId="5BDBE377">
            <w:pPr>
              <w:jc w:val="center"/>
              <w:rPr>
                <w:b/>
                <w:bCs/>
                <w:sz w:val="20"/>
                <w:szCs w:val="20"/>
              </w:rPr>
            </w:pPr>
            <w:r w:rsidRPr="00831285">
              <w:rPr>
                <w:b/>
                <w:bCs/>
                <w:sz w:val="20"/>
                <w:szCs w:val="20"/>
              </w:rPr>
              <w:t xml:space="preserve">Take </w:t>
            </w:r>
            <w:r w:rsidRPr="00831285" w:rsidR="007C1B9B">
              <w:rPr>
                <w:b/>
                <w:bCs/>
                <w:sz w:val="20"/>
                <w:szCs w:val="20"/>
              </w:rPr>
              <w:t>Provision</w:t>
            </w:r>
          </w:p>
        </w:tc>
        <w:tc>
          <w:tcPr>
            <w:tcW w:w="6494" w:type="dxa"/>
            <w:tcBorders>
              <w:right w:val="nil"/>
            </w:tcBorders>
            <w:vAlign w:val="center"/>
          </w:tcPr>
          <w:p w:rsidRPr="00831285" w:rsidR="002C63BC" w:rsidP="00831285" w:rsidRDefault="00AF09DD" w14:paraId="58229A97" w14:textId="07859348">
            <w:pPr>
              <w:jc w:val="center"/>
              <w:rPr>
                <w:b/>
                <w:bCs/>
                <w:sz w:val="20"/>
                <w:szCs w:val="20"/>
              </w:rPr>
            </w:pPr>
            <w:r w:rsidRPr="00831285">
              <w:rPr>
                <w:b/>
                <w:bCs/>
                <w:sz w:val="20"/>
                <w:szCs w:val="20"/>
              </w:rPr>
              <w:t xml:space="preserve">Description of Provision in the </w:t>
            </w:r>
            <w:r w:rsidRPr="00831285" w:rsidR="00744A1F">
              <w:rPr>
                <w:b/>
                <w:bCs/>
                <w:sz w:val="20"/>
                <w:szCs w:val="20"/>
              </w:rPr>
              <w:t xml:space="preserve">Proposed </w:t>
            </w:r>
            <w:r w:rsidRPr="00831285">
              <w:rPr>
                <w:b/>
                <w:bCs/>
                <w:sz w:val="20"/>
                <w:szCs w:val="20"/>
              </w:rPr>
              <w:t>E</w:t>
            </w:r>
            <w:r w:rsidRPr="00831285" w:rsidR="00744A1F">
              <w:rPr>
                <w:b/>
                <w:bCs/>
                <w:sz w:val="20"/>
                <w:szCs w:val="20"/>
              </w:rPr>
              <w:t xml:space="preserve">xperimental </w:t>
            </w:r>
            <w:r w:rsidRPr="00831285">
              <w:rPr>
                <w:b/>
                <w:bCs/>
                <w:sz w:val="20"/>
                <w:szCs w:val="20"/>
              </w:rPr>
              <w:t>P</w:t>
            </w:r>
            <w:r w:rsidRPr="00831285" w:rsidR="00744A1F">
              <w:rPr>
                <w:b/>
                <w:bCs/>
                <w:sz w:val="20"/>
                <w:szCs w:val="20"/>
              </w:rPr>
              <w:t xml:space="preserve">opulation </w:t>
            </w:r>
            <w:r w:rsidRPr="00831285" w:rsidR="00E27ADD">
              <w:rPr>
                <w:b/>
                <w:bCs/>
                <w:sz w:val="20"/>
                <w:szCs w:val="20"/>
              </w:rPr>
              <w:t>R</w:t>
            </w:r>
            <w:r w:rsidRPr="00831285" w:rsidR="00744A1F">
              <w:rPr>
                <w:b/>
                <w:bCs/>
                <w:sz w:val="20"/>
                <w:szCs w:val="20"/>
              </w:rPr>
              <w:t>ule</w:t>
            </w:r>
          </w:p>
        </w:tc>
      </w:tr>
      <w:tr w:rsidR="002C63BC" w:rsidTr="7ABFDF3B" w14:paraId="629EFDBF" w14:textId="77777777">
        <w:trPr>
          <w:trHeight w:val="719"/>
        </w:trPr>
        <w:tc>
          <w:tcPr>
            <w:tcW w:w="2146" w:type="dxa"/>
            <w:tcBorders>
              <w:left w:val="nil"/>
              <w:bottom w:val="nil"/>
            </w:tcBorders>
            <w:vAlign w:val="center"/>
          </w:tcPr>
          <w:p w:rsidRPr="007C1B9B" w:rsidR="002C63BC" w:rsidP="00786A88" w:rsidRDefault="00F95417" w14:paraId="61EF4438" w14:textId="29301B6C">
            <w:pPr>
              <w:rPr>
                <w:sz w:val="20"/>
                <w:szCs w:val="20"/>
              </w:rPr>
            </w:pPr>
            <w:r>
              <w:rPr>
                <w:sz w:val="20"/>
                <w:szCs w:val="20"/>
              </w:rPr>
              <w:t xml:space="preserve">Take in </w:t>
            </w:r>
            <w:r w:rsidR="00E16E38">
              <w:rPr>
                <w:sz w:val="20"/>
                <w:szCs w:val="20"/>
              </w:rPr>
              <w:t>defense of human life</w:t>
            </w:r>
          </w:p>
        </w:tc>
        <w:tc>
          <w:tcPr>
            <w:tcW w:w="6494" w:type="dxa"/>
            <w:tcBorders>
              <w:bottom w:val="nil"/>
              <w:right w:val="nil"/>
            </w:tcBorders>
            <w:vAlign w:val="center"/>
          </w:tcPr>
          <w:p w:rsidRPr="007C1B9B" w:rsidR="00E50EF1" w:rsidP="00786A88" w:rsidRDefault="000364FB" w14:paraId="331909F0" w14:textId="4A0C8CCE">
            <w:pPr>
              <w:rPr>
                <w:sz w:val="20"/>
                <w:szCs w:val="20"/>
              </w:rPr>
            </w:pPr>
            <w:r>
              <w:rPr>
                <w:sz w:val="20"/>
                <w:szCs w:val="20"/>
              </w:rPr>
              <w:t xml:space="preserve">Any person may take a wolf in </w:t>
            </w:r>
            <w:r w:rsidR="001A7587">
              <w:rPr>
                <w:sz w:val="20"/>
                <w:szCs w:val="20"/>
              </w:rPr>
              <w:t xml:space="preserve">defense </w:t>
            </w:r>
            <w:r w:rsidR="00A205A3">
              <w:rPr>
                <w:sz w:val="20"/>
                <w:szCs w:val="20"/>
              </w:rPr>
              <w:t>of the individual’s life or the life of another person.</w:t>
            </w:r>
            <w:r w:rsidR="00E16E38">
              <w:rPr>
                <w:sz w:val="20"/>
                <w:szCs w:val="20"/>
              </w:rPr>
              <w:t xml:space="preserve"> </w:t>
            </w:r>
            <w:r w:rsidRPr="00E16E38" w:rsidR="00E16E38">
              <w:rPr>
                <w:sz w:val="20"/>
                <w:szCs w:val="20"/>
              </w:rPr>
              <w:t xml:space="preserve">The unauthorized taking of a wolf without demonstration of </w:t>
            </w:r>
            <w:r w:rsidRPr="00E16E38" w:rsidR="00E16E38">
              <w:rPr>
                <w:sz w:val="20"/>
                <w:szCs w:val="20"/>
              </w:rPr>
              <w:lastRenderedPageBreak/>
              <w:t>an immediate and direct threat to human life may be referred to the appropriate authorities for prosecution.</w:t>
            </w:r>
          </w:p>
        </w:tc>
      </w:tr>
      <w:tr w:rsidR="002C63BC" w:rsidTr="7ABFDF3B" w14:paraId="5BADA00A" w14:textId="77777777">
        <w:trPr>
          <w:trHeight w:val="1170"/>
        </w:trPr>
        <w:tc>
          <w:tcPr>
            <w:tcW w:w="2146" w:type="dxa"/>
            <w:tcBorders>
              <w:top w:val="nil"/>
              <w:left w:val="nil"/>
              <w:bottom w:val="nil"/>
            </w:tcBorders>
            <w:vAlign w:val="center"/>
          </w:tcPr>
          <w:p w:rsidRPr="007C1B9B" w:rsidR="00A15FA8" w:rsidP="00786A88" w:rsidRDefault="00A205A3" w14:paraId="0879861F" w14:textId="3598D946">
            <w:pPr>
              <w:rPr>
                <w:sz w:val="20"/>
                <w:szCs w:val="20"/>
              </w:rPr>
            </w:pPr>
            <w:r>
              <w:rPr>
                <w:sz w:val="20"/>
                <w:szCs w:val="20"/>
              </w:rPr>
              <w:lastRenderedPageBreak/>
              <w:t xml:space="preserve">Agency take of wolves </w:t>
            </w:r>
            <w:r w:rsidR="004A5A3C">
              <w:rPr>
                <w:sz w:val="20"/>
                <w:szCs w:val="20"/>
              </w:rPr>
              <w:t xml:space="preserve">determined to be a threat to human life </w:t>
            </w:r>
            <w:r w:rsidR="00CB35DD">
              <w:rPr>
                <w:sz w:val="20"/>
                <w:szCs w:val="20"/>
              </w:rPr>
              <w:t>and</w:t>
            </w:r>
            <w:r w:rsidR="004A5A3C">
              <w:rPr>
                <w:sz w:val="20"/>
                <w:szCs w:val="20"/>
              </w:rPr>
              <w:t xml:space="preserve"> safety</w:t>
            </w:r>
          </w:p>
        </w:tc>
        <w:tc>
          <w:tcPr>
            <w:tcW w:w="6494" w:type="dxa"/>
            <w:tcBorders>
              <w:top w:val="nil"/>
              <w:bottom w:val="nil"/>
              <w:right w:val="nil"/>
            </w:tcBorders>
            <w:vAlign w:val="center"/>
          </w:tcPr>
          <w:p w:rsidRPr="007C1B9B" w:rsidR="00E50EF1" w:rsidP="00786A88" w:rsidRDefault="009C796A" w14:paraId="391AFECC" w14:textId="7887F5E3">
            <w:pPr>
              <w:rPr>
                <w:sz w:val="20"/>
                <w:szCs w:val="20"/>
              </w:rPr>
            </w:pPr>
            <w:r>
              <w:rPr>
                <w:sz w:val="20"/>
                <w:szCs w:val="20"/>
              </w:rPr>
              <w:t>The Service, or our designated agents</w:t>
            </w:r>
            <w:r w:rsidR="0018309D">
              <w:rPr>
                <w:sz w:val="20"/>
                <w:szCs w:val="20"/>
              </w:rPr>
              <w:t>, may promptly remove</w:t>
            </w:r>
            <w:r w:rsidR="0001597F">
              <w:rPr>
                <w:sz w:val="20"/>
                <w:szCs w:val="20"/>
              </w:rPr>
              <w:t xml:space="preserve"> (that is, place in captivity or kill) any wolf determined by the Service or designated agent to be a threat </w:t>
            </w:r>
            <w:r w:rsidR="00400DFB">
              <w:rPr>
                <w:sz w:val="20"/>
                <w:szCs w:val="20"/>
              </w:rPr>
              <w:t>to human life or safety.</w:t>
            </w:r>
          </w:p>
        </w:tc>
      </w:tr>
      <w:tr w:rsidR="002C63BC" w:rsidTr="7ABFDF3B" w14:paraId="4EA1ACE2" w14:textId="77777777">
        <w:trPr>
          <w:trHeight w:val="1260"/>
        </w:trPr>
        <w:tc>
          <w:tcPr>
            <w:tcW w:w="2146" w:type="dxa"/>
            <w:tcBorders>
              <w:top w:val="nil"/>
              <w:left w:val="nil"/>
              <w:bottom w:val="nil"/>
            </w:tcBorders>
            <w:vAlign w:val="center"/>
          </w:tcPr>
          <w:p w:rsidRPr="007C1B9B" w:rsidR="00E50EF1" w:rsidP="00786A88" w:rsidRDefault="00E16E38" w14:paraId="2EE187DC" w14:textId="1DE8FCC7">
            <w:pPr>
              <w:rPr>
                <w:sz w:val="20"/>
                <w:szCs w:val="20"/>
              </w:rPr>
            </w:pPr>
            <w:r>
              <w:rPr>
                <w:sz w:val="20"/>
                <w:szCs w:val="20"/>
              </w:rPr>
              <w:t>Opportunistic harassment</w:t>
            </w:r>
          </w:p>
        </w:tc>
        <w:tc>
          <w:tcPr>
            <w:tcW w:w="6494" w:type="dxa"/>
            <w:tcBorders>
              <w:top w:val="nil"/>
              <w:bottom w:val="nil"/>
              <w:right w:val="nil"/>
            </w:tcBorders>
            <w:vAlign w:val="center"/>
          </w:tcPr>
          <w:p w:rsidRPr="007C1B9B" w:rsidR="002C63BC" w:rsidP="00786A88" w:rsidRDefault="00931835" w14:paraId="1D25CFCD" w14:textId="03155E5A">
            <w:pPr>
              <w:rPr>
                <w:sz w:val="20"/>
                <w:szCs w:val="20"/>
              </w:rPr>
            </w:pPr>
            <w:r w:rsidRPr="5A1555F5">
              <w:rPr>
                <w:sz w:val="20"/>
                <w:szCs w:val="20"/>
              </w:rPr>
              <w:t>A</w:t>
            </w:r>
            <w:r w:rsidRPr="5A1555F5" w:rsidR="007666F0">
              <w:rPr>
                <w:sz w:val="20"/>
                <w:szCs w:val="20"/>
              </w:rPr>
              <w:t xml:space="preserve">nyone </w:t>
            </w:r>
            <w:r w:rsidRPr="5A1555F5" w:rsidR="003630F6">
              <w:rPr>
                <w:sz w:val="20"/>
                <w:szCs w:val="20"/>
              </w:rPr>
              <w:t>may conduct opportunistic harassment of any gray wolf in a non</w:t>
            </w:r>
            <w:r w:rsidRPr="5A1555F5" w:rsidR="001241AA">
              <w:rPr>
                <w:sz w:val="20"/>
                <w:szCs w:val="20"/>
              </w:rPr>
              <w:t>-</w:t>
            </w:r>
            <w:r w:rsidRPr="5A1555F5" w:rsidR="00850977">
              <w:rPr>
                <w:sz w:val="20"/>
                <w:szCs w:val="20"/>
              </w:rPr>
              <w:t>injurious manner at any time</w:t>
            </w:r>
            <w:r w:rsidRPr="5A1555F5" w:rsidR="007666F0">
              <w:rPr>
                <w:sz w:val="20"/>
                <w:szCs w:val="20"/>
              </w:rPr>
              <w:t>.</w:t>
            </w:r>
            <w:r w:rsidRPr="5A1555F5" w:rsidR="00850977">
              <w:rPr>
                <w:sz w:val="20"/>
                <w:szCs w:val="20"/>
              </w:rPr>
              <w:t xml:space="preserve"> Opportunistic harassment must be reported to the Service or our designated </w:t>
            </w:r>
            <w:r w:rsidRPr="5A1555F5" w:rsidR="00E50EF1">
              <w:rPr>
                <w:sz w:val="20"/>
                <w:szCs w:val="20"/>
              </w:rPr>
              <w:t xml:space="preserve">agent within </w:t>
            </w:r>
            <w:r w:rsidRPr="5A1555F5" w:rsidR="1DC15EF9">
              <w:rPr>
                <w:sz w:val="20"/>
                <w:szCs w:val="20"/>
              </w:rPr>
              <w:t>7 days</w:t>
            </w:r>
            <w:r w:rsidRPr="5A1555F5" w:rsidR="00E50EF1">
              <w:rPr>
                <w:sz w:val="20"/>
                <w:szCs w:val="20"/>
              </w:rPr>
              <w:t>.</w:t>
            </w:r>
          </w:p>
        </w:tc>
      </w:tr>
      <w:tr w:rsidR="002C63BC" w:rsidTr="7ABFDF3B" w14:paraId="6F3E740F" w14:textId="77777777">
        <w:tc>
          <w:tcPr>
            <w:tcW w:w="2146" w:type="dxa"/>
            <w:tcBorders>
              <w:top w:val="nil"/>
              <w:left w:val="nil"/>
              <w:bottom w:val="nil"/>
            </w:tcBorders>
            <w:vAlign w:val="center"/>
          </w:tcPr>
          <w:p w:rsidRPr="007C1B9B" w:rsidR="002C63BC" w:rsidP="00786A88" w:rsidRDefault="005A58B8" w14:paraId="2B7249E5" w14:textId="0FEA670B">
            <w:pPr>
              <w:rPr>
                <w:sz w:val="20"/>
                <w:szCs w:val="20"/>
              </w:rPr>
            </w:pPr>
            <w:r>
              <w:rPr>
                <w:sz w:val="20"/>
                <w:szCs w:val="20"/>
              </w:rPr>
              <w:t>Intentional harassment</w:t>
            </w:r>
          </w:p>
        </w:tc>
        <w:tc>
          <w:tcPr>
            <w:tcW w:w="6494" w:type="dxa"/>
            <w:tcBorders>
              <w:top w:val="nil"/>
              <w:bottom w:val="nil"/>
              <w:right w:val="nil"/>
            </w:tcBorders>
            <w:vAlign w:val="center"/>
          </w:tcPr>
          <w:p w:rsidR="00E161D3" w:rsidP="7ABFDF3B" w:rsidRDefault="00470B73" w14:paraId="1FFA2E69" w14:textId="41D896FF">
            <w:r w:rsidRPr="7ABFDF3B">
              <w:rPr>
                <w:sz w:val="20"/>
                <w:szCs w:val="20"/>
              </w:rPr>
              <w:t xml:space="preserve">After </w:t>
            </w:r>
            <w:r w:rsidRPr="7ABFDF3B" w:rsidR="00AB0436">
              <w:rPr>
                <w:sz w:val="20"/>
                <w:szCs w:val="20"/>
              </w:rPr>
              <w:t>the Service</w:t>
            </w:r>
            <w:r w:rsidRPr="7ABFDF3B">
              <w:rPr>
                <w:sz w:val="20"/>
                <w:szCs w:val="20"/>
              </w:rPr>
              <w:t xml:space="preserve"> or our designated agent</w:t>
            </w:r>
            <w:r w:rsidRPr="7ABFDF3B" w:rsidR="00250F82">
              <w:rPr>
                <w:sz w:val="20"/>
                <w:szCs w:val="20"/>
              </w:rPr>
              <w:t xml:space="preserve"> has </w:t>
            </w:r>
            <w:r w:rsidRPr="7ABFDF3B">
              <w:rPr>
                <w:sz w:val="20"/>
                <w:szCs w:val="20"/>
              </w:rPr>
              <w:t>confirmed wolf activity on private land, on a public land grazing allot</w:t>
            </w:r>
            <w:r w:rsidRPr="7ABFDF3B" w:rsidR="00690C65">
              <w:rPr>
                <w:sz w:val="20"/>
                <w:szCs w:val="20"/>
              </w:rPr>
              <w:t xml:space="preserve">ment, or on a Tribal reservation, </w:t>
            </w:r>
            <w:r w:rsidRPr="7ABFDF3B" w:rsidR="003019EC">
              <w:rPr>
                <w:sz w:val="20"/>
                <w:szCs w:val="20"/>
              </w:rPr>
              <w:t>the Service</w:t>
            </w:r>
            <w:r w:rsidRPr="7ABFDF3B" w:rsidR="00690C65">
              <w:rPr>
                <w:sz w:val="20"/>
                <w:szCs w:val="20"/>
              </w:rPr>
              <w:t xml:space="preserve"> or our designated agent may issue written take authorization </w:t>
            </w:r>
            <w:r w:rsidRPr="7ABFDF3B" w:rsidR="00E31C7F">
              <w:rPr>
                <w:sz w:val="20"/>
                <w:szCs w:val="20"/>
              </w:rPr>
              <w:t>valid for not longer than 1 year</w:t>
            </w:r>
            <w:r w:rsidRPr="7ABFDF3B" w:rsidR="00AD7916">
              <w:rPr>
                <w:sz w:val="20"/>
                <w:szCs w:val="20"/>
              </w:rPr>
              <w:t xml:space="preserve"> </w:t>
            </w:r>
            <w:r w:rsidRPr="7ABFDF3B" w:rsidR="00E31C7F">
              <w:rPr>
                <w:sz w:val="20"/>
                <w:szCs w:val="20"/>
              </w:rPr>
              <w:t>to any landowner or public land permittee</w:t>
            </w:r>
            <w:r w:rsidRPr="7ABFDF3B" w:rsidR="00D65839">
              <w:rPr>
                <w:sz w:val="20"/>
                <w:szCs w:val="20"/>
              </w:rPr>
              <w:t xml:space="preserve"> to intentionally harass wolves</w:t>
            </w:r>
            <w:r w:rsidRPr="7ABFDF3B" w:rsidR="00F46E59">
              <w:rPr>
                <w:sz w:val="20"/>
                <w:szCs w:val="20"/>
              </w:rPr>
              <w:t xml:space="preserve"> in </w:t>
            </w:r>
            <w:r w:rsidRPr="7ABFDF3B" w:rsidR="00601E7C">
              <w:rPr>
                <w:sz w:val="20"/>
                <w:szCs w:val="20"/>
              </w:rPr>
              <w:t xml:space="preserve">a </w:t>
            </w:r>
            <w:r w:rsidRPr="7ABFDF3B" w:rsidR="00F46E59">
              <w:rPr>
                <w:sz w:val="20"/>
                <w:szCs w:val="20"/>
              </w:rPr>
              <w:t>nonlethal, injurious manner</w:t>
            </w:r>
            <w:r w:rsidRPr="7ABFDF3B" w:rsidR="00D65839">
              <w:rPr>
                <w:sz w:val="20"/>
                <w:szCs w:val="20"/>
              </w:rPr>
              <w:t>. The harassment must occur in the area and under the conditions as specifically identified in the written take authorization.</w:t>
            </w:r>
            <w:r w:rsidRPr="7ABFDF3B" w:rsidR="5DA4A0AB">
              <w:rPr>
                <w:sz w:val="20"/>
                <w:szCs w:val="20"/>
              </w:rPr>
              <w:t xml:space="preserve"> </w:t>
            </w:r>
            <w:r w:rsidRPr="00D863B9" w:rsidR="5DA4A0AB">
              <w:rPr>
                <w:sz w:val="20"/>
                <w:szCs w:val="20"/>
              </w:rPr>
              <w:t>Intentional harassment must be reported to the Service or a designated agent within 7 days</w:t>
            </w:r>
            <w:r w:rsidR="008F0186">
              <w:rPr>
                <w:sz w:val="20"/>
                <w:szCs w:val="20"/>
              </w:rPr>
              <w:t>.</w:t>
            </w:r>
          </w:p>
          <w:p w:rsidRPr="007C1B9B" w:rsidR="008C6450" w:rsidP="00786A88" w:rsidRDefault="008C6450" w14:paraId="5A89B054" w14:textId="0713DC61">
            <w:pPr>
              <w:rPr>
                <w:sz w:val="20"/>
                <w:szCs w:val="20"/>
              </w:rPr>
            </w:pPr>
          </w:p>
        </w:tc>
      </w:tr>
      <w:tr w:rsidR="008C6450" w:rsidTr="7ABFDF3B" w14:paraId="1F331351" w14:textId="77777777">
        <w:trPr>
          <w:trHeight w:val="1638"/>
        </w:trPr>
        <w:tc>
          <w:tcPr>
            <w:tcW w:w="2146" w:type="dxa"/>
            <w:tcBorders>
              <w:top w:val="nil"/>
              <w:left w:val="nil"/>
              <w:bottom w:val="nil"/>
            </w:tcBorders>
            <w:vAlign w:val="center"/>
          </w:tcPr>
          <w:p w:rsidR="008C6450" w:rsidP="00786A88" w:rsidRDefault="008C6450" w14:paraId="4F97E750" w14:textId="495BC5A5">
            <w:pPr>
              <w:rPr>
                <w:sz w:val="20"/>
                <w:szCs w:val="20"/>
              </w:rPr>
            </w:pPr>
            <w:r>
              <w:rPr>
                <w:sz w:val="20"/>
                <w:szCs w:val="20"/>
              </w:rPr>
              <w:t>Taking wolves “in the act of attacking</w:t>
            </w:r>
            <w:r w:rsidR="00430597">
              <w:rPr>
                <w:sz w:val="20"/>
                <w:szCs w:val="20"/>
              </w:rPr>
              <w:t>”</w:t>
            </w:r>
            <w:r>
              <w:rPr>
                <w:sz w:val="20"/>
                <w:szCs w:val="20"/>
              </w:rPr>
              <w:t xml:space="preserve"> livestock on PRIVATE land</w:t>
            </w:r>
          </w:p>
        </w:tc>
        <w:tc>
          <w:tcPr>
            <w:tcW w:w="6494" w:type="dxa"/>
            <w:tcBorders>
              <w:top w:val="nil"/>
              <w:bottom w:val="nil"/>
              <w:right w:val="nil"/>
            </w:tcBorders>
            <w:vAlign w:val="center"/>
          </w:tcPr>
          <w:p w:rsidR="00931835" w:rsidP="00786A88" w:rsidRDefault="00EA0316" w14:paraId="1191BE02" w14:textId="15E77DC8">
            <w:pPr>
              <w:rPr>
                <w:sz w:val="20"/>
                <w:szCs w:val="20"/>
              </w:rPr>
            </w:pPr>
            <w:r>
              <w:rPr>
                <w:sz w:val="20"/>
                <w:szCs w:val="20"/>
              </w:rPr>
              <w:t>Any landowner may immediately take (injure or kill) a gray wolf in the act of attacking (wound</w:t>
            </w:r>
            <w:r w:rsidR="00430597">
              <w:rPr>
                <w:sz w:val="20"/>
                <w:szCs w:val="20"/>
              </w:rPr>
              <w:t>ing</w:t>
            </w:r>
            <w:r>
              <w:rPr>
                <w:sz w:val="20"/>
                <w:szCs w:val="20"/>
              </w:rPr>
              <w:t>, harass</w:t>
            </w:r>
            <w:r w:rsidR="00430597">
              <w:rPr>
                <w:sz w:val="20"/>
                <w:szCs w:val="20"/>
              </w:rPr>
              <w:t>ing</w:t>
            </w:r>
            <w:r>
              <w:rPr>
                <w:sz w:val="20"/>
                <w:szCs w:val="20"/>
              </w:rPr>
              <w:t>, molest</w:t>
            </w:r>
            <w:r w:rsidR="00430597">
              <w:rPr>
                <w:sz w:val="20"/>
                <w:szCs w:val="20"/>
              </w:rPr>
              <w:t>ing</w:t>
            </w:r>
            <w:r>
              <w:rPr>
                <w:sz w:val="20"/>
                <w:szCs w:val="20"/>
              </w:rPr>
              <w:t>, or kill</w:t>
            </w:r>
            <w:r w:rsidR="00430597">
              <w:rPr>
                <w:sz w:val="20"/>
                <w:szCs w:val="20"/>
              </w:rPr>
              <w:t>ing</w:t>
            </w:r>
            <w:r>
              <w:rPr>
                <w:sz w:val="20"/>
                <w:szCs w:val="20"/>
              </w:rPr>
              <w:t xml:space="preserve">) livestock or dogs (working or pet) on their private land. Any wolf taken in the act must be reported to the Service or </w:t>
            </w:r>
            <w:r w:rsidR="00250F82">
              <w:rPr>
                <w:sz w:val="20"/>
                <w:szCs w:val="20"/>
              </w:rPr>
              <w:t xml:space="preserve">our </w:t>
            </w:r>
            <w:r>
              <w:rPr>
                <w:sz w:val="20"/>
                <w:szCs w:val="20"/>
              </w:rPr>
              <w:t xml:space="preserve">designated agent within 24 hours. The carcass and surrounding area must not be disturbed in order to preserve physical evidence that the livestock or dogs were recently attacked by a wolf or wolves. The Service or </w:t>
            </w:r>
            <w:r w:rsidR="00250F82">
              <w:rPr>
                <w:sz w:val="20"/>
                <w:szCs w:val="20"/>
              </w:rPr>
              <w:t xml:space="preserve">our </w:t>
            </w:r>
            <w:r>
              <w:rPr>
                <w:sz w:val="20"/>
                <w:szCs w:val="20"/>
              </w:rPr>
              <w:t>designated agent must be able to confirm that the livestock or dog were wounded, harassed, molested, or killed by a wolf or wolves. The taking of any wolf without such evidence may be referred to the appropriate authorities for prosecution.</w:t>
            </w:r>
          </w:p>
        </w:tc>
      </w:tr>
      <w:tr w:rsidR="00AB1451" w:rsidTr="7ABFDF3B" w14:paraId="67F57EC4" w14:textId="77777777">
        <w:trPr>
          <w:trHeight w:val="3267"/>
        </w:trPr>
        <w:tc>
          <w:tcPr>
            <w:tcW w:w="2146" w:type="dxa"/>
            <w:tcBorders>
              <w:top w:val="nil"/>
              <w:left w:val="nil"/>
              <w:bottom w:val="nil"/>
            </w:tcBorders>
            <w:vAlign w:val="center"/>
          </w:tcPr>
          <w:p w:rsidR="00AB1451" w:rsidP="00786A88" w:rsidRDefault="00AB1451" w14:paraId="0FF04A6D" w14:textId="64F7BE71">
            <w:pPr>
              <w:rPr>
                <w:sz w:val="20"/>
                <w:szCs w:val="20"/>
              </w:rPr>
            </w:pPr>
            <w:r>
              <w:rPr>
                <w:sz w:val="20"/>
                <w:szCs w:val="20"/>
              </w:rPr>
              <w:t xml:space="preserve">Taking wolves “in the act </w:t>
            </w:r>
            <w:r w:rsidR="00CB35DD">
              <w:rPr>
                <w:sz w:val="20"/>
                <w:szCs w:val="20"/>
              </w:rPr>
              <w:t>of attacking</w:t>
            </w:r>
            <w:r w:rsidR="00430597">
              <w:rPr>
                <w:sz w:val="20"/>
                <w:szCs w:val="20"/>
              </w:rPr>
              <w:t>”</w:t>
            </w:r>
            <w:r w:rsidR="00CB35DD">
              <w:rPr>
                <w:sz w:val="20"/>
                <w:szCs w:val="20"/>
              </w:rPr>
              <w:t xml:space="preserve"> </w:t>
            </w:r>
            <w:r w:rsidR="0006145A">
              <w:rPr>
                <w:sz w:val="20"/>
                <w:szCs w:val="20"/>
              </w:rPr>
              <w:t xml:space="preserve">livestock </w:t>
            </w:r>
            <w:r>
              <w:rPr>
                <w:sz w:val="20"/>
                <w:szCs w:val="20"/>
              </w:rPr>
              <w:t xml:space="preserve">on PUBLIC land </w:t>
            </w:r>
          </w:p>
        </w:tc>
        <w:tc>
          <w:tcPr>
            <w:tcW w:w="6494" w:type="dxa"/>
            <w:tcBorders>
              <w:top w:val="nil"/>
              <w:bottom w:val="nil"/>
              <w:right w:val="nil"/>
            </w:tcBorders>
            <w:vAlign w:val="center"/>
          </w:tcPr>
          <w:p w:rsidR="00AB1451" w:rsidP="00786A88" w:rsidRDefault="765EBE40" w14:paraId="106403E1" w14:textId="4C5C34E2">
            <w:pPr>
              <w:rPr>
                <w:sz w:val="20"/>
                <w:szCs w:val="20"/>
              </w:rPr>
            </w:pPr>
            <w:r w:rsidRPr="7FB9D66E">
              <w:rPr>
                <w:sz w:val="20"/>
                <w:szCs w:val="20"/>
              </w:rPr>
              <w:t>Any livestock producer and public land permittee who is legally using public land under a valid Federal land-use permit may immediately take a gray wolf in the act of attacking their livestock on the person’s allotment or other area authorized for their use without prior written authorization</w:t>
            </w:r>
            <w:r w:rsidR="00AE6671">
              <w:rPr>
                <w:sz w:val="20"/>
                <w:szCs w:val="20"/>
              </w:rPr>
              <w:t>.</w:t>
            </w:r>
            <w:r w:rsidRPr="7FB9D66E">
              <w:rPr>
                <w:sz w:val="20"/>
                <w:szCs w:val="20"/>
              </w:rPr>
              <w:t xml:space="preserve"> </w:t>
            </w:r>
            <w:r w:rsidRPr="00AE6671" w:rsidR="00AE6671">
              <w:rPr>
                <w:sz w:val="20"/>
                <w:szCs w:val="20"/>
              </w:rPr>
              <w:t xml:space="preserve">The Service or </w:t>
            </w:r>
            <w:r w:rsidR="00250F82">
              <w:rPr>
                <w:sz w:val="20"/>
                <w:szCs w:val="20"/>
              </w:rPr>
              <w:t xml:space="preserve">our </w:t>
            </w:r>
            <w:r w:rsidRPr="00AE6671" w:rsidR="00AE6671">
              <w:rPr>
                <w:sz w:val="20"/>
                <w:szCs w:val="20"/>
              </w:rPr>
              <w:t xml:space="preserve">designated agent must be able to confirm that the livestock or </w:t>
            </w:r>
            <w:r w:rsidR="00250F82">
              <w:rPr>
                <w:sz w:val="20"/>
                <w:szCs w:val="20"/>
              </w:rPr>
              <w:t>dogs</w:t>
            </w:r>
            <w:r w:rsidRPr="00AE6671" w:rsidR="00AE6671">
              <w:rPr>
                <w:sz w:val="20"/>
                <w:szCs w:val="20"/>
              </w:rPr>
              <w:t xml:space="preserve"> were wounded, harassed, molested, or killed by a wolf or wolves</w:t>
            </w:r>
            <w:r w:rsidR="00AE6671">
              <w:rPr>
                <w:sz w:val="20"/>
                <w:szCs w:val="20"/>
              </w:rPr>
              <w:t>.</w:t>
            </w:r>
            <w:r w:rsidRPr="7FB9D66E">
              <w:rPr>
                <w:sz w:val="20"/>
                <w:szCs w:val="20"/>
              </w:rPr>
              <w:t xml:space="preserve"> The carcass of any wolf taken and the area surrounding it should not be disturbed to preserve physical evidence that the take was conducted according to this </w:t>
            </w:r>
            <w:r w:rsidR="00430597">
              <w:rPr>
                <w:sz w:val="20"/>
                <w:szCs w:val="20"/>
              </w:rPr>
              <w:t>proposed</w:t>
            </w:r>
            <w:r w:rsidRPr="7FB9D66E">
              <w:rPr>
                <w:sz w:val="20"/>
                <w:szCs w:val="20"/>
              </w:rPr>
              <w:t xml:space="preserve"> rule. Any person legally present on public land </w:t>
            </w:r>
            <w:r w:rsidR="00250F82">
              <w:rPr>
                <w:sz w:val="20"/>
                <w:szCs w:val="20"/>
              </w:rPr>
              <w:t>m</w:t>
            </w:r>
            <w:r w:rsidRPr="7FB9D66E">
              <w:rPr>
                <w:sz w:val="20"/>
                <w:szCs w:val="20"/>
              </w:rPr>
              <w:t>ay immediately take a wolf that is in the act of attacking the individual’s stock animal or dog, provided conditions noted in taking of wolves in the act on private land are met.</w:t>
            </w:r>
            <w:r w:rsidR="007028DA">
              <w:rPr>
                <w:sz w:val="20"/>
                <w:szCs w:val="20"/>
              </w:rPr>
              <w:t xml:space="preserve"> Any take </w:t>
            </w:r>
            <w:r w:rsidR="00C85B4D">
              <w:rPr>
                <w:sz w:val="20"/>
                <w:szCs w:val="20"/>
              </w:rPr>
              <w:t xml:space="preserve">or method of take </w:t>
            </w:r>
            <w:r w:rsidR="007028DA">
              <w:rPr>
                <w:sz w:val="20"/>
                <w:szCs w:val="20"/>
              </w:rPr>
              <w:t>on public land</w:t>
            </w:r>
            <w:r w:rsidR="00C85B4D">
              <w:rPr>
                <w:sz w:val="20"/>
                <w:szCs w:val="20"/>
              </w:rPr>
              <w:t xml:space="preserve"> must be consistent with the rules and regulations on those public lands.</w:t>
            </w:r>
            <w:r w:rsidR="006654B0">
              <w:rPr>
                <w:sz w:val="20"/>
                <w:szCs w:val="20"/>
              </w:rPr>
              <w:t xml:space="preserve"> Any lethal or injurious take must be reported to the Service or a designated agent with</w:t>
            </w:r>
            <w:r w:rsidR="00111E74">
              <w:rPr>
                <w:sz w:val="20"/>
                <w:szCs w:val="20"/>
              </w:rPr>
              <w:t>in</w:t>
            </w:r>
            <w:r w:rsidR="006654B0">
              <w:rPr>
                <w:sz w:val="20"/>
                <w:szCs w:val="20"/>
              </w:rPr>
              <w:t xml:space="preserve"> 24 hours.</w:t>
            </w:r>
          </w:p>
        </w:tc>
      </w:tr>
      <w:tr w:rsidR="00CA19B6" w:rsidTr="7ABFDF3B" w14:paraId="0014D74D" w14:textId="77777777">
        <w:trPr>
          <w:trHeight w:val="3879"/>
        </w:trPr>
        <w:tc>
          <w:tcPr>
            <w:tcW w:w="2146" w:type="dxa"/>
            <w:tcBorders>
              <w:top w:val="nil"/>
              <w:left w:val="nil"/>
              <w:bottom w:val="nil"/>
            </w:tcBorders>
            <w:vAlign w:val="center"/>
          </w:tcPr>
          <w:p w:rsidR="00CA19B6" w:rsidP="00786A88" w:rsidRDefault="00CA19B6" w14:paraId="1C212100" w14:textId="4EA03EF6">
            <w:pPr>
              <w:rPr>
                <w:sz w:val="20"/>
                <w:szCs w:val="20"/>
              </w:rPr>
            </w:pPr>
            <w:r>
              <w:rPr>
                <w:sz w:val="20"/>
                <w:szCs w:val="20"/>
              </w:rPr>
              <w:lastRenderedPageBreak/>
              <w:t>Additional taking by private citizens on their PRIVATE LAND</w:t>
            </w:r>
          </w:p>
        </w:tc>
        <w:tc>
          <w:tcPr>
            <w:tcW w:w="6494" w:type="dxa"/>
            <w:tcBorders>
              <w:top w:val="nil"/>
              <w:bottom w:val="nil"/>
              <w:right w:val="nil"/>
            </w:tcBorders>
            <w:vAlign w:val="center"/>
          </w:tcPr>
          <w:p w:rsidRPr="7FB9D66E" w:rsidR="00CA19B6" w:rsidP="00750149" w:rsidRDefault="00CA19B6" w14:paraId="3DFBCDD9" w14:textId="418B3248">
            <w:pPr>
              <w:rPr>
                <w:sz w:val="20"/>
                <w:szCs w:val="20"/>
              </w:rPr>
            </w:pPr>
            <w:r w:rsidRPr="003D05F8">
              <w:rPr>
                <w:sz w:val="20"/>
                <w:szCs w:val="20"/>
              </w:rPr>
              <w:t xml:space="preserve">At the Service’s or our designated </w:t>
            </w:r>
            <w:r w:rsidR="00250F82">
              <w:rPr>
                <w:sz w:val="20"/>
                <w:szCs w:val="20"/>
              </w:rPr>
              <w:t>agent</w:t>
            </w:r>
            <w:r w:rsidR="00A47BC6">
              <w:rPr>
                <w:sz w:val="20"/>
                <w:szCs w:val="20"/>
              </w:rPr>
              <w:t xml:space="preserve">s’ </w:t>
            </w:r>
            <w:r w:rsidRPr="003D05F8">
              <w:rPr>
                <w:sz w:val="20"/>
                <w:szCs w:val="20"/>
              </w:rPr>
              <w:t xml:space="preserve">direction, the Service or designated agent may issue a “shoot on-sight” written take </w:t>
            </w:r>
            <w:r w:rsidRPr="00250F82">
              <w:rPr>
                <w:sz w:val="20"/>
                <w:szCs w:val="20"/>
              </w:rPr>
              <w:t>authorization</w:t>
            </w:r>
            <w:r w:rsidRPr="003D05F8">
              <w:rPr>
                <w:sz w:val="20"/>
                <w:szCs w:val="20"/>
              </w:rPr>
              <w:t xml:space="preserve"> of limited duration (45 days or less)</w:t>
            </w:r>
            <w:r w:rsidR="00840ADB">
              <w:rPr>
                <w:sz w:val="20"/>
                <w:szCs w:val="20"/>
              </w:rPr>
              <w:t xml:space="preserve"> </w:t>
            </w:r>
            <w:r>
              <w:rPr>
                <w:sz w:val="20"/>
                <w:szCs w:val="20"/>
              </w:rPr>
              <w:t>to a</w:t>
            </w:r>
            <w:r w:rsidRPr="12213AA6">
              <w:rPr>
                <w:sz w:val="20"/>
                <w:szCs w:val="20"/>
              </w:rPr>
              <w:t xml:space="preserve"> landowner </w:t>
            </w:r>
            <w:r>
              <w:rPr>
                <w:sz w:val="20"/>
                <w:szCs w:val="20"/>
              </w:rPr>
              <w:t>or their employees to take up to a specified (by the Service or our designated agent</w:t>
            </w:r>
            <w:r w:rsidR="00840ADB">
              <w:rPr>
                <w:sz w:val="20"/>
                <w:szCs w:val="20"/>
              </w:rPr>
              <w:t>)</w:t>
            </w:r>
            <w:r w:rsidR="00A47BC6">
              <w:rPr>
                <w:sz w:val="20"/>
                <w:szCs w:val="20"/>
              </w:rPr>
              <w:t xml:space="preserve"> </w:t>
            </w:r>
            <w:r>
              <w:rPr>
                <w:sz w:val="20"/>
                <w:szCs w:val="20"/>
              </w:rPr>
              <w:t xml:space="preserve">number of wolves on their private land </w:t>
            </w:r>
            <w:r w:rsidRPr="003D05F8">
              <w:rPr>
                <w:sz w:val="20"/>
                <w:szCs w:val="20"/>
              </w:rPr>
              <w:t xml:space="preserve">if: (1) The </w:t>
            </w:r>
            <w:r>
              <w:rPr>
                <w:sz w:val="20"/>
                <w:szCs w:val="20"/>
              </w:rPr>
              <w:t>landowner</w:t>
            </w:r>
            <w:r w:rsidRPr="003D05F8">
              <w:rPr>
                <w:sz w:val="20"/>
                <w:szCs w:val="20"/>
              </w:rPr>
              <w:t xml:space="preserve"> has had at least one depredation by wolves on livestock that has been confirmed by the Service or our designated agent within the last 30 days; and (2) </w:t>
            </w:r>
            <w:r w:rsidR="00A47BC6">
              <w:rPr>
                <w:sz w:val="20"/>
                <w:szCs w:val="20"/>
              </w:rPr>
              <w:t xml:space="preserve">the </w:t>
            </w:r>
            <w:r w:rsidRPr="003D05F8">
              <w:rPr>
                <w:sz w:val="20"/>
                <w:szCs w:val="20"/>
              </w:rPr>
              <w:t>Service or our designated agent ha</w:t>
            </w:r>
            <w:r w:rsidR="00A47BC6">
              <w:rPr>
                <w:sz w:val="20"/>
                <w:szCs w:val="20"/>
              </w:rPr>
              <w:t>s</w:t>
            </w:r>
            <w:r w:rsidRPr="003D05F8">
              <w:rPr>
                <w:sz w:val="20"/>
                <w:szCs w:val="20"/>
              </w:rPr>
              <w:t xml:space="preserve"> determined that problem wolves are routinely present on </w:t>
            </w:r>
            <w:r>
              <w:rPr>
                <w:sz w:val="20"/>
                <w:szCs w:val="20"/>
              </w:rPr>
              <w:t>the private land</w:t>
            </w:r>
            <w:r w:rsidRPr="003D05F8">
              <w:rPr>
                <w:sz w:val="20"/>
                <w:szCs w:val="20"/>
              </w:rPr>
              <w:t xml:space="preserve"> and present a significant risk to the health and safety of livestock; and (3) </w:t>
            </w:r>
            <w:r w:rsidR="00A47BC6">
              <w:rPr>
                <w:sz w:val="20"/>
                <w:szCs w:val="20"/>
              </w:rPr>
              <w:t xml:space="preserve">the </w:t>
            </w:r>
            <w:r w:rsidRPr="003D05F8">
              <w:rPr>
                <w:sz w:val="20"/>
                <w:szCs w:val="20"/>
              </w:rPr>
              <w:t xml:space="preserve">Service or our designated agent </w:t>
            </w:r>
            <w:r w:rsidR="00A47BC6">
              <w:rPr>
                <w:sz w:val="20"/>
                <w:szCs w:val="20"/>
              </w:rPr>
              <w:t xml:space="preserve">has </w:t>
            </w:r>
            <w:r w:rsidRPr="003D05F8">
              <w:rPr>
                <w:sz w:val="20"/>
                <w:szCs w:val="20"/>
              </w:rPr>
              <w:t xml:space="preserve">authorized lethal removal of wolves from that same </w:t>
            </w:r>
            <w:r>
              <w:rPr>
                <w:sz w:val="20"/>
                <w:szCs w:val="20"/>
              </w:rPr>
              <w:t xml:space="preserve">private </w:t>
            </w:r>
            <w:r w:rsidR="00A47BC6">
              <w:rPr>
                <w:sz w:val="20"/>
                <w:szCs w:val="20"/>
              </w:rPr>
              <w:t>land</w:t>
            </w:r>
            <w:r w:rsidRPr="003D05F8">
              <w:rPr>
                <w:sz w:val="20"/>
                <w:szCs w:val="20"/>
              </w:rPr>
              <w:t>.</w:t>
            </w:r>
            <w:r>
              <w:rPr>
                <w:sz w:val="20"/>
                <w:szCs w:val="20"/>
              </w:rPr>
              <w:t xml:space="preserve"> These</w:t>
            </w:r>
            <w:r w:rsidR="00A47BC6">
              <w:rPr>
                <w:sz w:val="20"/>
                <w:szCs w:val="20"/>
              </w:rPr>
              <w:t xml:space="preserve"> </w:t>
            </w:r>
            <w:r w:rsidR="000609BD">
              <w:rPr>
                <w:sz w:val="20"/>
              </w:rPr>
              <w:t>authorizations</w:t>
            </w:r>
            <w:r>
              <w:rPr>
                <w:sz w:val="20"/>
                <w:szCs w:val="20"/>
              </w:rPr>
              <w:t xml:space="preserve"> may be terminated at any time once threats have been resolved or minimized.</w:t>
            </w:r>
            <w:r w:rsidR="006654B0">
              <w:rPr>
                <w:sz w:val="20"/>
                <w:szCs w:val="20"/>
              </w:rPr>
              <w:t xml:space="preserve"> Any lethal or injurious take must be reported to the Service or a designated agent with</w:t>
            </w:r>
            <w:r w:rsidR="00D26C97">
              <w:rPr>
                <w:sz w:val="20"/>
                <w:szCs w:val="20"/>
              </w:rPr>
              <w:t>in</w:t>
            </w:r>
            <w:r w:rsidR="006654B0">
              <w:rPr>
                <w:sz w:val="20"/>
                <w:szCs w:val="20"/>
              </w:rPr>
              <w:t xml:space="preserve"> 24 hours.</w:t>
            </w:r>
          </w:p>
        </w:tc>
      </w:tr>
      <w:tr w:rsidR="00CA19B6" w:rsidTr="7ABFDF3B" w14:paraId="7E01E8CE" w14:textId="77777777">
        <w:tc>
          <w:tcPr>
            <w:tcW w:w="2146" w:type="dxa"/>
            <w:tcBorders>
              <w:top w:val="nil"/>
              <w:left w:val="nil"/>
              <w:bottom w:val="nil"/>
            </w:tcBorders>
            <w:vAlign w:val="center"/>
          </w:tcPr>
          <w:p w:rsidR="00CA19B6" w:rsidP="00786A88" w:rsidRDefault="00CA19B6" w14:paraId="615A4E95" w14:textId="20A75943">
            <w:pPr>
              <w:rPr>
                <w:sz w:val="20"/>
                <w:szCs w:val="20"/>
              </w:rPr>
            </w:pPr>
            <w:r>
              <w:rPr>
                <w:sz w:val="20"/>
                <w:szCs w:val="20"/>
              </w:rPr>
              <w:t xml:space="preserve">Additional taking by grazing </w:t>
            </w:r>
            <w:r w:rsidR="00A47BC6">
              <w:rPr>
                <w:sz w:val="20"/>
                <w:szCs w:val="20"/>
              </w:rPr>
              <w:t>permit</w:t>
            </w:r>
            <w:r w:rsidR="007F5DF7">
              <w:rPr>
                <w:sz w:val="20"/>
                <w:szCs w:val="20"/>
              </w:rPr>
              <w:t>t</w:t>
            </w:r>
            <w:r w:rsidR="00A47BC6">
              <w:rPr>
                <w:sz w:val="20"/>
                <w:szCs w:val="20"/>
              </w:rPr>
              <w:t>ee</w:t>
            </w:r>
            <w:r w:rsidR="00CB35DD">
              <w:rPr>
                <w:sz w:val="20"/>
                <w:szCs w:val="20"/>
              </w:rPr>
              <w:t>s</w:t>
            </w:r>
            <w:r>
              <w:rPr>
                <w:sz w:val="20"/>
                <w:szCs w:val="20"/>
              </w:rPr>
              <w:t xml:space="preserve"> on PUBLIC LAND</w:t>
            </w:r>
          </w:p>
        </w:tc>
        <w:tc>
          <w:tcPr>
            <w:tcW w:w="6494" w:type="dxa"/>
            <w:tcBorders>
              <w:top w:val="nil"/>
              <w:bottom w:val="nil"/>
              <w:right w:val="nil"/>
            </w:tcBorders>
            <w:vAlign w:val="center"/>
          </w:tcPr>
          <w:p w:rsidRPr="7FB9D66E" w:rsidR="00CA19B6" w:rsidP="00750149" w:rsidRDefault="00CA19B6" w14:paraId="608589BC" w14:textId="0F3D0F6D">
            <w:pPr>
              <w:rPr>
                <w:sz w:val="20"/>
                <w:szCs w:val="20"/>
              </w:rPr>
            </w:pPr>
            <w:r>
              <w:rPr>
                <w:sz w:val="20"/>
                <w:szCs w:val="20"/>
              </w:rPr>
              <w:t xml:space="preserve">At the Service’s or our designated </w:t>
            </w:r>
            <w:r w:rsidR="00A47BC6">
              <w:rPr>
                <w:sz w:val="20"/>
                <w:szCs w:val="20"/>
              </w:rPr>
              <w:t xml:space="preserve">agents’ </w:t>
            </w:r>
            <w:r>
              <w:rPr>
                <w:sz w:val="20"/>
                <w:szCs w:val="20"/>
              </w:rPr>
              <w:t xml:space="preserve">direction, the Service or designated agent may issue a “shoot on-sight” written take </w:t>
            </w:r>
            <w:r w:rsidRPr="00A47BC6">
              <w:rPr>
                <w:sz w:val="20"/>
              </w:rPr>
              <w:t>authorization</w:t>
            </w:r>
            <w:r>
              <w:rPr>
                <w:sz w:val="20"/>
                <w:szCs w:val="20"/>
              </w:rPr>
              <w:t xml:space="preserve"> of limited duration (45 days or less) to a public land grazing permittee to take </w:t>
            </w:r>
            <w:r w:rsidRPr="00341B5F">
              <w:rPr>
                <w:sz w:val="20"/>
                <w:szCs w:val="20"/>
              </w:rPr>
              <w:t>up to a specified (by the Service or our designated agent</w:t>
            </w:r>
            <w:r w:rsidR="00840ADB">
              <w:rPr>
                <w:sz w:val="20"/>
                <w:szCs w:val="20"/>
              </w:rPr>
              <w:t>)</w:t>
            </w:r>
            <w:r w:rsidR="00A47BC6">
              <w:rPr>
                <w:sz w:val="20"/>
                <w:szCs w:val="20"/>
              </w:rPr>
              <w:t xml:space="preserve"> </w:t>
            </w:r>
            <w:r w:rsidRPr="00341B5F">
              <w:rPr>
                <w:sz w:val="20"/>
                <w:szCs w:val="20"/>
              </w:rPr>
              <w:t>number of wolves on</w:t>
            </w:r>
            <w:r>
              <w:rPr>
                <w:sz w:val="20"/>
                <w:szCs w:val="20"/>
              </w:rPr>
              <w:t xml:space="preserve"> that permittee’s active livestock grazing allotment if: (1) The grazing allotment has had at least one depredation by wolves on livestock that has been confirmed by the Service or our designated agent within the last 30 days; and (2) </w:t>
            </w:r>
            <w:r w:rsidR="001F244E">
              <w:rPr>
                <w:sz w:val="20"/>
                <w:szCs w:val="20"/>
              </w:rPr>
              <w:t>t</w:t>
            </w:r>
            <w:r w:rsidR="00A47BC6">
              <w:rPr>
                <w:sz w:val="20"/>
                <w:szCs w:val="20"/>
              </w:rPr>
              <w:t>he</w:t>
            </w:r>
            <w:r>
              <w:rPr>
                <w:sz w:val="20"/>
                <w:szCs w:val="20"/>
              </w:rPr>
              <w:t xml:space="preserve"> Service or our designated agent </w:t>
            </w:r>
            <w:r w:rsidR="00A47BC6">
              <w:rPr>
                <w:sz w:val="20"/>
                <w:szCs w:val="20"/>
              </w:rPr>
              <w:t>has</w:t>
            </w:r>
            <w:r>
              <w:rPr>
                <w:sz w:val="20"/>
                <w:szCs w:val="20"/>
              </w:rPr>
              <w:t xml:space="preserve"> determined that problem wolves are routinely present on that allotment and present a significant risk to the health and safety of livestock; and (3) </w:t>
            </w:r>
            <w:r w:rsidR="00A47BC6">
              <w:rPr>
                <w:sz w:val="20"/>
                <w:szCs w:val="20"/>
              </w:rPr>
              <w:t>the</w:t>
            </w:r>
            <w:r>
              <w:rPr>
                <w:sz w:val="20"/>
                <w:szCs w:val="20"/>
              </w:rPr>
              <w:t xml:space="preserve"> Service or our designated agent</w:t>
            </w:r>
            <w:r w:rsidR="00A47BC6">
              <w:rPr>
                <w:sz w:val="20"/>
                <w:szCs w:val="20"/>
              </w:rPr>
              <w:t xml:space="preserve"> has</w:t>
            </w:r>
            <w:r>
              <w:rPr>
                <w:sz w:val="20"/>
                <w:szCs w:val="20"/>
              </w:rPr>
              <w:t xml:space="preserve"> authorized lethal removal of wolves from that same allotment. </w:t>
            </w:r>
            <w:r w:rsidRPr="00341B5F">
              <w:rPr>
                <w:sz w:val="20"/>
                <w:szCs w:val="20"/>
              </w:rPr>
              <w:t>These</w:t>
            </w:r>
            <w:r w:rsidR="00A47BC6">
              <w:rPr>
                <w:sz w:val="20"/>
                <w:szCs w:val="20"/>
              </w:rPr>
              <w:t xml:space="preserve"> </w:t>
            </w:r>
            <w:r w:rsidR="00BF241C">
              <w:rPr>
                <w:sz w:val="20"/>
              </w:rPr>
              <w:t>authorizations</w:t>
            </w:r>
            <w:r w:rsidRPr="00341B5F">
              <w:rPr>
                <w:sz w:val="20"/>
                <w:szCs w:val="20"/>
              </w:rPr>
              <w:t xml:space="preserve"> may be terminated at any time once threats have been resolved or minimized.</w:t>
            </w:r>
            <w:r w:rsidR="006654B0">
              <w:rPr>
                <w:sz w:val="20"/>
                <w:szCs w:val="20"/>
              </w:rPr>
              <w:t xml:space="preserve"> </w:t>
            </w:r>
            <w:r w:rsidR="002A4C6F">
              <w:rPr>
                <w:sz w:val="20"/>
                <w:szCs w:val="20"/>
              </w:rPr>
              <w:t xml:space="preserve">Any take or method of take on public land must be consistent with the rules and regulations on those public lands. </w:t>
            </w:r>
            <w:r w:rsidRPr="006654B0" w:rsidR="006654B0">
              <w:rPr>
                <w:sz w:val="20"/>
                <w:szCs w:val="20"/>
              </w:rPr>
              <w:t>Any lethal or injurious take must be reported to the Service or a designated agent with</w:t>
            </w:r>
            <w:r w:rsidR="00E2512E">
              <w:rPr>
                <w:sz w:val="20"/>
                <w:szCs w:val="20"/>
              </w:rPr>
              <w:t>in</w:t>
            </w:r>
            <w:r w:rsidRPr="006654B0" w:rsidR="006654B0">
              <w:rPr>
                <w:sz w:val="20"/>
                <w:szCs w:val="20"/>
              </w:rPr>
              <w:t xml:space="preserve"> 24 hours.</w:t>
            </w:r>
          </w:p>
        </w:tc>
      </w:tr>
      <w:tr w:rsidR="00CA19B6" w:rsidTr="7ABFDF3B" w14:paraId="4FCA9781" w14:textId="77777777">
        <w:trPr>
          <w:trHeight w:val="2988"/>
        </w:trPr>
        <w:tc>
          <w:tcPr>
            <w:tcW w:w="2146" w:type="dxa"/>
            <w:tcBorders>
              <w:top w:val="nil"/>
              <w:left w:val="nil"/>
              <w:bottom w:val="nil"/>
            </w:tcBorders>
            <w:vAlign w:val="center"/>
          </w:tcPr>
          <w:p w:rsidR="00CA19B6" w:rsidP="00786A88" w:rsidRDefault="00CA19B6" w14:paraId="5ED45B52" w14:textId="5C9EFA87">
            <w:pPr>
              <w:rPr>
                <w:sz w:val="20"/>
                <w:szCs w:val="20"/>
              </w:rPr>
            </w:pPr>
            <w:r>
              <w:rPr>
                <w:sz w:val="20"/>
                <w:szCs w:val="20"/>
              </w:rPr>
              <w:t>Agency take of wolves that repeatedly depredate livestock</w:t>
            </w:r>
          </w:p>
        </w:tc>
        <w:tc>
          <w:tcPr>
            <w:tcW w:w="6494" w:type="dxa"/>
            <w:tcBorders>
              <w:top w:val="nil"/>
              <w:bottom w:val="nil"/>
              <w:right w:val="nil"/>
            </w:tcBorders>
            <w:vAlign w:val="center"/>
          </w:tcPr>
          <w:p w:rsidRPr="7FB9D66E" w:rsidR="00CA19B6" w:rsidP="00786A88" w:rsidRDefault="00CA19B6" w14:paraId="13C03554" w14:textId="0DA3DE78">
            <w:pPr>
              <w:rPr>
                <w:sz w:val="20"/>
                <w:szCs w:val="20"/>
              </w:rPr>
            </w:pPr>
            <w:r>
              <w:rPr>
                <w:sz w:val="20"/>
                <w:szCs w:val="20"/>
              </w:rPr>
              <w:t>The Service or our designated agent may carry out harassment, nonlethal control measures, relocation, placement in captivity, or lethal control of problem wolves. The Service or our designated agent will consider: (</w:t>
            </w:r>
            <w:r w:rsidR="001F244E">
              <w:rPr>
                <w:sz w:val="20"/>
                <w:szCs w:val="20"/>
              </w:rPr>
              <w:t>1</w:t>
            </w:r>
            <w:r>
              <w:rPr>
                <w:sz w:val="20"/>
                <w:szCs w:val="20"/>
              </w:rPr>
              <w:t>) Evidence of wounded livestock, dogs, or other domestic animals, or remains of livestock, dogs, or domestic animals that show that the injury or death was caused by wolves, or evidence that wolves were in the act of attacking livestock, dogs, or domestic animals; (</w:t>
            </w:r>
            <w:r w:rsidR="001F244E">
              <w:rPr>
                <w:sz w:val="20"/>
                <w:szCs w:val="20"/>
              </w:rPr>
              <w:t>2</w:t>
            </w:r>
            <w:r>
              <w:rPr>
                <w:sz w:val="20"/>
                <w:szCs w:val="20"/>
              </w:rPr>
              <w:t xml:space="preserve">) </w:t>
            </w:r>
            <w:r w:rsidR="001F244E">
              <w:rPr>
                <w:sz w:val="20"/>
                <w:szCs w:val="20"/>
              </w:rPr>
              <w:t>t</w:t>
            </w:r>
            <w:r>
              <w:rPr>
                <w:sz w:val="20"/>
                <w:szCs w:val="20"/>
              </w:rPr>
              <w:t>he likelihood that additional wolf-caused losses or attacks may occur if no control action is taken; (</w:t>
            </w:r>
            <w:r w:rsidR="001F244E">
              <w:rPr>
                <w:sz w:val="20"/>
                <w:szCs w:val="20"/>
              </w:rPr>
              <w:t>3</w:t>
            </w:r>
            <w:r>
              <w:rPr>
                <w:sz w:val="20"/>
                <w:szCs w:val="20"/>
              </w:rPr>
              <w:t xml:space="preserve">) </w:t>
            </w:r>
            <w:r w:rsidR="001F244E">
              <w:rPr>
                <w:sz w:val="20"/>
                <w:szCs w:val="20"/>
              </w:rPr>
              <w:t>e</w:t>
            </w:r>
            <w:r>
              <w:rPr>
                <w:sz w:val="20"/>
                <w:szCs w:val="20"/>
              </w:rPr>
              <w:t>vidence of unusual attractants or artificial or intentional feeding of wolves; and (</w:t>
            </w:r>
            <w:r w:rsidR="001F244E">
              <w:rPr>
                <w:sz w:val="20"/>
                <w:szCs w:val="20"/>
              </w:rPr>
              <w:t>4</w:t>
            </w:r>
            <w:r>
              <w:rPr>
                <w:sz w:val="20"/>
                <w:szCs w:val="20"/>
              </w:rPr>
              <w:t xml:space="preserve">) </w:t>
            </w:r>
            <w:r w:rsidR="001F244E">
              <w:rPr>
                <w:sz w:val="20"/>
                <w:szCs w:val="20"/>
              </w:rPr>
              <w:t>e</w:t>
            </w:r>
            <w:r>
              <w:rPr>
                <w:sz w:val="20"/>
                <w:szCs w:val="20"/>
              </w:rPr>
              <w:t>vidence</w:t>
            </w:r>
            <w:r w:rsidR="007155FD">
              <w:rPr>
                <w:sz w:val="20"/>
                <w:szCs w:val="20"/>
              </w:rPr>
              <w:t xml:space="preserve"> </w:t>
            </w:r>
            <w:r>
              <w:rPr>
                <w:sz w:val="20"/>
                <w:szCs w:val="20"/>
              </w:rPr>
              <w:t>that animal husbandry practices recommended in approved allotment plans and annual operating plans were followed.</w:t>
            </w:r>
          </w:p>
        </w:tc>
      </w:tr>
      <w:tr w:rsidR="00CA19B6" w:rsidTr="7ABFDF3B" w14:paraId="2B4ACF88" w14:textId="77777777">
        <w:trPr>
          <w:trHeight w:val="2259"/>
        </w:trPr>
        <w:tc>
          <w:tcPr>
            <w:tcW w:w="2146" w:type="dxa"/>
            <w:tcBorders>
              <w:top w:val="nil"/>
              <w:left w:val="nil"/>
              <w:bottom w:val="nil"/>
            </w:tcBorders>
            <w:vAlign w:val="center"/>
          </w:tcPr>
          <w:p w:rsidR="00CA19B6" w:rsidP="00786A88" w:rsidRDefault="00CA19B6" w14:paraId="3FDAB46C" w14:textId="2B417999">
            <w:pPr>
              <w:rPr>
                <w:sz w:val="20"/>
                <w:szCs w:val="20"/>
              </w:rPr>
            </w:pPr>
            <w:r w:rsidRPr="00A47BC6">
              <w:rPr>
                <w:sz w:val="20"/>
                <w:szCs w:val="20"/>
              </w:rPr>
              <w:t>Agency take to reduce impacts on wild ungulates</w:t>
            </w:r>
          </w:p>
        </w:tc>
        <w:tc>
          <w:tcPr>
            <w:tcW w:w="6494" w:type="dxa"/>
            <w:tcBorders>
              <w:top w:val="nil"/>
              <w:bottom w:val="nil"/>
              <w:right w:val="nil"/>
            </w:tcBorders>
            <w:vAlign w:val="center"/>
          </w:tcPr>
          <w:p w:rsidRPr="7FB9D66E" w:rsidR="00CA19B6" w:rsidP="00786A88" w:rsidRDefault="00CA19B6" w14:paraId="444878B0" w14:textId="7F488DB1">
            <w:pPr>
              <w:rPr>
                <w:sz w:val="20"/>
                <w:szCs w:val="20"/>
              </w:rPr>
            </w:pPr>
            <w:r>
              <w:rPr>
                <w:sz w:val="20"/>
                <w:szCs w:val="20"/>
              </w:rPr>
              <w:t>If wolf predation is having an unacceptable impact on wild ungulate populations as determined by the respective State or Tribe, a State or Tribe may lethally remove the wolves in question. States or Tribes must submit science-based reports showing that proposed actions meet regulatory standards as defined in 50 CFR 17.84(a)(4). The Service must determine that an unacceptable impact to wild ungulate populations or herds has occurred, and that the proposed lethal removal is science-based and will not impede wolf conservation.</w:t>
            </w:r>
          </w:p>
        </w:tc>
      </w:tr>
      <w:tr w:rsidR="00CA19B6" w:rsidTr="7ABFDF3B" w14:paraId="723AE114" w14:textId="77777777">
        <w:trPr>
          <w:trHeight w:val="1053"/>
        </w:trPr>
        <w:tc>
          <w:tcPr>
            <w:tcW w:w="2146" w:type="dxa"/>
            <w:tcBorders>
              <w:top w:val="nil"/>
              <w:left w:val="nil"/>
              <w:bottom w:val="nil"/>
            </w:tcBorders>
            <w:vAlign w:val="center"/>
          </w:tcPr>
          <w:p w:rsidR="00CA19B6" w:rsidP="00786A88" w:rsidRDefault="00CA19B6" w14:paraId="7A9A667A" w14:textId="7BA6B7F2">
            <w:pPr>
              <w:rPr>
                <w:sz w:val="20"/>
                <w:szCs w:val="20"/>
              </w:rPr>
            </w:pPr>
            <w:r>
              <w:rPr>
                <w:sz w:val="20"/>
                <w:szCs w:val="20"/>
              </w:rPr>
              <w:lastRenderedPageBreak/>
              <w:t>Incidental take</w:t>
            </w:r>
          </w:p>
        </w:tc>
        <w:tc>
          <w:tcPr>
            <w:tcW w:w="6494" w:type="dxa"/>
            <w:tcBorders>
              <w:top w:val="nil"/>
              <w:bottom w:val="nil"/>
              <w:right w:val="nil"/>
            </w:tcBorders>
            <w:vAlign w:val="center"/>
          </w:tcPr>
          <w:p w:rsidR="00CA19B6" w:rsidP="00786A88" w:rsidRDefault="00CA19B6" w14:paraId="6B6298E7" w14:textId="77777777">
            <w:pPr>
              <w:rPr>
                <w:sz w:val="20"/>
                <w:szCs w:val="20"/>
              </w:rPr>
            </w:pPr>
            <w:r w:rsidRPr="7FB9D66E">
              <w:rPr>
                <w:sz w:val="20"/>
                <w:szCs w:val="20"/>
              </w:rPr>
              <w:t>Any person may take a gray wolf if the take is incidental to an otherwise lawful activity,</w:t>
            </w:r>
            <w:r w:rsidR="00786A88">
              <w:rPr>
                <w:sz w:val="20"/>
                <w:szCs w:val="20"/>
              </w:rPr>
              <w:t xml:space="preserve"> </w:t>
            </w:r>
            <w:r w:rsidRPr="7FB9D66E">
              <w:rPr>
                <w:sz w:val="20"/>
                <w:szCs w:val="20"/>
              </w:rPr>
              <w:t xml:space="preserve">if reasonable due care was practiced </w:t>
            </w:r>
            <w:proofErr w:type="gramStart"/>
            <w:r w:rsidRPr="7FB9D66E">
              <w:rPr>
                <w:sz w:val="20"/>
                <w:szCs w:val="20"/>
              </w:rPr>
              <w:t>to avoid</w:t>
            </w:r>
            <w:proofErr w:type="gramEnd"/>
            <w:r w:rsidRPr="7FB9D66E">
              <w:rPr>
                <w:sz w:val="20"/>
                <w:szCs w:val="20"/>
              </w:rPr>
              <w:t xml:space="preserve"> such taking, and such taking was reported within 24 hours. (The Service may allow additional time if access is limited.)</w:t>
            </w:r>
            <w:r w:rsidR="000D4B81">
              <w:rPr>
                <w:sz w:val="20"/>
                <w:szCs w:val="20"/>
              </w:rPr>
              <w:t xml:space="preserve"> </w:t>
            </w:r>
            <w:r w:rsidRPr="00CE0794" w:rsidR="00CE0794">
              <w:rPr>
                <w:sz w:val="20"/>
                <w:szCs w:val="20"/>
              </w:rPr>
              <w:t>Shooting a wolf as a result of mistaking it for another species is not considered accidental and may be referred to the appropriate authorities for prosecution.</w:t>
            </w:r>
            <w:r w:rsidR="00CE0794">
              <w:rPr>
                <w:sz w:val="20"/>
                <w:szCs w:val="20"/>
              </w:rPr>
              <w:t xml:space="preserve"> </w:t>
            </w:r>
          </w:p>
          <w:p w:rsidRPr="7FB9D66E" w:rsidR="007F5DF7" w:rsidP="00786A88" w:rsidRDefault="007F5DF7" w14:paraId="105A45F7" w14:textId="4F181ECE">
            <w:pPr>
              <w:rPr>
                <w:sz w:val="20"/>
                <w:szCs w:val="20"/>
              </w:rPr>
            </w:pPr>
          </w:p>
        </w:tc>
      </w:tr>
      <w:tr w:rsidR="00CA19B6" w:rsidTr="7ABFDF3B" w14:paraId="3D0B9F6A" w14:textId="77777777">
        <w:trPr>
          <w:trHeight w:val="900"/>
        </w:trPr>
        <w:tc>
          <w:tcPr>
            <w:tcW w:w="2146" w:type="dxa"/>
            <w:tcBorders>
              <w:top w:val="nil"/>
              <w:left w:val="nil"/>
              <w:bottom w:val="nil"/>
            </w:tcBorders>
            <w:vAlign w:val="center"/>
          </w:tcPr>
          <w:p w:rsidR="00CA19B6" w:rsidP="00786A88" w:rsidRDefault="00CA19B6" w14:paraId="44694FB2" w14:textId="29C2D56C">
            <w:pPr>
              <w:rPr>
                <w:sz w:val="20"/>
                <w:szCs w:val="20"/>
              </w:rPr>
            </w:pPr>
            <w:r w:rsidDel="00D731D0">
              <w:rPr>
                <w:sz w:val="20"/>
                <w:szCs w:val="20"/>
              </w:rPr>
              <w:t>Permits for recovery actions that include take of gray wolves</w:t>
            </w:r>
          </w:p>
        </w:tc>
        <w:tc>
          <w:tcPr>
            <w:tcW w:w="6494" w:type="dxa"/>
            <w:tcBorders>
              <w:top w:val="nil"/>
              <w:bottom w:val="nil"/>
              <w:right w:val="nil"/>
            </w:tcBorders>
            <w:vAlign w:val="center"/>
          </w:tcPr>
          <w:p w:rsidR="00CA19B6" w:rsidP="00786A88" w:rsidRDefault="00CA19B6" w14:paraId="180E8E41" w14:textId="77777777">
            <w:pPr>
              <w:rPr>
                <w:sz w:val="20"/>
                <w:szCs w:val="20"/>
              </w:rPr>
            </w:pPr>
            <w:r w:rsidDel="00D731D0">
              <w:rPr>
                <w:sz w:val="20"/>
                <w:szCs w:val="20"/>
              </w:rPr>
              <w:t>Permits are a</w:t>
            </w:r>
            <w:r w:rsidRPr="00DB0FAA" w:rsidDel="00D731D0">
              <w:rPr>
                <w:sz w:val="20"/>
                <w:szCs w:val="20"/>
              </w:rPr>
              <w:t xml:space="preserve">vailable </w:t>
            </w:r>
            <w:r w:rsidR="00CB79A2">
              <w:rPr>
                <w:sz w:val="20"/>
                <w:szCs w:val="20"/>
              </w:rPr>
              <w:t xml:space="preserve">and required, except as otherwise allowed by this </w:t>
            </w:r>
            <w:r w:rsidR="00E315EB">
              <w:rPr>
                <w:sz w:val="20"/>
                <w:szCs w:val="20"/>
              </w:rPr>
              <w:t xml:space="preserve">proposed </w:t>
            </w:r>
            <w:r w:rsidR="00CB79A2">
              <w:rPr>
                <w:sz w:val="20"/>
                <w:szCs w:val="20"/>
              </w:rPr>
              <w:t>rule,</w:t>
            </w:r>
            <w:r w:rsidRPr="00DB0FAA">
              <w:rPr>
                <w:sz w:val="20"/>
                <w:szCs w:val="20"/>
              </w:rPr>
              <w:t xml:space="preserve"> </w:t>
            </w:r>
            <w:r w:rsidRPr="00DB0FAA" w:rsidDel="00D731D0">
              <w:rPr>
                <w:sz w:val="20"/>
                <w:szCs w:val="20"/>
              </w:rPr>
              <w:t>for</w:t>
            </w:r>
            <w:r w:rsidDel="00D731D0">
              <w:rPr>
                <w:sz w:val="20"/>
                <w:szCs w:val="20"/>
              </w:rPr>
              <w:t xml:space="preserve"> </w:t>
            </w:r>
            <w:r w:rsidRPr="00DB0FAA" w:rsidDel="00D731D0">
              <w:rPr>
                <w:sz w:val="20"/>
                <w:szCs w:val="20"/>
              </w:rPr>
              <w:t>scientific purposes, enhancement of</w:t>
            </w:r>
            <w:r w:rsidDel="00D731D0">
              <w:rPr>
                <w:sz w:val="20"/>
                <w:szCs w:val="20"/>
              </w:rPr>
              <w:t xml:space="preserve"> </w:t>
            </w:r>
            <w:r w:rsidRPr="00DB0FAA" w:rsidDel="00D731D0">
              <w:rPr>
                <w:sz w:val="20"/>
                <w:szCs w:val="20"/>
              </w:rPr>
              <w:t>propagation or survival, educational purposes, or</w:t>
            </w:r>
            <w:r w:rsidDel="00D731D0">
              <w:rPr>
                <w:sz w:val="20"/>
                <w:szCs w:val="20"/>
              </w:rPr>
              <w:t xml:space="preserve"> </w:t>
            </w:r>
            <w:r w:rsidRPr="00DB0FAA" w:rsidDel="00D731D0">
              <w:rPr>
                <w:sz w:val="20"/>
                <w:szCs w:val="20"/>
              </w:rPr>
              <w:t>other purposes consistent with the</w:t>
            </w:r>
            <w:r w:rsidDel="00D731D0">
              <w:rPr>
                <w:sz w:val="20"/>
                <w:szCs w:val="20"/>
              </w:rPr>
              <w:t xml:space="preserve"> </w:t>
            </w:r>
            <w:r w:rsidRPr="00DB0FAA" w:rsidDel="00D731D0">
              <w:rPr>
                <w:sz w:val="20"/>
                <w:szCs w:val="20"/>
              </w:rPr>
              <w:t>Act (50 CFR 17.32)</w:t>
            </w:r>
            <w:r w:rsidDel="00D731D0" w:rsidR="00840ADB">
              <w:rPr>
                <w:sz w:val="20"/>
                <w:szCs w:val="20"/>
              </w:rPr>
              <w:t>.</w:t>
            </w:r>
          </w:p>
          <w:p w:rsidRPr="7FB9D66E" w:rsidR="00CA19B6" w:rsidP="00786A88" w:rsidRDefault="00CA19B6" w14:paraId="17233742" w14:textId="0A292DB1">
            <w:pPr>
              <w:rPr>
                <w:sz w:val="20"/>
                <w:szCs w:val="20"/>
              </w:rPr>
            </w:pPr>
          </w:p>
        </w:tc>
      </w:tr>
      <w:tr w:rsidR="00CA19B6" w:rsidTr="7ABFDF3B" w14:paraId="50056995" w14:textId="77777777">
        <w:tc>
          <w:tcPr>
            <w:tcW w:w="2146" w:type="dxa"/>
            <w:tcBorders>
              <w:top w:val="nil"/>
              <w:left w:val="nil"/>
              <w:bottom w:val="single" w:color="auto" w:sz="4" w:space="0"/>
            </w:tcBorders>
            <w:vAlign w:val="center"/>
          </w:tcPr>
          <w:p w:rsidR="00CA19B6" w:rsidP="00786A88" w:rsidRDefault="00CA19B6" w14:paraId="71FFEAF2" w14:textId="21DAF20C">
            <w:pPr>
              <w:rPr>
                <w:sz w:val="20"/>
                <w:szCs w:val="20"/>
              </w:rPr>
            </w:pPr>
            <w:r>
              <w:rPr>
                <w:sz w:val="20"/>
                <w:szCs w:val="20"/>
              </w:rPr>
              <w:t>Additional taking provisions for agency employees</w:t>
            </w:r>
            <w:r w:rsidR="00370F9A">
              <w:rPr>
                <w:sz w:val="20"/>
                <w:szCs w:val="20"/>
              </w:rPr>
              <w:t xml:space="preserve"> and our designated agent</w:t>
            </w:r>
          </w:p>
        </w:tc>
        <w:tc>
          <w:tcPr>
            <w:tcW w:w="6494" w:type="dxa"/>
            <w:tcBorders>
              <w:top w:val="nil"/>
              <w:bottom w:val="single" w:color="auto" w:sz="4" w:space="0"/>
              <w:right w:val="nil"/>
            </w:tcBorders>
            <w:vAlign w:val="center"/>
          </w:tcPr>
          <w:p w:rsidRPr="7FB9D66E" w:rsidR="00CA19B6" w:rsidP="00D731D0" w:rsidRDefault="00370F9A" w14:paraId="01E52D3F" w14:textId="0815DA13">
            <w:pPr>
              <w:rPr>
                <w:sz w:val="20"/>
                <w:szCs w:val="20"/>
              </w:rPr>
            </w:pPr>
            <w:r>
              <w:rPr>
                <w:sz w:val="20"/>
                <w:szCs w:val="20"/>
              </w:rPr>
              <w:t>Any Service employee or our designated agent may take a gray wolf from the NEP</w:t>
            </w:r>
            <w:r w:rsidR="00E315EB">
              <w:rPr>
                <w:sz w:val="20"/>
                <w:szCs w:val="20"/>
              </w:rPr>
              <w:t>:</w:t>
            </w:r>
            <w:r w:rsidR="00CA19B6">
              <w:rPr>
                <w:sz w:val="20"/>
                <w:szCs w:val="20"/>
              </w:rPr>
              <w:t xml:space="preserve"> </w:t>
            </w:r>
            <w:r w:rsidRPr="00621997" w:rsidR="00CA19B6">
              <w:rPr>
                <w:sz w:val="20"/>
                <w:szCs w:val="20"/>
              </w:rPr>
              <w:t>(</w:t>
            </w:r>
            <w:r>
              <w:rPr>
                <w:sz w:val="20"/>
                <w:szCs w:val="20"/>
              </w:rPr>
              <w:t>1</w:t>
            </w:r>
            <w:r w:rsidRPr="00621997" w:rsidR="00CA19B6">
              <w:rPr>
                <w:sz w:val="20"/>
                <w:szCs w:val="20"/>
              </w:rPr>
              <w:t>)</w:t>
            </w:r>
            <w:r>
              <w:rPr>
                <w:sz w:val="20"/>
                <w:szCs w:val="20"/>
              </w:rPr>
              <w:t xml:space="preserve"> </w:t>
            </w:r>
            <w:r w:rsidR="00E315EB">
              <w:rPr>
                <w:sz w:val="20"/>
                <w:szCs w:val="20"/>
              </w:rPr>
              <w:t>F</w:t>
            </w:r>
            <w:r>
              <w:rPr>
                <w:sz w:val="20"/>
                <w:szCs w:val="20"/>
              </w:rPr>
              <w:t>or</w:t>
            </w:r>
            <w:r w:rsidRPr="00621997" w:rsidR="00CA19B6">
              <w:rPr>
                <w:sz w:val="20"/>
                <w:szCs w:val="20"/>
              </w:rPr>
              <w:t xml:space="preserve"> </w:t>
            </w:r>
            <w:r w:rsidRPr="000609BD" w:rsidR="000609BD">
              <w:rPr>
                <w:sz w:val="20"/>
                <w:szCs w:val="20"/>
              </w:rPr>
              <w:t xml:space="preserve">take related to the release, tracking, monitoring, recapture, </w:t>
            </w:r>
            <w:r w:rsidRPr="00A47BC6">
              <w:rPr>
                <w:sz w:val="20"/>
                <w:szCs w:val="20"/>
              </w:rPr>
              <w:t>and</w:t>
            </w:r>
            <w:r w:rsidRPr="00CB79A2" w:rsidR="000609BD">
              <w:rPr>
                <w:sz w:val="20"/>
                <w:szCs w:val="20"/>
              </w:rPr>
              <w:t xml:space="preserve"> </w:t>
            </w:r>
            <w:r w:rsidRPr="00A47BC6">
              <w:rPr>
                <w:sz w:val="20"/>
                <w:szCs w:val="20"/>
              </w:rPr>
              <w:t>management</w:t>
            </w:r>
            <w:r w:rsidRPr="000609BD" w:rsidR="000609BD">
              <w:rPr>
                <w:sz w:val="20"/>
                <w:szCs w:val="20"/>
              </w:rPr>
              <w:t xml:space="preserve"> for the NEP</w:t>
            </w:r>
            <w:r w:rsidR="000609BD">
              <w:rPr>
                <w:sz w:val="20"/>
                <w:szCs w:val="20"/>
              </w:rPr>
              <w:t>;</w:t>
            </w:r>
            <w:r w:rsidR="00CA19B6">
              <w:rPr>
                <w:sz w:val="20"/>
                <w:szCs w:val="20"/>
              </w:rPr>
              <w:t xml:space="preserve"> </w:t>
            </w:r>
            <w:r w:rsidRPr="00621997" w:rsidR="00CA19B6">
              <w:rPr>
                <w:sz w:val="20"/>
                <w:szCs w:val="20"/>
              </w:rPr>
              <w:t>(</w:t>
            </w:r>
            <w:r>
              <w:rPr>
                <w:sz w:val="20"/>
                <w:szCs w:val="20"/>
              </w:rPr>
              <w:t>2</w:t>
            </w:r>
            <w:r w:rsidRPr="00621997" w:rsidR="00CA19B6">
              <w:rPr>
                <w:sz w:val="20"/>
                <w:szCs w:val="20"/>
              </w:rPr>
              <w:t xml:space="preserve">) </w:t>
            </w:r>
            <w:r w:rsidR="001F244E">
              <w:rPr>
                <w:sz w:val="20"/>
                <w:szCs w:val="20"/>
              </w:rPr>
              <w:t>t</w:t>
            </w:r>
            <w:r w:rsidRPr="00621997" w:rsidR="00CA19B6">
              <w:rPr>
                <w:sz w:val="20"/>
                <w:szCs w:val="20"/>
              </w:rPr>
              <w:t>o aid or euthanize sick, injured, or orphaned wolves</w:t>
            </w:r>
            <w:r w:rsidR="00E315EB">
              <w:rPr>
                <w:sz w:val="20"/>
                <w:szCs w:val="20"/>
              </w:rPr>
              <w:t xml:space="preserve"> or</w:t>
            </w:r>
            <w:r>
              <w:rPr>
                <w:sz w:val="20"/>
                <w:szCs w:val="20"/>
              </w:rPr>
              <w:t xml:space="preserve"> transfer to a licensed veterinarian for care</w:t>
            </w:r>
            <w:r w:rsidRPr="00621997" w:rsidR="00CA19B6">
              <w:rPr>
                <w:sz w:val="20"/>
                <w:szCs w:val="20"/>
              </w:rPr>
              <w:t>;</w:t>
            </w:r>
            <w:r w:rsidR="00CA19B6">
              <w:rPr>
                <w:sz w:val="20"/>
                <w:szCs w:val="20"/>
              </w:rPr>
              <w:t xml:space="preserve"> </w:t>
            </w:r>
            <w:r w:rsidRPr="00621997" w:rsidR="00CA19B6">
              <w:rPr>
                <w:sz w:val="20"/>
                <w:szCs w:val="20"/>
              </w:rPr>
              <w:t>(</w:t>
            </w:r>
            <w:r>
              <w:rPr>
                <w:sz w:val="20"/>
                <w:szCs w:val="20"/>
              </w:rPr>
              <w:t>3</w:t>
            </w:r>
            <w:r w:rsidRPr="00621997" w:rsidR="00CA19B6">
              <w:rPr>
                <w:sz w:val="20"/>
                <w:szCs w:val="20"/>
              </w:rPr>
              <w:t xml:space="preserve">) </w:t>
            </w:r>
            <w:r w:rsidR="001F244E">
              <w:rPr>
                <w:sz w:val="20"/>
                <w:szCs w:val="20"/>
              </w:rPr>
              <w:t>t</w:t>
            </w:r>
            <w:r w:rsidRPr="00621997" w:rsidR="00CA19B6">
              <w:rPr>
                <w:sz w:val="20"/>
                <w:szCs w:val="20"/>
              </w:rPr>
              <w:t>o dispose of a dead specimen;</w:t>
            </w:r>
            <w:r w:rsidR="00CA19B6">
              <w:rPr>
                <w:sz w:val="20"/>
                <w:szCs w:val="20"/>
              </w:rPr>
              <w:t xml:space="preserve"> </w:t>
            </w:r>
            <w:r w:rsidRPr="00621997" w:rsidR="00CA19B6">
              <w:rPr>
                <w:sz w:val="20"/>
                <w:szCs w:val="20"/>
              </w:rPr>
              <w:t>(</w:t>
            </w:r>
            <w:r>
              <w:rPr>
                <w:sz w:val="20"/>
                <w:szCs w:val="20"/>
              </w:rPr>
              <w:t>4</w:t>
            </w:r>
            <w:r w:rsidRPr="00621997" w:rsidR="00CA19B6">
              <w:rPr>
                <w:sz w:val="20"/>
                <w:szCs w:val="20"/>
              </w:rPr>
              <w:t xml:space="preserve">) </w:t>
            </w:r>
            <w:r w:rsidR="001F244E">
              <w:rPr>
                <w:sz w:val="20"/>
                <w:szCs w:val="20"/>
              </w:rPr>
              <w:t>t</w:t>
            </w:r>
            <w:r w:rsidRPr="00621997" w:rsidR="00CA19B6">
              <w:rPr>
                <w:sz w:val="20"/>
                <w:szCs w:val="20"/>
              </w:rPr>
              <w:t>o salvage a dead specimen that may be used for scientific study;</w:t>
            </w:r>
            <w:r w:rsidR="00CA19B6">
              <w:rPr>
                <w:sz w:val="20"/>
                <w:szCs w:val="20"/>
              </w:rPr>
              <w:t xml:space="preserve"> </w:t>
            </w:r>
            <w:r w:rsidRPr="00621997" w:rsidR="00CA19B6">
              <w:rPr>
                <w:sz w:val="20"/>
                <w:szCs w:val="20"/>
              </w:rPr>
              <w:t>(</w:t>
            </w:r>
            <w:r>
              <w:rPr>
                <w:sz w:val="20"/>
                <w:szCs w:val="20"/>
              </w:rPr>
              <w:t>5</w:t>
            </w:r>
            <w:r w:rsidRPr="00621997" w:rsidR="00CA19B6">
              <w:rPr>
                <w:sz w:val="20"/>
                <w:szCs w:val="20"/>
              </w:rPr>
              <w:t xml:space="preserve">) </w:t>
            </w:r>
            <w:r w:rsidR="001F244E">
              <w:rPr>
                <w:sz w:val="20"/>
                <w:szCs w:val="20"/>
              </w:rPr>
              <w:t>t</w:t>
            </w:r>
            <w:r w:rsidRPr="00CB79A2" w:rsidR="00CA19B6">
              <w:rPr>
                <w:sz w:val="20"/>
              </w:rPr>
              <w:t>o aid in law enforcement investigations involving wolves</w:t>
            </w:r>
            <w:r w:rsidRPr="00A47BC6" w:rsidR="00CB79A2">
              <w:rPr>
                <w:sz w:val="20"/>
              </w:rPr>
              <w:t xml:space="preserve"> (collection of specimens for necropsy, etc.)</w:t>
            </w:r>
            <w:r w:rsidRPr="00CB79A2" w:rsidR="00CA19B6">
              <w:rPr>
                <w:sz w:val="20"/>
              </w:rPr>
              <w:t>;</w:t>
            </w:r>
            <w:r w:rsidRPr="00CB79A2" w:rsidR="00CA19B6">
              <w:rPr>
                <w:sz w:val="20"/>
                <w:szCs w:val="20"/>
              </w:rPr>
              <w:t xml:space="preserve"> or (</w:t>
            </w:r>
            <w:r w:rsidRPr="00591CD9">
              <w:rPr>
                <w:sz w:val="20"/>
                <w:szCs w:val="20"/>
              </w:rPr>
              <w:t>6</w:t>
            </w:r>
            <w:r w:rsidRPr="00621997" w:rsidR="00CA19B6">
              <w:rPr>
                <w:sz w:val="20"/>
                <w:szCs w:val="20"/>
              </w:rPr>
              <w:t xml:space="preserve">) </w:t>
            </w:r>
            <w:r w:rsidR="001F244E">
              <w:rPr>
                <w:sz w:val="20"/>
                <w:szCs w:val="20"/>
              </w:rPr>
              <w:t>t</w:t>
            </w:r>
            <w:r w:rsidRPr="00621997" w:rsidR="00CA19B6">
              <w:rPr>
                <w:sz w:val="20"/>
                <w:szCs w:val="20"/>
              </w:rPr>
              <w:t>o remove wolves with abnormal physical or behavioral</w:t>
            </w:r>
            <w:r w:rsidR="00CA19B6">
              <w:rPr>
                <w:sz w:val="20"/>
                <w:szCs w:val="20"/>
              </w:rPr>
              <w:t xml:space="preserve"> </w:t>
            </w:r>
            <w:r w:rsidRPr="00DB4CA3" w:rsidR="00CA19B6">
              <w:rPr>
                <w:sz w:val="20"/>
                <w:szCs w:val="20"/>
              </w:rPr>
              <w:t>characteristics, as determined by the Service or our designated agent,</w:t>
            </w:r>
            <w:r w:rsidR="00A47BC6">
              <w:rPr>
                <w:sz w:val="20"/>
                <w:szCs w:val="20"/>
              </w:rPr>
              <w:t xml:space="preserve"> </w:t>
            </w:r>
            <w:r w:rsidRPr="00DB4CA3" w:rsidR="00CA19B6">
              <w:rPr>
                <w:sz w:val="20"/>
                <w:szCs w:val="20"/>
              </w:rPr>
              <w:t>from passing on or teaching those traits to other wolves.</w:t>
            </w:r>
          </w:p>
        </w:tc>
      </w:tr>
    </w:tbl>
    <w:p w:rsidR="00786A88" w:rsidP="550D2660" w:rsidRDefault="00786A88" w14:paraId="49EE0DDC" w14:textId="77777777">
      <w:pPr>
        <w:spacing w:after="0" w:line="480" w:lineRule="auto"/>
        <w:rPr>
          <w:rFonts w:eastAsia="Times New Roman" w:cs="Times New Roman"/>
          <w:b/>
          <w:bCs/>
          <w:i/>
          <w:iCs/>
        </w:rPr>
      </w:pPr>
      <w:bookmarkStart w:name="_Hlk115287023" w:id="13"/>
    </w:p>
    <w:p w:rsidRPr="009C36E3" w:rsidR="6CEFF025" w:rsidP="550D2660" w:rsidRDefault="3A785124" w14:paraId="437140A4" w14:textId="73882B32">
      <w:pPr>
        <w:spacing w:after="0" w:line="480" w:lineRule="auto"/>
        <w:rPr>
          <w:rFonts w:eastAsia="Times New Roman" w:cs="Times New Roman"/>
          <w:b/>
          <w:bCs/>
          <w:i/>
          <w:iCs/>
        </w:rPr>
      </w:pPr>
      <w:r w:rsidRPr="73923051">
        <w:rPr>
          <w:rFonts w:eastAsia="Times New Roman" w:cs="Times New Roman"/>
          <w:b/>
          <w:bCs/>
          <w:i/>
          <w:iCs/>
        </w:rPr>
        <w:t>Review and Evaluation of the Success or Failure of the NEP</w:t>
      </w:r>
    </w:p>
    <w:bookmarkEnd w:id="13"/>
    <w:p w:rsidRPr="00E76505" w:rsidR="00EC6328" w:rsidP="008C4F67" w:rsidRDefault="00E76505" w14:paraId="216383D8" w14:textId="60BA345D">
      <w:pPr>
        <w:spacing w:after="0" w:line="480" w:lineRule="auto"/>
        <w:contextualSpacing/>
      </w:pPr>
      <w:r>
        <w:rPr>
          <w:b/>
          <w:bCs/>
        </w:rPr>
        <w:tab/>
      </w:r>
      <w:r w:rsidR="005F5619">
        <w:t>Radio transmitters</w:t>
      </w:r>
      <w:r w:rsidR="007059C2">
        <w:t xml:space="preserve">, remote cameras, </w:t>
      </w:r>
      <w:r w:rsidR="00EC6B83">
        <w:t xml:space="preserve">surveys </w:t>
      </w:r>
      <w:r w:rsidR="00F53111">
        <w:t>of roads and trails</w:t>
      </w:r>
      <w:r w:rsidR="004F665E">
        <w:t xml:space="preserve"> </w:t>
      </w:r>
      <w:r w:rsidR="00EC6B83">
        <w:t>to document</w:t>
      </w:r>
      <w:r w:rsidR="005F5619">
        <w:t xml:space="preserve"> </w:t>
      </w:r>
      <w:r w:rsidR="00945BDA">
        <w:t>wolf sign</w:t>
      </w:r>
      <w:r w:rsidR="008A13B1">
        <w:t>, and other</w:t>
      </w:r>
      <w:r w:rsidR="005F5619">
        <w:t xml:space="preserve"> monitoring techn</w:t>
      </w:r>
      <w:r w:rsidR="00464D5F">
        <w:t xml:space="preserve">iques </w:t>
      </w:r>
      <w:r w:rsidR="008A13B1">
        <w:t>will be used</w:t>
      </w:r>
      <w:r w:rsidR="00464D5F">
        <w:t xml:space="preserve"> </w:t>
      </w:r>
      <w:r w:rsidR="00635A34">
        <w:t xml:space="preserve">to </w:t>
      </w:r>
      <w:r w:rsidR="00BD1410">
        <w:t xml:space="preserve">document wolf reproductive success, abundance, and distribution in Colorado </w:t>
      </w:r>
      <w:r w:rsidR="00A01056">
        <w:t xml:space="preserve">post-release. </w:t>
      </w:r>
      <w:r w:rsidR="00990233">
        <w:t xml:space="preserve">This information will be </w:t>
      </w:r>
      <w:r w:rsidR="00F34F6E">
        <w:t>summarized in</w:t>
      </w:r>
      <w:r w:rsidR="00990233">
        <w:t xml:space="preserve"> </w:t>
      </w:r>
      <w:r w:rsidR="009508CB">
        <w:t xml:space="preserve">an annual report </w:t>
      </w:r>
      <w:r w:rsidR="00D168C5">
        <w:t xml:space="preserve">by CPW </w:t>
      </w:r>
      <w:r w:rsidR="00590350">
        <w:t xml:space="preserve">that </w:t>
      </w:r>
      <w:r w:rsidR="00F34F6E">
        <w:t>describ</w:t>
      </w:r>
      <w:r w:rsidR="00590350">
        <w:t>es</w:t>
      </w:r>
      <w:r w:rsidR="009508CB">
        <w:t xml:space="preserve"> wolf conservation and management activities that occurred in Colorado </w:t>
      </w:r>
      <w:r w:rsidR="00F34F6E">
        <w:t>each</w:t>
      </w:r>
      <w:r w:rsidR="00F703A1">
        <w:t xml:space="preserve"> </w:t>
      </w:r>
      <w:r w:rsidR="00CF10EA">
        <w:t>calendar or biological year</w:t>
      </w:r>
      <w:r w:rsidR="00C96821">
        <w:t xml:space="preserve"> to evaluate progress toward </w:t>
      </w:r>
      <w:r w:rsidR="001139A8">
        <w:t xml:space="preserve">achieving </w:t>
      </w:r>
      <w:r w:rsidR="00535871">
        <w:t>the State of Colorado’s</w:t>
      </w:r>
      <w:r w:rsidR="006D2D3A">
        <w:t xml:space="preserve"> </w:t>
      </w:r>
      <w:proofErr w:type="spellStart"/>
      <w:r w:rsidR="000771A4">
        <w:t>downlisting</w:t>
      </w:r>
      <w:proofErr w:type="spellEnd"/>
      <w:r w:rsidR="000771A4">
        <w:t xml:space="preserve"> </w:t>
      </w:r>
      <w:r w:rsidR="006D2D3A">
        <w:t>and recovery criteria</w:t>
      </w:r>
      <w:r w:rsidR="00CF10EA">
        <w:t xml:space="preserve">. </w:t>
      </w:r>
      <w:r w:rsidR="009073F4">
        <w:t xml:space="preserve">The annual report </w:t>
      </w:r>
      <w:r w:rsidR="00E65E45">
        <w:t>will be due annually to the Service by June 30</w:t>
      </w:r>
      <w:r w:rsidRPr="00A47BC6" w:rsidR="00E65E45">
        <w:rPr>
          <w:vertAlign w:val="superscript"/>
        </w:rPr>
        <w:t>th</w:t>
      </w:r>
      <w:r w:rsidR="00E65E45">
        <w:t xml:space="preserve"> and posted on </w:t>
      </w:r>
      <w:proofErr w:type="spellStart"/>
      <w:r w:rsidR="00E65E45">
        <w:t>CPW’s</w:t>
      </w:r>
      <w:proofErr w:type="spellEnd"/>
      <w:r w:rsidR="00E65E45">
        <w:t xml:space="preserve"> website. </w:t>
      </w:r>
      <w:r w:rsidR="009073F4">
        <w:t xml:space="preserve">The annual report may include, but not be limited </w:t>
      </w:r>
      <w:proofErr w:type="gramStart"/>
      <w:r w:rsidR="009073F4">
        <w:t>to</w:t>
      </w:r>
      <w:r w:rsidR="00976548">
        <w:t>:</w:t>
      </w:r>
      <w:proofErr w:type="gramEnd"/>
      <w:r w:rsidR="004D5EA6">
        <w:t xml:space="preserve"> </w:t>
      </w:r>
      <w:r w:rsidR="00577690">
        <w:t>post-release</w:t>
      </w:r>
      <w:r w:rsidR="00930CA0">
        <w:t xml:space="preserve"> wolf</w:t>
      </w:r>
      <w:r w:rsidR="00243CD2">
        <w:t xml:space="preserve"> movements and </w:t>
      </w:r>
      <w:r w:rsidR="00577690">
        <w:t>behavior</w:t>
      </w:r>
      <w:r w:rsidR="00B609B7">
        <w:t xml:space="preserve">; </w:t>
      </w:r>
      <w:r w:rsidR="00F64E1E">
        <w:t>wolf</w:t>
      </w:r>
      <w:r w:rsidR="00930CA0">
        <w:t xml:space="preserve"> </w:t>
      </w:r>
      <w:r w:rsidR="00F64E1E">
        <w:t>minimum counts</w:t>
      </w:r>
      <w:r w:rsidR="00930CA0">
        <w:t xml:space="preserve"> or </w:t>
      </w:r>
      <w:r w:rsidR="00F64E1E">
        <w:t>abundance estimates</w:t>
      </w:r>
      <w:r w:rsidR="00B11D8E">
        <w:t>;</w:t>
      </w:r>
      <w:r w:rsidR="00F64E1E">
        <w:t xml:space="preserve"> </w:t>
      </w:r>
      <w:r w:rsidR="004C53B9">
        <w:t>reproductive success and recruitment</w:t>
      </w:r>
      <w:r w:rsidR="00B11D8E">
        <w:t>;</w:t>
      </w:r>
      <w:r w:rsidR="004C53B9">
        <w:t xml:space="preserve"> </w:t>
      </w:r>
      <w:r w:rsidR="005F4095">
        <w:t>territory use</w:t>
      </w:r>
      <w:r w:rsidR="004C53B9">
        <w:t xml:space="preserve"> and distribution</w:t>
      </w:r>
      <w:r w:rsidR="00B11D8E">
        <w:t>;</w:t>
      </w:r>
      <w:r w:rsidR="00E715E7">
        <w:t xml:space="preserve"> </w:t>
      </w:r>
      <w:r w:rsidR="00547F31">
        <w:t>cause-specific wolf mortalities</w:t>
      </w:r>
      <w:r w:rsidR="00B11D8E">
        <w:t>;</w:t>
      </w:r>
      <w:r w:rsidR="00CB77E3">
        <w:t xml:space="preserve"> </w:t>
      </w:r>
      <w:r w:rsidR="001F7002">
        <w:t xml:space="preserve">and a </w:t>
      </w:r>
      <w:r w:rsidR="001729E8">
        <w:t xml:space="preserve">summary of </w:t>
      </w:r>
      <w:r w:rsidR="001F7002">
        <w:t>wolf conflicts and associated</w:t>
      </w:r>
      <w:r w:rsidR="001729E8">
        <w:t xml:space="preserve"> management activities </w:t>
      </w:r>
      <w:r w:rsidR="00B86995">
        <w:t xml:space="preserve">to minimize </w:t>
      </w:r>
      <w:r w:rsidR="00727897">
        <w:t xml:space="preserve">wolf </w:t>
      </w:r>
      <w:r w:rsidR="00727897">
        <w:lastRenderedPageBreak/>
        <w:t>conflict risk</w:t>
      </w:r>
      <w:r w:rsidR="00767478">
        <w:t>.</w:t>
      </w:r>
      <w:r w:rsidR="00727897">
        <w:t xml:space="preserve"> </w:t>
      </w:r>
      <w:r w:rsidR="00273D11">
        <w:t>For additional details, please see CPW 202</w:t>
      </w:r>
      <w:r w:rsidR="00F37028">
        <w:t>1</w:t>
      </w:r>
      <w:r w:rsidR="00273D11">
        <w:t>b (entire) and the</w:t>
      </w:r>
      <w:r w:rsidR="005E4AD7">
        <w:t xml:space="preserve"> </w:t>
      </w:r>
      <w:r w:rsidRPr="12213AA6" w:rsidR="00D47456">
        <w:rPr>
          <w:i/>
          <w:iCs/>
        </w:rPr>
        <w:t>Release Procedures</w:t>
      </w:r>
      <w:r w:rsidR="00D47456">
        <w:t xml:space="preserve"> section</w:t>
      </w:r>
      <w:r w:rsidR="00E315EB">
        <w:t>,</w:t>
      </w:r>
      <w:r w:rsidR="00D47456">
        <w:t xml:space="preserve"> above.</w:t>
      </w:r>
      <w:r w:rsidR="00433C38">
        <w:t xml:space="preserve"> </w:t>
      </w:r>
    </w:p>
    <w:p w:rsidR="00C6661E" w:rsidP="00773BD3" w:rsidRDefault="009819D1" w14:paraId="270D52ED" w14:textId="05655DB0">
      <w:pPr>
        <w:spacing w:after="0" w:line="480" w:lineRule="auto"/>
        <w:ind w:firstLine="720"/>
        <w:contextualSpacing/>
      </w:pPr>
      <w:r>
        <w:t>The Service will</w:t>
      </w:r>
      <w:r w:rsidR="00AC5B1E">
        <w:t xml:space="preserve"> </w:t>
      </w:r>
      <w:r>
        <w:t xml:space="preserve">evaluate </w:t>
      </w:r>
      <w:r w:rsidR="005C7F25">
        <w:t xml:space="preserve">Colorado’s wolf reintroduction and management program </w:t>
      </w:r>
      <w:r w:rsidR="007A0511">
        <w:t>in a</w:t>
      </w:r>
      <w:r w:rsidR="00CA0553">
        <w:t>n annual</w:t>
      </w:r>
      <w:r w:rsidR="007A0511">
        <w:t xml:space="preserve"> summary report</w:t>
      </w:r>
      <w:r w:rsidR="00B76B99">
        <w:t>.</w:t>
      </w:r>
      <w:r w:rsidR="00535871">
        <w:t xml:space="preserve"> </w:t>
      </w:r>
      <w:r w:rsidR="00F17E5B">
        <w:t>Additionally</w:t>
      </w:r>
      <w:r w:rsidR="005A3AE4">
        <w:t xml:space="preserve">, </w:t>
      </w:r>
      <w:r w:rsidR="006A00FB">
        <w:t xml:space="preserve">5 </w:t>
      </w:r>
      <w:r w:rsidR="00B76B99">
        <w:t>years after the last reintroductions are completed</w:t>
      </w:r>
      <w:r w:rsidR="00D00672">
        <w:t>, t</w:t>
      </w:r>
      <w:r w:rsidR="00CA0553">
        <w:t>he Service will evaluate</w:t>
      </w:r>
      <w:r w:rsidR="00D00672">
        <w:t xml:space="preserve"> whether the wolf population is meeting the State</w:t>
      </w:r>
      <w:r w:rsidR="00535871">
        <w:t>’</w:t>
      </w:r>
      <w:r w:rsidR="00D00672">
        <w:t xml:space="preserve">s </w:t>
      </w:r>
      <w:r w:rsidR="00E000B0">
        <w:t xml:space="preserve">recovery </w:t>
      </w:r>
      <w:r w:rsidR="00D00672">
        <w:t>goals</w:t>
      </w:r>
      <w:r w:rsidR="00E000B0">
        <w:t xml:space="preserve"> and conservation of the species</w:t>
      </w:r>
      <w:r w:rsidR="00A454AA">
        <w:t xml:space="preserve">. </w:t>
      </w:r>
      <w:r w:rsidR="00EB1A47">
        <w:t>During</w:t>
      </w:r>
      <w:r w:rsidR="00C127A6">
        <w:t xml:space="preserve"> this evaluation</w:t>
      </w:r>
      <w:r w:rsidR="00EB1A47">
        <w:t>, we will</w:t>
      </w:r>
      <w:r w:rsidR="00B611C4">
        <w:t xml:space="preserve"> assess </w:t>
      </w:r>
      <w:r w:rsidR="00E517FD">
        <w:t xml:space="preserve">the reintroduction program and </w:t>
      </w:r>
      <w:r w:rsidR="00663A81">
        <w:t>coordinate with CPW</w:t>
      </w:r>
      <w:r w:rsidR="00C00F09">
        <w:t xml:space="preserve"> </w:t>
      </w:r>
      <w:r w:rsidR="00E554B0">
        <w:t xml:space="preserve">if </w:t>
      </w:r>
      <w:r w:rsidR="00E517FD">
        <w:t>it is determined</w:t>
      </w:r>
      <w:r w:rsidR="00E554B0">
        <w:t xml:space="preserve"> </w:t>
      </w:r>
      <w:r w:rsidR="002B7263">
        <w:t xml:space="preserve">that </w:t>
      </w:r>
      <w:r w:rsidR="00E554B0">
        <w:t xml:space="preserve">modifications to </w:t>
      </w:r>
      <w:r w:rsidR="00EC1739">
        <w:t xml:space="preserve">reintroduction </w:t>
      </w:r>
      <w:r w:rsidR="00E554B0">
        <w:t xml:space="preserve">protocols </w:t>
      </w:r>
      <w:r w:rsidR="00E6099F">
        <w:t>are necessary</w:t>
      </w:r>
      <w:r w:rsidR="00F17E5B">
        <w:t xml:space="preserve">. </w:t>
      </w:r>
      <w:r w:rsidR="00F16FA4">
        <w:t xml:space="preserve">Five </w:t>
      </w:r>
      <w:r w:rsidR="00A520BA">
        <w:t xml:space="preserve">years after the </w:t>
      </w:r>
      <w:r w:rsidR="00A41235">
        <w:t xml:space="preserve">reintroductions </w:t>
      </w:r>
      <w:r w:rsidR="00F16FA4">
        <w:t xml:space="preserve">is a reasonable timeline for this evaluation because it would mirror </w:t>
      </w:r>
      <w:r w:rsidR="001477EA">
        <w:t xml:space="preserve">the </w:t>
      </w:r>
      <w:r w:rsidR="2E131360">
        <w:t xml:space="preserve">minimum </w:t>
      </w:r>
      <w:r w:rsidR="001477EA">
        <w:t>post-delisting monitoring period used to evaluate the success of management programs after species have achieved recovery</w:t>
      </w:r>
      <w:r w:rsidR="005F06C4">
        <w:t xml:space="preserve">. </w:t>
      </w:r>
      <w:r w:rsidR="00F963E0">
        <w:t xml:space="preserve">It would also </w:t>
      </w:r>
      <w:r w:rsidR="005F06C4">
        <w:t xml:space="preserve">provide a </w:t>
      </w:r>
      <w:r w:rsidR="00F963E0">
        <w:t xml:space="preserve">suitable </w:t>
      </w:r>
      <w:r w:rsidR="00164801">
        <w:t>period</w:t>
      </w:r>
      <w:r w:rsidR="005F06C4">
        <w:t xml:space="preserve"> </w:t>
      </w:r>
      <w:r w:rsidR="00F963E0">
        <w:t xml:space="preserve">to </w:t>
      </w:r>
      <w:r w:rsidR="005F06C4">
        <w:t xml:space="preserve">evaluate </w:t>
      </w:r>
      <w:r w:rsidR="006E2A97">
        <w:t xml:space="preserve">wolf population growth and </w:t>
      </w:r>
      <w:r w:rsidR="00F0792C">
        <w:t>abundance</w:t>
      </w:r>
      <w:r w:rsidR="00C36988">
        <w:t xml:space="preserve"> in order</w:t>
      </w:r>
      <w:r w:rsidR="00F0792C">
        <w:t xml:space="preserve"> to </w:t>
      </w:r>
      <w:r w:rsidR="00333BB9">
        <w:t xml:space="preserve">assess </w:t>
      </w:r>
      <w:r w:rsidR="006E2A97">
        <w:t xml:space="preserve">progress toward </w:t>
      </w:r>
      <w:r w:rsidR="00333BB9">
        <w:t xml:space="preserve">achieving </w:t>
      </w:r>
      <w:r w:rsidR="00F17E5B">
        <w:t>the State of Colorado’s</w:t>
      </w:r>
      <w:r w:rsidR="00F0792C">
        <w:t xml:space="preserve"> </w:t>
      </w:r>
      <w:r w:rsidR="006E2A97">
        <w:t xml:space="preserve">recovery </w:t>
      </w:r>
      <w:r w:rsidR="00F17E5B">
        <w:t xml:space="preserve">goals, </w:t>
      </w:r>
      <w:r w:rsidR="00601283">
        <w:t>while concurrently minimizing wolf-related conflicts</w:t>
      </w:r>
      <w:r w:rsidR="00616BC1">
        <w:t xml:space="preserve"> in the </w:t>
      </w:r>
      <w:r w:rsidR="00F17E5B">
        <w:t>State</w:t>
      </w:r>
      <w:r w:rsidR="006E2A97">
        <w:t xml:space="preserve">. </w:t>
      </w:r>
      <w:r w:rsidR="003758B0">
        <w:t>If modifications to wolf monitoring and management activities are needed, t</w:t>
      </w:r>
      <w:r w:rsidR="00FE6961">
        <w:t>he</w:t>
      </w:r>
      <w:r w:rsidR="00E3337A">
        <w:t xml:space="preserve"> Service will coordinate </w:t>
      </w:r>
      <w:r w:rsidR="00FE6961">
        <w:t>closely</w:t>
      </w:r>
      <w:r w:rsidR="00E3337A">
        <w:t xml:space="preserve"> with</w:t>
      </w:r>
      <w:r w:rsidR="00F17E5B">
        <w:t xml:space="preserve"> CPW</w:t>
      </w:r>
      <w:r w:rsidR="00683C59">
        <w:t xml:space="preserve"> to </w:t>
      </w:r>
      <w:r w:rsidR="00310322">
        <w:t>ensure progress toward achieving recovery goals while concurrently minimizing</w:t>
      </w:r>
      <w:r w:rsidR="00F314AE">
        <w:t xml:space="preserve"> </w:t>
      </w:r>
      <w:r w:rsidR="00CB1E75">
        <w:t xml:space="preserve">wolf-related </w:t>
      </w:r>
      <w:r w:rsidR="00F314AE">
        <w:t xml:space="preserve">conflicts in Colorado.  </w:t>
      </w:r>
    </w:p>
    <w:p w:rsidR="001C36A1" w:rsidP="00A47BC6" w:rsidRDefault="001C36A1" w14:paraId="05FE6529" w14:textId="40C33B0B">
      <w:pPr>
        <w:spacing w:after="0" w:line="480" w:lineRule="auto"/>
        <w:contextualSpacing/>
        <w:rPr>
          <w:b/>
          <w:i/>
        </w:rPr>
      </w:pPr>
      <w:r w:rsidRPr="005C1470">
        <w:rPr>
          <w:b/>
          <w:i/>
        </w:rPr>
        <w:t xml:space="preserve">Other </w:t>
      </w:r>
      <w:r w:rsidR="002D713A">
        <w:rPr>
          <w:b/>
          <w:i/>
        </w:rPr>
        <w:t>C</w:t>
      </w:r>
      <w:r w:rsidRPr="005C1470">
        <w:rPr>
          <w:b/>
          <w:i/>
        </w:rPr>
        <w:t>onsiderations</w:t>
      </w:r>
    </w:p>
    <w:p w:rsidRPr="001C36A1" w:rsidR="001C36A1" w:rsidP="00773BD3" w:rsidRDefault="001C36A1" w14:paraId="5883AC5F" w14:textId="1CC7CABC">
      <w:pPr>
        <w:spacing w:after="0" w:line="480" w:lineRule="auto"/>
        <w:ind w:firstLine="720"/>
        <w:contextualSpacing/>
      </w:pPr>
      <w:r w:rsidRPr="005C1470">
        <w:t xml:space="preserve">Above, we considered potential effects of the release on wild populations of the delisted </w:t>
      </w:r>
      <w:proofErr w:type="spellStart"/>
      <w:r w:rsidRPr="005C1470">
        <w:t>NRM</w:t>
      </w:r>
      <w:proofErr w:type="spellEnd"/>
      <w:r w:rsidRPr="005C1470">
        <w:t xml:space="preserve"> </w:t>
      </w:r>
      <w:r w:rsidR="008A04C3">
        <w:t>potential</w:t>
      </w:r>
      <w:r w:rsidRPr="005C1470">
        <w:t xml:space="preserve"> donor </w:t>
      </w:r>
      <w:r w:rsidR="00785A68">
        <w:t>populations</w:t>
      </w:r>
      <w:r w:rsidRPr="005C1470">
        <w:t>. Althou</w:t>
      </w:r>
      <w:r w:rsidRPr="00091B46">
        <w:t>gh not required under our regulations, we also considered potential effects of t</w:t>
      </w:r>
      <w:r w:rsidRPr="008F03E0">
        <w:t xml:space="preserve">he release on the Mexican wolf. The number of gray wolves in Colorado could continue to grow and expand, which could increase the likelihood that gray wolves in Colorado disperse far enough south to encounter Mexican </w:t>
      </w:r>
      <w:r w:rsidRPr="008F03E0">
        <w:lastRenderedPageBreak/>
        <w:t>wolves. The timing and extent of any potential future contact are uncertain and difficult to project, but i</w:t>
      </w:r>
      <w:r w:rsidRPr="00A47BC6">
        <w:t xml:space="preserve">f contact were to occur, interbreeding could be a concern for the Mexican wolf, depending on its state of recovery at the time. </w:t>
      </w:r>
      <w:r w:rsidRPr="00A47BC6" w:rsidR="003F40D0">
        <w:t xml:space="preserve">If </w:t>
      </w:r>
      <w:r w:rsidR="00BC217D">
        <w:t xml:space="preserve">gray </w:t>
      </w:r>
      <w:r w:rsidRPr="00A47BC6" w:rsidR="003F40D0">
        <w:t>wolves come to occupy Mexican wolf recovery areas, these physically larger wolves are likely to dominate smaller Mexican wolves and quickly occupy breeding positions, as will their hybrid offspring. Hybrid population(s) thus derived will not contribute towards recovery because they will significantly threaten integrity of the listed entity (Odell et al. 2018</w:t>
      </w:r>
      <w:r w:rsidRPr="00A47BC6" w:rsidR="00A47BC6">
        <w:t>, entire</w:t>
      </w:r>
      <w:r w:rsidRPr="00A47BC6" w:rsidR="003F40D0">
        <w:t xml:space="preserve">). </w:t>
      </w:r>
      <w:r w:rsidRPr="00A47BC6">
        <w:t>However, potential inbreeding would be unlikely to have significant effects on the gray wolf, given the narrow</w:t>
      </w:r>
      <w:r w:rsidRPr="008F03E0">
        <w:t xml:space="preserve"> geographic range in which such contact would likely occur relative to the species’ overall range.</w:t>
      </w:r>
    </w:p>
    <w:p w:rsidR="00CB594A" w:rsidP="008C4F67" w:rsidRDefault="00726CA6" w14:paraId="0EFCA2AB" w14:textId="336D67B7">
      <w:pPr>
        <w:spacing w:after="0" w:line="480" w:lineRule="auto"/>
        <w:contextualSpacing/>
      </w:pPr>
      <w:r>
        <w:rPr>
          <w:b/>
          <w:bCs/>
        </w:rPr>
        <w:t>Findings</w:t>
      </w:r>
    </w:p>
    <w:p w:rsidRPr="00726CA6" w:rsidR="008D1BE5" w:rsidP="008D1BE5" w:rsidRDefault="00726CA6" w14:paraId="49C2D553" w14:textId="0D5E707A">
      <w:pPr>
        <w:spacing w:after="0" w:line="480" w:lineRule="auto"/>
        <w:contextualSpacing/>
      </w:pPr>
      <w:r>
        <w:tab/>
      </w:r>
      <w:r>
        <w:t xml:space="preserve">Based on the best scientific and commercial data available (in accordance with 50 CFR 17.81), we find that releasing </w:t>
      </w:r>
      <w:r w:rsidR="0010593C">
        <w:t>gray wolves</w:t>
      </w:r>
      <w:r>
        <w:t xml:space="preserve"> </w:t>
      </w:r>
      <w:r w:rsidR="0010593C">
        <w:t>into the State of Colorado</w:t>
      </w:r>
      <w:r>
        <w:t xml:space="preserve"> with the regulatory provisions in this proposed rulemaking will further the </w:t>
      </w:r>
      <w:r w:rsidR="00A47BC6">
        <w:t>conservation</w:t>
      </w:r>
      <w:r>
        <w:t xml:space="preserve"> of the species</w:t>
      </w:r>
      <w:r w:rsidR="00931FFF">
        <w:t xml:space="preserve"> in the currently listed 44-</w:t>
      </w:r>
      <w:r w:rsidR="00DE0FB8">
        <w:t>S</w:t>
      </w:r>
      <w:r w:rsidR="00931FFF">
        <w:t>tate entity</w:t>
      </w:r>
      <w:r w:rsidR="008208AA">
        <w:t xml:space="preserve">. </w:t>
      </w:r>
      <w:r>
        <w:t xml:space="preserve">The </w:t>
      </w:r>
      <w:r w:rsidR="008F6788">
        <w:t>NEP</w:t>
      </w:r>
      <w:r>
        <w:t xml:space="preserve"> status is appropriate for the introduced population</w:t>
      </w:r>
      <w:r w:rsidR="4AD11B80">
        <w:t>;</w:t>
      </w:r>
      <w:r>
        <w:t xml:space="preserve"> </w:t>
      </w:r>
      <w:r w:rsidR="003F0FDC">
        <w:t xml:space="preserve">the </w:t>
      </w:r>
      <w:r w:rsidR="5370E5BD">
        <w:t xml:space="preserve">potential </w:t>
      </w:r>
      <w:r w:rsidR="003F0FDC">
        <w:t xml:space="preserve">loss of the </w:t>
      </w:r>
      <w:r w:rsidR="0092440B">
        <w:t xml:space="preserve">experimental population </w:t>
      </w:r>
      <w:r w:rsidRPr="003F0FDC" w:rsidR="003F0FDC">
        <w:t xml:space="preserve">would </w:t>
      </w:r>
      <w:r w:rsidR="0092440B">
        <w:t xml:space="preserve">not </w:t>
      </w:r>
      <w:r w:rsidRPr="003F0FDC" w:rsidR="003F0FDC">
        <w:t xml:space="preserve">appreciably reduce the likelihood of the survival of the species in the </w:t>
      </w:r>
      <w:r w:rsidR="008249AD">
        <w:t>44-</w:t>
      </w:r>
      <w:r w:rsidR="00DE0FB8">
        <w:t>S</w:t>
      </w:r>
      <w:r w:rsidR="008249AD">
        <w:t xml:space="preserve">tate listed entity </w:t>
      </w:r>
      <w:r w:rsidR="008D1BE5">
        <w:t xml:space="preserve">since </w:t>
      </w:r>
      <w:r w:rsidR="00A47BC6">
        <w:t>more than</w:t>
      </w:r>
      <w:r w:rsidR="008249AD">
        <w:t xml:space="preserve"> 4,600 </w:t>
      </w:r>
      <w:r w:rsidR="008D1BE5">
        <w:t xml:space="preserve">wolves </w:t>
      </w:r>
      <w:r w:rsidR="008249AD">
        <w:t xml:space="preserve">are </w:t>
      </w:r>
      <w:r w:rsidR="008D1BE5">
        <w:t xml:space="preserve">distributed across at least 6 different </w:t>
      </w:r>
      <w:r w:rsidR="000D08FF">
        <w:t>S</w:t>
      </w:r>
      <w:r w:rsidR="008D1BE5">
        <w:t xml:space="preserve">tates in the </w:t>
      </w:r>
      <w:r w:rsidR="00A47BC6">
        <w:t>Western</w:t>
      </w:r>
      <w:r w:rsidR="008D1BE5">
        <w:t xml:space="preserve"> U</w:t>
      </w:r>
      <w:r w:rsidR="002419CB">
        <w:t>nited States</w:t>
      </w:r>
      <w:r w:rsidR="008D1BE5">
        <w:t xml:space="preserve"> and the </w:t>
      </w:r>
      <w:r w:rsidR="00A47BC6">
        <w:t>w</w:t>
      </w:r>
      <w:r w:rsidR="008D1BE5">
        <w:t xml:space="preserve">estern Great Lakes.   </w:t>
      </w:r>
    </w:p>
    <w:p w:rsidR="00E24819" w:rsidP="008C4F67" w:rsidRDefault="00E24819" w14:paraId="5901B381" w14:textId="6E079708">
      <w:pPr>
        <w:spacing w:after="0" w:line="480" w:lineRule="auto"/>
      </w:pPr>
      <w:r>
        <w:rPr>
          <w:b/>
        </w:rPr>
        <w:t>Required Determinations</w:t>
      </w:r>
    </w:p>
    <w:p w:rsidR="00E24819" w:rsidP="008C4F67" w:rsidRDefault="00E24819" w14:paraId="315046DD" w14:textId="77777777">
      <w:pPr>
        <w:keepNext/>
        <w:tabs>
          <w:tab w:val="left" w:pos="720"/>
        </w:tabs>
        <w:spacing w:after="0" w:line="480" w:lineRule="auto"/>
      </w:pPr>
      <w:r>
        <w:rPr>
          <w:i/>
        </w:rPr>
        <w:lastRenderedPageBreak/>
        <w:t>Regulatory Planning and Review (Executive Orders 12866 and 13563)</w:t>
      </w:r>
    </w:p>
    <w:p w:rsidR="00E24819" w:rsidP="008C4F67" w:rsidRDefault="00E24819" w14:paraId="6FBB4E72" w14:textId="2B8DE41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pPr>
      <w:r>
        <w:tab/>
      </w:r>
      <w:r>
        <w:t>Executive Order</w:t>
      </w:r>
      <w:r w:rsidR="0090045E">
        <w:t xml:space="preserve"> (</w:t>
      </w:r>
      <w:proofErr w:type="spellStart"/>
      <w:r w:rsidR="0090045E">
        <w:t>E.O</w:t>
      </w:r>
      <w:proofErr w:type="spellEnd"/>
      <w:r w:rsidR="0090045E">
        <w:t>.)</w:t>
      </w:r>
      <w:r>
        <w:t xml:space="preserve"> 12866 provides that the Office of Information and Regulatory Affairs (</w:t>
      </w:r>
      <w:proofErr w:type="spellStart"/>
      <w:r>
        <w:t>OIRA</w:t>
      </w:r>
      <w:proofErr w:type="spellEnd"/>
      <w:r>
        <w:t xml:space="preserve">) in the Office of Management and Budget will review all significant rules. </w:t>
      </w:r>
      <w:proofErr w:type="spellStart"/>
      <w:r w:rsidRPr="006F396C">
        <w:t>OIRA</w:t>
      </w:r>
      <w:proofErr w:type="spellEnd"/>
      <w:r w:rsidRPr="006F396C">
        <w:t xml:space="preserve"> has determined that this </w:t>
      </w:r>
      <w:r w:rsidRPr="006F396C" w:rsidR="00914DD7">
        <w:t xml:space="preserve">proposed </w:t>
      </w:r>
      <w:r w:rsidRPr="006F396C">
        <w:t>rule is not significant.</w:t>
      </w:r>
    </w:p>
    <w:p w:rsidRPr="00C4253A" w:rsidR="00682E48" w:rsidP="00C4253A" w:rsidRDefault="00E24819" w14:paraId="2C4A3919" w14:textId="794842C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pPr>
      <w:r>
        <w:tab/>
      </w:r>
      <w:r>
        <w:t xml:space="preserve">Executive Order 13563 reaffirms the principles of </w:t>
      </w:r>
      <w:proofErr w:type="spellStart"/>
      <w:r>
        <w:t>E.O</w:t>
      </w:r>
      <w:proofErr w:type="spellEnd"/>
      <w:r>
        <w:t xml:space="preserve">. 12866 while calling for improvements in the </w:t>
      </w:r>
      <w:r w:rsidR="00A47BC6">
        <w:t>Nation’s</w:t>
      </w:r>
      <w:r>
        <w:t xml:space="preserve"> regulatory system to promote predictability, to reduce uncertainty, and to use the best, most innovative, and least burdensome tools for achieving regulatory ends. The </w:t>
      </w:r>
      <w:r w:rsidR="008A5768">
        <w:t>E</w:t>
      </w:r>
      <w:r>
        <w:t xml:space="preserve">xecutive order directs agencies to consider regulatory approaches that reduce burdens and maintain flexibility and freedom of choice for the public where these approaches are relevant, feasible, and consistent with regulatory objectives. </w:t>
      </w:r>
      <w:proofErr w:type="spellStart"/>
      <w:r>
        <w:t>E.O</w:t>
      </w:r>
      <w:proofErr w:type="spellEnd"/>
      <w:r>
        <w:t xml:space="preserve">. 13563 emphasizes further that regulations must be based on the best available science and that the rulemaking process must allow for public participation and an open exchange of ideas. We have developed this </w:t>
      </w:r>
      <w:r w:rsidR="00914DD7">
        <w:t xml:space="preserve">proposed </w:t>
      </w:r>
      <w:r>
        <w:t>rule in a manner consistent with these requirements.</w:t>
      </w:r>
    </w:p>
    <w:p w:rsidR="00E24819" w:rsidP="008C4F67" w:rsidRDefault="00E24819" w14:paraId="406F69DF" w14:textId="065CAC4A">
      <w:pPr>
        <w:tabs>
          <w:tab w:val="left" w:pos="720"/>
        </w:tabs>
        <w:spacing w:after="0" w:line="480" w:lineRule="auto"/>
      </w:pPr>
      <w:r>
        <w:rPr>
          <w:i/>
        </w:rPr>
        <w:t>Regulatory Flexibility Act</w:t>
      </w:r>
      <w:r>
        <w:t xml:space="preserve"> </w:t>
      </w:r>
      <w:r>
        <w:rPr>
          <w:i/>
        </w:rPr>
        <w:t>(5 U.S.C. 601 et seq.)</w:t>
      </w:r>
    </w:p>
    <w:p w:rsidR="00E24819" w:rsidP="008C4F67" w:rsidRDefault="00E24819" w14:paraId="0D3D747E" w14:textId="0B3C706A">
      <w:pPr>
        <w:tabs>
          <w:tab w:val="left" w:pos="720"/>
        </w:tabs>
        <w:spacing w:after="0" w:line="480" w:lineRule="auto"/>
      </w:pPr>
      <w:r>
        <w:tab/>
      </w:r>
      <w:r>
        <w:t>Under the Regulatory Flexibility Act (as amended by the Small Business Regulatory Enforcement Fairness Act (</w:t>
      </w:r>
      <w:proofErr w:type="spellStart"/>
      <w:r>
        <w:t>SBREFA</w:t>
      </w:r>
      <w:proofErr w:type="spellEnd"/>
      <w:r>
        <w:t>) of 1996; 5 U.S.C. 60</w:t>
      </w:r>
      <w:r w:rsidR="008A5768">
        <w:t>1</w:t>
      </w:r>
      <w:r>
        <w:t xml:space="preserve"> </w:t>
      </w:r>
      <w:r w:rsidRPr="00DA0500">
        <w:t>et seq</w:t>
      </w:r>
      <w:r w:rsidRPr="00D34031">
        <w:rPr>
          <w:i/>
        </w:rPr>
        <w:t>.</w:t>
      </w:r>
      <w:r>
        <w:t xml:space="preserve">), whenever a Federal agency is required to publish a notice of rulemaking for any proposed or final rule, it must prepare, and make available for public comment, a regulatory flexibility analysis that describes the effect of the rule on small entities (i.e., small businesses, small organizations, and small government jurisdictions). However, no regulatory flexibility analysis is required if the head of an agency certifies that the rule will not have a significant economic impact on a substantial number of small entities. </w:t>
      </w:r>
      <w:proofErr w:type="spellStart"/>
      <w:r>
        <w:lastRenderedPageBreak/>
        <w:t>SBREFA</w:t>
      </w:r>
      <w:proofErr w:type="spellEnd"/>
      <w:r>
        <w:t xml:space="preserve"> amended the Regulatory Flexibility Act to require Federal agencies to provide a statement of the factual basis for certifying that a rule will not have a significant economic impact on a substantial number of small entities</w:t>
      </w:r>
      <w:r w:rsidR="00602720">
        <w:t xml:space="preserve">. </w:t>
      </w:r>
      <w:r>
        <w:t>We certify that</w:t>
      </w:r>
      <w:r w:rsidR="00C32E46">
        <w:t xml:space="preserve">, if finalized, </w:t>
      </w:r>
      <w:r>
        <w:t xml:space="preserve">this </w:t>
      </w:r>
      <w:r w:rsidR="00C32E46">
        <w:t xml:space="preserve">proposed </w:t>
      </w:r>
      <w:r>
        <w:t>rule would not have a significant economic effect on a substantial number of small entities. The following discussion explains our rationale.</w:t>
      </w:r>
    </w:p>
    <w:p w:rsidR="008B2542" w:rsidP="005C1470" w:rsidRDefault="1271FECD" w14:paraId="78FB9AB8" w14:textId="37B93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480" w:lineRule="auto"/>
        <w:ind w:firstLine="720"/>
      </w:pPr>
      <w:r>
        <w:t xml:space="preserve">This proposed rule is modeled after previous NEP designations in Idaho, Montana, and Wyoming that </w:t>
      </w:r>
      <w:r w:rsidR="00A47BC6">
        <w:t>contributed</w:t>
      </w:r>
      <w:r w:rsidR="008F03E0">
        <w:t xml:space="preserve"> to</w:t>
      </w:r>
      <w:r>
        <w:t xml:space="preserve"> the recovery of gray wolves while allowing for the control and management of wolves that caused conflicts and economic impacts on livestock producers. </w:t>
      </w:r>
      <w:r w:rsidR="00322608">
        <w:t xml:space="preserve">The majority of gray wolves in the </w:t>
      </w:r>
      <w:r w:rsidR="00A47BC6">
        <w:t>Western</w:t>
      </w:r>
      <w:r w:rsidR="00322608">
        <w:t xml:space="preserve"> United States are </w:t>
      </w:r>
      <w:r w:rsidR="00F84713">
        <w:t xml:space="preserve">part of the </w:t>
      </w:r>
      <w:proofErr w:type="spellStart"/>
      <w:r w:rsidR="00F84713">
        <w:t>NRM</w:t>
      </w:r>
      <w:proofErr w:type="spellEnd"/>
      <w:r w:rsidR="00F84713">
        <w:t xml:space="preserve"> population, which </w:t>
      </w:r>
      <w:r w:rsidR="008F03E0">
        <w:t xml:space="preserve">is </w:t>
      </w:r>
      <w:r w:rsidR="00E315EB">
        <w:t xml:space="preserve">no </w:t>
      </w:r>
      <w:r w:rsidR="00F84713">
        <w:t xml:space="preserve">longer </w:t>
      </w:r>
      <w:r w:rsidR="00146BFA">
        <w:t>protected under</w:t>
      </w:r>
      <w:r w:rsidR="00F84713">
        <w:t xml:space="preserve"> the Act. </w:t>
      </w:r>
      <w:r w:rsidR="00797182">
        <w:t xml:space="preserve">Despite increased incidences of human-caused mortality in the </w:t>
      </w:r>
      <w:proofErr w:type="spellStart"/>
      <w:r w:rsidR="00797182">
        <w:t>NRM</w:t>
      </w:r>
      <w:proofErr w:type="spellEnd"/>
      <w:r w:rsidR="00797182">
        <w:t xml:space="preserve"> population </w:t>
      </w:r>
      <w:r w:rsidR="00A47BC6">
        <w:t>after</w:t>
      </w:r>
      <w:r w:rsidR="00797182">
        <w:t xml:space="preserve"> delisting, </w:t>
      </w:r>
      <w:r w:rsidR="00925271">
        <w:t>this population is stable to increasing, and wolves from this population have readily dispersed to other States, including Colorado</w:t>
      </w:r>
      <w:r w:rsidR="004F57B0">
        <w:t xml:space="preserve"> (Service 2020, </w:t>
      </w:r>
      <w:r w:rsidR="00C13A5D">
        <w:t>pp. 14</w:t>
      </w:r>
      <w:r w:rsidR="00753053">
        <w:t>–</w:t>
      </w:r>
      <w:r w:rsidR="00C13A5D">
        <w:t xml:space="preserve">19; </w:t>
      </w:r>
      <w:r w:rsidR="001F2406">
        <w:t>85 FR 69778, November 3, 2020)</w:t>
      </w:r>
      <w:r w:rsidR="00933551">
        <w:t xml:space="preserve">. </w:t>
      </w:r>
      <w:r w:rsidR="0027749E">
        <w:t xml:space="preserve"> </w:t>
      </w:r>
    </w:p>
    <w:p w:rsidR="00E24819" w:rsidP="008C4F67" w:rsidRDefault="008B2542" w14:paraId="3524E840" w14:textId="625E8A25">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480" w:lineRule="auto"/>
      </w:pPr>
      <w:r>
        <w:tab/>
      </w:r>
      <w:r w:rsidR="00F73825">
        <w:t>The State of Colorado</w:t>
      </w:r>
      <w:r w:rsidR="00772019">
        <w:t xml:space="preserve"> has recognized the utility of NEP designations</w:t>
      </w:r>
      <w:r w:rsidR="003B3139">
        <w:t xml:space="preserve"> in </w:t>
      </w:r>
      <w:r w:rsidR="003870DB">
        <w:t xml:space="preserve">reintroducing </w:t>
      </w:r>
      <w:r w:rsidR="003B3139">
        <w:t xml:space="preserve">gray wolves while addressing </w:t>
      </w:r>
      <w:r w:rsidR="00A37CEF">
        <w:t>the concerns of local, State, and Tribal governments, as well as private entities</w:t>
      </w:r>
      <w:r w:rsidR="007655ED">
        <w:t xml:space="preserve">, and engaged in an extensive stakeholder outreach process </w:t>
      </w:r>
      <w:r w:rsidR="001F07A0">
        <w:t xml:space="preserve">to develop a </w:t>
      </w:r>
      <w:proofErr w:type="gramStart"/>
      <w:r w:rsidR="001F07A0">
        <w:t>State</w:t>
      </w:r>
      <w:proofErr w:type="gramEnd"/>
      <w:r w:rsidR="001F07A0">
        <w:t xml:space="preserve"> management plan with broad-based support (CPW 2022</w:t>
      </w:r>
      <w:r w:rsidR="0051759C">
        <w:t>b</w:t>
      </w:r>
      <w:r w:rsidR="001F07A0">
        <w:t>)</w:t>
      </w:r>
      <w:r>
        <w:t xml:space="preserve">. This process, </w:t>
      </w:r>
      <w:r w:rsidR="00A20AD2">
        <w:t>which involved</w:t>
      </w:r>
      <w:r>
        <w:t xml:space="preserve"> a Stakeholder Advisory Group</w:t>
      </w:r>
      <w:r w:rsidR="00FA09EF">
        <w:t xml:space="preserve"> </w:t>
      </w:r>
      <w:r w:rsidR="00A20AD2">
        <w:t>comprising</w:t>
      </w:r>
      <w:r w:rsidR="00FA09EF">
        <w:t xml:space="preserve"> a diverse array of stakeholders such as agricultural producers, hunting guides, </w:t>
      </w:r>
      <w:r w:rsidR="00E72470">
        <w:t>wolf conservation advocates, and other interests</w:t>
      </w:r>
      <w:r w:rsidR="00264721">
        <w:t xml:space="preserve"> and a Technical Working Group</w:t>
      </w:r>
      <w:r w:rsidR="00146BFA">
        <w:t xml:space="preserve"> comprising</w:t>
      </w:r>
      <w:r w:rsidR="00264721">
        <w:t xml:space="preserve"> </w:t>
      </w:r>
      <w:r w:rsidR="00E038DA">
        <w:t>gray wolf experts</w:t>
      </w:r>
      <w:r w:rsidR="006E1ABD">
        <w:t xml:space="preserve">, assisted in the formulation of </w:t>
      </w:r>
      <w:r w:rsidR="00CE5185">
        <w:t>an impact-based management matrix and the overall Colorado Gray Wolf Management and Restoration Plan.</w:t>
      </w:r>
    </w:p>
    <w:p w:rsidRPr="008C7A82" w:rsidR="005D60CA" w:rsidP="008C7A82" w:rsidRDefault="00D12914" w14:paraId="2E794E12" w14:textId="4BCD7D51">
      <w:pPr>
        <w:spacing w:after="0" w:line="480" w:lineRule="auto"/>
        <w:rPr>
          <w:rFonts w:eastAsia="Times New Roman" w:cs="Times New Roman"/>
        </w:rPr>
      </w:pPr>
      <w:r>
        <w:lastRenderedPageBreak/>
        <w:tab/>
      </w:r>
      <w:r w:rsidRPr="002A75EB" w:rsidR="002A75EB">
        <w:t>The reduced restrictions on taking</w:t>
      </w:r>
      <w:r w:rsidR="007E607F">
        <w:t xml:space="preserve"> </w:t>
      </w:r>
      <w:r w:rsidRPr="002A75EB" w:rsidR="002A75EB">
        <w:t>problem wolves</w:t>
      </w:r>
      <w:r w:rsidR="00F15DDB">
        <w:t xml:space="preserve"> (see definition above </w:t>
      </w:r>
      <w:r w:rsidR="008C7A82">
        <w:t xml:space="preserve">under </w:t>
      </w:r>
      <w:r w:rsidRPr="00FC27D3" w:rsidR="00173119">
        <w:rPr>
          <w:b/>
          <w:i/>
        </w:rPr>
        <w:t xml:space="preserve">Management Restrictions, Protective Measures, and Other Special </w:t>
      </w:r>
      <w:r w:rsidR="008C7A82">
        <w:rPr>
          <w:b/>
          <w:i/>
        </w:rPr>
        <w:t>Management</w:t>
      </w:r>
      <w:r w:rsidR="008C7A82">
        <w:rPr>
          <w:bCs/>
          <w:iCs/>
        </w:rPr>
        <w:t>)</w:t>
      </w:r>
      <w:r w:rsidRPr="758D2FA2" w:rsidR="008C7A82">
        <w:rPr>
          <w:rFonts w:eastAsia="Times New Roman" w:cs="Times New Roman"/>
        </w:rPr>
        <w:t xml:space="preserve"> </w:t>
      </w:r>
      <w:r w:rsidR="002A75EB">
        <w:t xml:space="preserve">in this </w:t>
      </w:r>
      <w:r w:rsidR="002B7263">
        <w:t xml:space="preserve">proposed </w:t>
      </w:r>
      <w:r w:rsidR="002A75EB">
        <w:t>rule</w:t>
      </w:r>
      <w:r w:rsidR="007E607F">
        <w:t>, relative to</w:t>
      </w:r>
      <w:r w:rsidR="00312DBB">
        <w:t xml:space="preserve"> </w:t>
      </w:r>
      <w:r w:rsidR="007246D9">
        <w:t>e</w:t>
      </w:r>
      <w:r w:rsidR="008266CA">
        <w:t>ndangered species</w:t>
      </w:r>
      <w:r w:rsidR="00312DBB">
        <w:t xml:space="preserve"> that receive the</w:t>
      </w:r>
      <w:r w:rsidR="00D90979">
        <w:t xml:space="preserve"> full protections of </w:t>
      </w:r>
      <w:r w:rsidR="00146BFA">
        <w:t>sections</w:t>
      </w:r>
      <w:r w:rsidR="00D90979">
        <w:t xml:space="preserve"> 7 and 9 of the Act</w:t>
      </w:r>
      <w:r w:rsidR="00B8181E">
        <w:t xml:space="preserve">, </w:t>
      </w:r>
      <w:r w:rsidR="002A75EB">
        <w:t>will make</w:t>
      </w:r>
      <w:r w:rsidR="004D44F3">
        <w:t xml:space="preserve"> </w:t>
      </w:r>
      <w:r w:rsidR="002A75EB">
        <w:t xml:space="preserve">the </w:t>
      </w:r>
      <w:r w:rsidR="00D934B3">
        <w:t>management</w:t>
      </w:r>
      <w:r w:rsidR="00ED03E3">
        <w:t xml:space="preserve"> of wolves</w:t>
      </w:r>
      <w:r w:rsidR="002A75EB">
        <w:t xml:space="preserve"> easier and more effective,</w:t>
      </w:r>
      <w:r w:rsidR="004D44F3">
        <w:t xml:space="preserve"> </w:t>
      </w:r>
      <w:r w:rsidR="002A75EB">
        <w:t>thus reducing the economic losses that</w:t>
      </w:r>
      <w:r w:rsidR="004D44F3">
        <w:t xml:space="preserve"> </w:t>
      </w:r>
      <w:r w:rsidR="002A75EB">
        <w:t>result from depredation</w:t>
      </w:r>
      <w:r w:rsidR="008F582A">
        <w:t xml:space="preserve"> of wolves</w:t>
      </w:r>
      <w:r w:rsidR="002A75EB">
        <w:t xml:space="preserve"> on</w:t>
      </w:r>
      <w:r w:rsidR="00ED03E3">
        <w:t xml:space="preserve"> </w:t>
      </w:r>
      <w:r w:rsidR="002A75EB">
        <w:t>livestock and guard animals and dogs.</w:t>
      </w:r>
      <w:r w:rsidR="004D44F3">
        <w:t xml:space="preserve"> </w:t>
      </w:r>
      <w:r w:rsidR="002A75EB">
        <w:t xml:space="preserve">Furthermore, a </w:t>
      </w:r>
      <w:r w:rsidR="004D44F3">
        <w:t>State</w:t>
      </w:r>
      <w:r w:rsidR="002A75EB">
        <w:t xml:space="preserve"> program</w:t>
      </w:r>
      <w:r w:rsidR="00ED03E3">
        <w:t xml:space="preserve"> </w:t>
      </w:r>
      <w:r w:rsidR="00D07E74">
        <w:t xml:space="preserve">to </w:t>
      </w:r>
      <w:r w:rsidR="002A75EB">
        <w:t xml:space="preserve">compensate livestock producers </w:t>
      </w:r>
      <w:r w:rsidR="004F0486">
        <w:t>who experience</w:t>
      </w:r>
      <w:r w:rsidR="002A75EB">
        <w:t xml:space="preserve"> livestock losses </w:t>
      </w:r>
      <w:r w:rsidR="006D7BF7">
        <w:t xml:space="preserve">caused </w:t>
      </w:r>
      <w:r w:rsidR="002A75EB">
        <w:t>by</w:t>
      </w:r>
      <w:r w:rsidR="00ED03E3">
        <w:t xml:space="preserve"> </w:t>
      </w:r>
      <w:r w:rsidR="002A75EB">
        <w:t>wolves</w:t>
      </w:r>
      <w:r w:rsidR="006D7BF7">
        <w:t xml:space="preserve"> is being developed and will be implemented upon CPW Commission approval</w:t>
      </w:r>
      <w:r w:rsidR="002A75EB">
        <w:t xml:space="preserve">. </w:t>
      </w:r>
      <w:r w:rsidR="00D107A5">
        <w:t xml:space="preserve">As a </w:t>
      </w:r>
      <w:r w:rsidR="00E500AC">
        <w:t>point of reference</w:t>
      </w:r>
      <w:r w:rsidR="00D107A5">
        <w:t xml:space="preserve">, </w:t>
      </w:r>
      <w:r w:rsidR="005939A9">
        <w:t xml:space="preserve">compensation for livestock losses in Montana in 2021 totaled </w:t>
      </w:r>
      <w:r w:rsidR="00BA586C">
        <w:t>$103,815.95</w:t>
      </w:r>
      <w:r w:rsidR="008F1EE5">
        <w:t xml:space="preserve"> (Parks et al. 2022, p. 19)</w:t>
      </w:r>
      <w:r w:rsidR="002B2D3F">
        <w:t xml:space="preserve">, and compensation in Wyoming for the same period totaled </w:t>
      </w:r>
      <w:r w:rsidR="004720C8">
        <w:t>$208,124.00 (</w:t>
      </w:r>
      <w:proofErr w:type="spellStart"/>
      <w:r w:rsidR="00CD3E78">
        <w:t>W</w:t>
      </w:r>
      <w:r w:rsidR="00363BB3">
        <w:t>GFD</w:t>
      </w:r>
      <w:proofErr w:type="spellEnd"/>
      <w:r w:rsidR="00CD3E78">
        <w:t xml:space="preserve"> et al. 2022, pp. 23</w:t>
      </w:r>
      <w:r w:rsidR="00146BFA">
        <w:t>–</w:t>
      </w:r>
      <w:r w:rsidR="00CD3E78">
        <w:t>24)</w:t>
      </w:r>
      <w:r w:rsidR="00331EA9">
        <w:t xml:space="preserve">. </w:t>
      </w:r>
      <w:r w:rsidR="00146BFA">
        <w:t>The</w:t>
      </w:r>
      <w:r w:rsidR="002A75EB">
        <w:t xml:space="preserve"> potential</w:t>
      </w:r>
      <w:r w:rsidR="00ED03E3">
        <w:t xml:space="preserve"> </w:t>
      </w:r>
      <w:r w:rsidR="002A75EB">
        <w:t>effect on livestock</w:t>
      </w:r>
      <w:r w:rsidR="00ED03E3">
        <w:t xml:space="preserve"> </w:t>
      </w:r>
      <w:r w:rsidR="002A75EB">
        <w:t>producers in western States is very</w:t>
      </w:r>
      <w:r w:rsidR="00ED03E3">
        <w:t xml:space="preserve"> </w:t>
      </w:r>
      <w:r w:rsidR="002A75EB">
        <w:t>small, but more flexible wolf</w:t>
      </w:r>
      <w:r w:rsidR="001B4DE7">
        <w:t xml:space="preserve"> </w:t>
      </w:r>
      <w:r w:rsidR="002A75EB">
        <w:t xml:space="preserve">management will </w:t>
      </w:r>
      <w:r w:rsidR="00173119">
        <w:t xml:space="preserve">provide benefits to stakeholders and livestock producers by providing options to protect assets. </w:t>
      </w:r>
    </w:p>
    <w:p w:rsidR="00E24819" w:rsidP="008C4F67" w:rsidRDefault="00E24819" w14:paraId="63EEADC6" w14:textId="322D395C">
      <w:pPr>
        <w:tabs>
          <w:tab w:val="left" w:pos="720"/>
        </w:tabs>
        <w:spacing w:after="0" w:line="480" w:lineRule="auto"/>
      </w:pPr>
      <w:r>
        <w:rPr>
          <w:i/>
        </w:rPr>
        <w:t xml:space="preserve">Unfunded Mandates Reform Act (2 U.S.C. 1501 </w:t>
      </w:r>
      <w:r w:rsidRPr="00520F12">
        <w:rPr>
          <w:i/>
        </w:rPr>
        <w:t>et seq</w:t>
      </w:r>
      <w:r>
        <w:rPr>
          <w:i/>
        </w:rPr>
        <w:t xml:space="preserve">.) </w:t>
      </w:r>
    </w:p>
    <w:p w:rsidR="00E24819" w:rsidP="008C4F67" w:rsidRDefault="00E24819" w14:paraId="568D6C8E" w14:textId="36E61B83">
      <w:pPr>
        <w:tabs>
          <w:tab w:val="left" w:pos="0"/>
          <w:tab w:val="left" w:pos="720"/>
        </w:tabs>
        <w:spacing w:after="0" w:line="480" w:lineRule="auto"/>
        <w:ind w:firstLine="720"/>
      </w:pPr>
      <w:r>
        <w:t xml:space="preserve">In accordance with the Unfunded Mandates Reform Act (2 U.S.C. 1501 </w:t>
      </w:r>
      <w:r w:rsidRPr="00DF1702">
        <w:t>et seq</w:t>
      </w:r>
      <w:r w:rsidRPr="00D34031">
        <w:rPr>
          <w:i/>
        </w:rPr>
        <w:t>.</w:t>
      </w:r>
      <w:r>
        <w:t>):</w:t>
      </w:r>
    </w:p>
    <w:p w:rsidR="00E24819" w:rsidP="008C4F67" w:rsidRDefault="00E24819" w14:paraId="0A8A6572" w14:textId="22663656">
      <w:pPr>
        <w:tabs>
          <w:tab w:val="left" w:pos="720"/>
        </w:tabs>
        <w:spacing w:after="0" w:line="480" w:lineRule="auto"/>
        <w:ind w:firstLine="720"/>
      </w:pPr>
      <w:r>
        <w:t xml:space="preserve">(1)  This </w:t>
      </w:r>
      <w:r w:rsidR="002B7263">
        <w:t>proposed</w:t>
      </w:r>
      <w:r>
        <w:t xml:space="preserve"> rule would not “significantly or uniquely” affect small governments. We have determined and certify pursuant to the Unfunded Mandates Reform Act, that, if adopted, this rulemaking would not impose a cost of $100 million or more in any given year on local or State governments or private entities. A </w:t>
      </w:r>
      <w:r w:rsidR="004F052D">
        <w:t>s</w:t>
      </w:r>
      <w:r>
        <w:t xml:space="preserve">mall </w:t>
      </w:r>
      <w:r w:rsidR="004F052D">
        <w:t>g</w:t>
      </w:r>
      <w:r>
        <w:t xml:space="preserve">overnment </w:t>
      </w:r>
      <w:r w:rsidR="004F052D">
        <w:t>a</w:t>
      </w:r>
      <w:r>
        <w:t xml:space="preserve">gency </w:t>
      </w:r>
      <w:r w:rsidR="004F052D">
        <w:t>p</w:t>
      </w:r>
      <w:r>
        <w:t>lan is not required. Small governments would not be affected because the proposed NEP designation would not place additional requirements on any city, county, or other local municipalities.</w:t>
      </w:r>
    </w:p>
    <w:p w:rsidR="00E24819" w:rsidP="008C4F67" w:rsidRDefault="00E24819" w14:paraId="7A62826E" w14:textId="66C1E335">
      <w:pPr>
        <w:tabs>
          <w:tab w:val="left" w:pos="720"/>
        </w:tabs>
        <w:spacing w:after="0" w:line="480" w:lineRule="auto"/>
        <w:ind w:firstLine="720"/>
      </w:pPr>
      <w:r>
        <w:lastRenderedPageBreak/>
        <w:t xml:space="preserve">(2)  This </w:t>
      </w:r>
      <w:r w:rsidR="002B7263">
        <w:t>proposed</w:t>
      </w:r>
      <w:r>
        <w:t xml:space="preserve"> rule would not produce a </w:t>
      </w:r>
      <w:proofErr w:type="gramStart"/>
      <w:r>
        <w:t>Federal</w:t>
      </w:r>
      <w:proofErr w:type="gramEnd"/>
      <w:r>
        <w:t xml:space="preserve"> mandate of $100 million or greater in any year (i.e., it is not a “significant regulatory action” under the Unfunded Mandates Reform Act). This proposed NEP designation for </w:t>
      </w:r>
      <w:r w:rsidR="00B17237">
        <w:t>gray wolves in Colorado</w:t>
      </w:r>
      <w:r>
        <w:t xml:space="preserve"> would not impose any additional management or protection requirements on the States or other entities.</w:t>
      </w:r>
    </w:p>
    <w:p w:rsidR="00E24819" w:rsidP="008C4F67" w:rsidRDefault="00E24819" w14:paraId="3032A2C2" w14:textId="77777777">
      <w:pPr>
        <w:tabs>
          <w:tab w:val="left" w:pos="720"/>
        </w:tabs>
        <w:spacing w:after="0" w:line="480" w:lineRule="auto"/>
      </w:pPr>
      <w:r>
        <w:rPr>
          <w:i/>
        </w:rPr>
        <w:t>Takings (</w:t>
      </w:r>
      <w:proofErr w:type="spellStart"/>
      <w:r>
        <w:rPr>
          <w:i/>
        </w:rPr>
        <w:t>E.O</w:t>
      </w:r>
      <w:proofErr w:type="spellEnd"/>
      <w:r>
        <w:rPr>
          <w:i/>
        </w:rPr>
        <w:t>. 12630)</w:t>
      </w:r>
    </w:p>
    <w:p w:rsidR="00110B52" w:rsidP="008C4F67" w:rsidRDefault="00A606DD" w14:paraId="69819783" w14:textId="5FE68E3F">
      <w:pPr>
        <w:tabs>
          <w:tab w:val="left" w:pos="720"/>
        </w:tabs>
        <w:spacing w:after="0" w:line="480" w:lineRule="auto"/>
        <w:rPr>
          <w:i/>
        </w:rPr>
      </w:pPr>
      <w:r>
        <w:tab/>
      </w:r>
      <w:r w:rsidRPr="00A606DD">
        <w:t>In accordance with Executive Order</w:t>
      </w:r>
      <w:r>
        <w:t xml:space="preserve"> </w:t>
      </w:r>
      <w:r w:rsidRPr="00A606DD">
        <w:t xml:space="preserve">12630, this </w:t>
      </w:r>
      <w:r w:rsidR="002B7263">
        <w:t xml:space="preserve">proposed </w:t>
      </w:r>
      <w:r w:rsidRPr="00A606DD">
        <w:t>rule will not have significant</w:t>
      </w:r>
      <w:r>
        <w:t xml:space="preserve"> </w:t>
      </w:r>
      <w:r w:rsidRPr="00A606DD">
        <w:t>implications concerning taking of</w:t>
      </w:r>
      <w:r>
        <w:t xml:space="preserve"> </w:t>
      </w:r>
      <w:r w:rsidRPr="00A606DD">
        <w:t>private property by the Federal</w:t>
      </w:r>
      <w:r w:rsidR="001F6A71">
        <w:t xml:space="preserve"> </w:t>
      </w:r>
      <w:r w:rsidR="00146BFA">
        <w:t>Government.</w:t>
      </w:r>
      <w:r w:rsidRPr="00A606DD">
        <w:t xml:space="preserve"> This </w:t>
      </w:r>
      <w:r w:rsidR="002B7263">
        <w:t>proposed</w:t>
      </w:r>
      <w:r w:rsidRPr="00A606DD">
        <w:t xml:space="preserve"> rule will substantially</w:t>
      </w:r>
      <w:r w:rsidR="001F6A71">
        <w:t xml:space="preserve"> </w:t>
      </w:r>
      <w:r w:rsidRPr="00A606DD">
        <w:t>advance a legitimate government</w:t>
      </w:r>
      <w:r w:rsidR="001F6A71">
        <w:t xml:space="preserve"> </w:t>
      </w:r>
      <w:r w:rsidRPr="00A606DD">
        <w:t>interest (conservation of</w:t>
      </w:r>
      <w:r w:rsidR="001F6A71">
        <w:t xml:space="preserve"> a </w:t>
      </w:r>
      <w:r w:rsidRPr="00A606DD">
        <w:t>listed species) and will not present a bar</w:t>
      </w:r>
      <w:r w:rsidR="00931D0A">
        <w:t xml:space="preserve"> </w:t>
      </w:r>
      <w:r w:rsidRPr="00A606DD">
        <w:t>to all reasonable and expected beneficial</w:t>
      </w:r>
      <w:r w:rsidR="00931D0A">
        <w:t xml:space="preserve"> </w:t>
      </w:r>
      <w:r w:rsidRPr="00A606DD">
        <w:t>use of private property. Because of the</w:t>
      </w:r>
      <w:r w:rsidR="00931D0A">
        <w:t xml:space="preserve"> </w:t>
      </w:r>
      <w:r w:rsidRPr="00A606DD">
        <w:t>regulatory flexibility provided by NEP</w:t>
      </w:r>
      <w:r w:rsidR="00931D0A">
        <w:t xml:space="preserve"> </w:t>
      </w:r>
      <w:r w:rsidRPr="00A606DD">
        <w:t>designations under section 10(j) of the</w:t>
      </w:r>
      <w:r w:rsidR="00931D0A">
        <w:t xml:space="preserve"> </w:t>
      </w:r>
      <w:r w:rsidRPr="00A606DD">
        <w:t>Act, we believe that the increased</w:t>
      </w:r>
      <w:r w:rsidR="00931D0A">
        <w:t xml:space="preserve"> </w:t>
      </w:r>
      <w:r w:rsidRPr="00A606DD">
        <w:t xml:space="preserve">flexibility in this </w:t>
      </w:r>
      <w:r w:rsidR="00A20AD2">
        <w:t xml:space="preserve">proposed rule </w:t>
      </w:r>
      <w:r w:rsidRPr="00A606DD">
        <w:t>and State or</w:t>
      </w:r>
      <w:r w:rsidR="00931D0A">
        <w:t xml:space="preserve"> </w:t>
      </w:r>
      <w:r w:rsidRPr="00A606DD">
        <w:t>Tribal lead wolf management will</w:t>
      </w:r>
      <w:r w:rsidR="00931D0A">
        <w:t xml:space="preserve"> </w:t>
      </w:r>
      <w:r w:rsidRPr="00A606DD">
        <w:t>reduce regulatory restrictions on private</w:t>
      </w:r>
      <w:r w:rsidR="00931D0A">
        <w:t xml:space="preserve"> </w:t>
      </w:r>
      <w:r w:rsidRPr="00A606DD">
        <w:t>lands and will result in minor positive</w:t>
      </w:r>
      <w:r w:rsidR="00931D0A">
        <w:t xml:space="preserve"> economic effects for a small percentage of livestock producers.</w:t>
      </w:r>
      <w:r w:rsidR="00E24819">
        <w:tab/>
      </w:r>
      <w:r w:rsidR="00E24819">
        <w:t xml:space="preserve"> </w:t>
      </w:r>
    </w:p>
    <w:p w:rsidR="00E24819" w:rsidP="008C4F67" w:rsidRDefault="00E24819" w14:paraId="2BE475E8" w14:textId="53EA95CC">
      <w:pPr>
        <w:tabs>
          <w:tab w:val="left" w:pos="720"/>
        </w:tabs>
        <w:spacing w:after="0" w:line="480" w:lineRule="auto"/>
      </w:pPr>
      <w:r>
        <w:rPr>
          <w:i/>
        </w:rPr>
        <w:t>Federalism (</w:t>
      </w:r>
      <w:proofErr w:type="spellStart"/>
      <w:r>
        <w:rPr>
          <w:i/>
        </w:rPr>
        <w:t>E.O</w:t>
      </w:r>
      <w:proofErr w:type="spellEnd"/>
      <w:r>
        <w:rPr>
          <w:i/>
        </w:rPr>
        <w:t>. 13132)</w:t>
      </w:r>
    </w:p>
    <w:p w:rsidR="00E24819" w:rsidP="008C4F67" w:rsidRDefault="00E24819" w14:paraId="768C086A" w14:textId="468987EA">
      <w:pPr>
        <w:tabs>
          <w:tab w:val="left" w:pos="720"/>
        </w:tabs>
        <w:spacing w:after="0" w:line="480" w:lineRule="auto"/>
      </w:pPr>
      <w:r>
        <w:tab/>
      </w:r>
      <w:r w:rsidRPr="00632E18" w:rsidR="00632E18">
        <w:t>In accordance with Executive Order</w:t>
      </w:r>
      <w:r w:rsidR="00632E18">
        <w:t xml:space="preserve"> </w:t>
      </w:r>
      <w:r w:rsidRPr="00632E18" w:rsidR="00632E18">
        <w:t xml:space="preserve">13132, this </w:t>
      </w:r>
      <w:r w:rsidR="002B7263">
        <w:t xml:space="preserve">proposed rule </w:t>
      </w:r>
      <w:r w:rsidRPr="00632E18" w:rsidR="00632E18">
        <w:t>will not have</w:t>
      </w:r>
      <w:r w:rsidR="00632E18">
        <w:t xml:space="preserve"> </w:t>
      </w:r>
      <w:r w:rsidRPr="00632E18" w:rsidR="00632E18">
        <w:t xml:space="preserve">significant </w:t>
      </w:r>
      <w:r w:rsidR="00146BFA">
        <w:t>federalism</w:t>
      </w:r>
      <w:r w:rsidRPr="00632E18" w:rsidR="00632E18">
        <w:t xml:space="preserve"> effects</w:t>
      </w:r>
      <w:r w:rsidR="001612EE">
        <w:t xml:space="preserve">. </w:t>
      </w:r>
      <w:r w:rsidRPr="00632E18" w:rsidR="00632E18">
        <w:t xml:space="preserve">This </w:t>
      </w:r>
      <w:r w:rsidR="002B7263">
        <w:t>proposed</w:t>
      </w:r>
      <w:r w:rsidRPr="00632E18" w:rsidR="00632E18">
        <w:t xml:space="preserve"> rule</w:t>
      </w:r>
      <w:r w:rsidR="00632E18">
        <w:t xml:space="preserve"> </w:t>
      </w:r>
      <w:r w:rsidRPr="00632E18" w:rsidR="00632E18">
        <w:t>will not have substantial direct effects</w:t>
      </w:r>
      <w:r w:rsidR="00632E18">
        <w:t xml:space="preserve"> </w:t>
      </w:r>
      <w:r w:rsidRPr="00632E18" w:rsidR="00632E18">
        <w:t>on the States, on the relationship</w:t>
      </w:r>
      <w:r w:rsidR="00632E18">
        <w:t xml:space="preserve"> </w:t>
      </w:r>
      <w:r w:rsidRPr="00632E18" w:rsidR="00632E18">
        <w:t>between the States and the Federal</w:t>
      </w:r>
      <w:r w:rsidR="00632E18">
        <w:t xml:space="preserve"> </w:t>
      </w:r>
      <w:r w:rsidRPr="00632E18" w:rsidR="00632E18">
        <w:t>Government, or on the distribution of</w:t>
      </w:r>
      <w:r w:rsidR="00632E18">
        <w:t xml:space="preserve"> </w:t>
      </w:r>
      <w:r w:rsidRPr="00632E18" w:rsidR="00632E18">
        <w:t>power and responsibilities among the</w:t>
      </w:r>
      <w:r w:rsidR="00632E18">
        <w:t xml:space="preserve"> </w:t>
      </w:r>
      <w:r w:rsidRPr="00632E18" w:rsidR="00632E18">
        <w:t>various levels of government</w:t>
      </w:r>
      <w:r w:rsidR="00FF37F0">
        <w:t xml:space="preserve">. </w:t>
      </w:r>
      <w:r w:rsidR="002D2969">
        <w:t xml:space="preserve">CPW </w:t>
      </w:r>
      <w:r w:rsidRPr="00632E18" w:rsidR="002D2969">
        <w:t>requested that we undertake this</w:t>
      </w:r>
      <w:r w:rsidR="002D2969">
        <w:t xml:space="preserve"> </w:t>
      </w:r>
      <w:r w:rsidRPr="00632E18" w:rsidR="002D2969">
        <w:t xml:space="preserve">rulemaking to </w:t>
      </w:r>
      <w:r w:rsidR="005F4323">
        <w:t xml:space="preserve">support the </w:t>
      </w:r>
      <w:r w:rsidR="002D2969">
        <w:t>conservation of wolves in the 44-</w:t>
      </w:r>
      <w:r w:rsidR="00E420A0">
        <w:t>S</w:t>
      </w:r>
      <w:r w:rsidR="002D2969">
        <w:t>tate entity and in Colorado and to provide increased take authority to resolve wolf conflicts</w:t>
      </w:r>
      <w:r w:rsidR="005F4323">
        <w:t xml:space="preserve">, </w:t>
      </w:r>
      <w:r w:rsidR="002D2969">
        <w:t xml:space="preserve">which we believe will assist with conservation of the species. </w:t>
      </w:r>
      <w:r w:rsidRPr="00632E18" w:rsidR="00632E18">
        <w:t xml:space="preserve">No intrusion </w:t>
      </w:r>
      <w:r w:rsidRPr="00632E18" w:rsidR="00632E18">
        <w:lastRenderedPageBreak/>
        <w:t>on State</w:t>
      </w:r>
      <w:r w:rsidR="005C0F10">
        <w:t xml:space="preserve"> </w:t>
      </w:r>
      <w:r w:rsidRPr="00632E18" w:rsidR="00632E18">
        <w:t>policy or administration is expected;</w:t>
      </w:r>
      <w:r w:rsidR="005C0F10">
        <w:t xml:space="preserve"> </w:t>
      </w:r>
      <w:r w:rsidRPr="00632E18" w:rsidR="00632E18">
        <w:t>roles or</w:t>
      </w:r>
      <w:r w:rsidR="00CB40DE">
        <w:t xml:space="preserve"> </w:t>
      </w:r>
      <w:r w:rsidRPr="00632E18" w:rsidR="00632E18">
        <w:t>responsibilities of Federal or</w:t>
      </w:r>
      <w:r w:rsidR="005C0F10">
        <w:t xml:space="preserve"> </w:t>
      </w:r>
      <w:r w:rsidRPr="00632E18" w:rsidR="00632E18">
        <w:t>State governments will not change; and</w:t>
      </w:r>
      <w:r w:rsidR="005C0F10">
        <w:t xml:space="preserve"> </w:t>
      </w:r>
      <w:r w:rsidRPr="00632E18" w:rsidR="00632E18">
        <w:t>fiscal capacity will not be substantially</w:t>
      </w:r>
      <w:r w:rsidR="0034081E">
        <w:t xml:space="preserve"> </w:t>
      </w:r>
      <w:r w:rsidRPr="00632E18" w:rsidR="00632E18">
        <w:t>affected. Th</w:t>
      </w:r>
      <w:r w:rsidR="0034081E">
        <w:t>is</w:t>
      </w:r>
      <w:r w:rsidRPr="00632E18" w:rsidR="00632E18">
        <w:t xml:space="preserve"> </w:t>
      </w:r>
      <w:r w:rsidR="002B7263">
        <w:t>proposed</w:t>
      </w:r>
      <w:r w:rsidRPr="00632E18" w:rsidR="00632E18">
        <w:t xml:space="preserve"> rule</w:t>
      </w:r>
      <w:r w:rsidR="0034081E">
        <w:t xml:space="preserve"> </w:t>
      </w:r>
      <w:r w:rsidRPr="00632E18" w:rsidR="00632E18">
        <w:t>operates to maintain the existing</w:t>
      </w:r>
      <w:r w:rsidR="0034081E">
        <w:t xml:space="preserve"> </w:t>
      </w:r>
      <w:r w:rsidRPr="00632E18" w:rsidR="00632E18">
        <w:t>relationship between the States and the</w:t>
      </w:r>
      <w:r w:rsidR="00C57463">
        <w:t xml:space="preserve"> </w:t>
      </w:r>
      <w:r w:rsidRPr="00632E18" w:rsidR="00632E18">
        <w:t xml:space="preserve">Federal </w:t>
      </w:r>
      <w:r w:rsidR="00146BFA">
        <w:t>Government</w:t>
      </w:r>
      <w:r w:rsidRPr="00632E18" w:rsidR="00632E18">
        <w:t xml:space="preserve"> and is being</w:t>
      </w:r>
      <w:r w:rsidR="00C57463">
        <w:t xml:space="preserve"> </w:t>
      </w:r>
      <w:r w:rsidRPr="00632E18" w:rsidR="00632E18">
        <w:t xml:space="preserve">undertaken at the request of </w:t>
      </w:r>
      <w:r w:rsidR="00C57463">
        <w:t>CPW</w:t>
      </w:r>
      <w:r w:rsidRPr="00632E18" w:rsidR="00632E18">
        <w:t>. We have endeavored to</w:t>
      </w:r>
      <w:r w:rsidR="00520F12">
        <w:t xml:space="preserve"> </w:t>
      </w:r>
      <w:r w:rsidRPr="00632E18" w:rsidR="00632E18">
        <w:t xml:space="preserve">cooperate with </w:t>
      </w:r>
      <w:r w:rsidR="00A92469">
        <w:t>CPW and other State agencies</w:t>
      </w:r>
      <w:r w:rsidRPr="00632E18" w:rsidR="00632E18">
        <w:t xml:space="preserve"> in the</w:t>
      </w:r>
      <w:r w:rsidR="00A92469">
        <w:t xml:space="preserve"> </w:t>
      </w:r>
      <w:r w:rsidRPr="00632E18" w:rsidR="00632E18">
        <w:t xml:space="preserve">preparation of this </w:t>
      </w:r>
      <w:r w:rsidR="002B7263">
        <w:t xml:space="preserve">proposed </w:t>
      </w:r>
      <w:r w:rsidRPr="00632E18" w:rsidR="00632E18">
        <w:t>rule. Therefore, this</w:t>
      </w:r>
      <w:r w:rsidR="00A92469">
        <w:t xml:space="preserve"> </w:t>
      </w:r>
      <w:r w:rsidR="002B7263">
        <w:t xml:space="preserve">proposed </w:t>
      </w:r>
      <w:r w:rsidRPr="00632E18" w:rsidR="00632E18">
        <w:t>rule does not have significant</w:t>
      </w:r>
      <w:r w:rsidR="00471E0E">
        <w:t xml:space="preserve"> federalism</w:t>
      </w:r>
      <w:r w:rsidRPr="00632E18" w:rsidR="00632E18">
        <w:t xml:space="preserve"> effects or implications to</w:t>
      </w:r>
      <w:r w:rsidR="00A92469">
        <w:t xml:space="preserve"> </w:t>
      </w:r>
      <w:r w:rsidRPr="00632E18" w:rsidR="00632E18">
        <w:t>warrant the preparation of a</w:t>
      </w:r>
      <w:r w:rsidR="00A92469">
        <w:t xml:space="preserve"> </w:t>
      </w:r>
      <w:r w:rsidR="002B7263">
        <w:t>f</w:t>
      </w:r>
      <w:r w:rsidRPr="00632E18" w:rsidR="00632E18">
        <w:t>ederalism</w:t>
      </w:r>
      <w:r w:rsidR="00471E0E">
        <w:t xml:space="preserve"> assessment</w:t>
      </w:r>
      <w:r w:rsidRPr="00632E18" w:rsidR="00632E18">
        <w:t xml:space="preserve"> pursuant to the provisions</w:t>
      </w:r>
      <w:r w:rsidR="00A92469">
        <w:t xml:space="preserve"> </w:t>
      </w:r>
      <w:r w:rsidRPr="00632E18" w:rsidR="00632E18">
        <w:t>of Executive Order 13132.</w:t>
      </w:r>
    </w:p>
    <w:p w:rsidR="00E24819" w:rsidP="008C4F67" w:rsidRDefault="00E24819" w14:paraId="752BC11E" w14:textId="0FCF64B9">
      <w:pPr>
        <w:tabs>
          <w:tab w:val="left" w:pos="720"/>
        </w:tabs>
        <w:spacing w:after="0" w:line="480" w:lineRule="auto"/>
      </w:pPr>
      <w:r>
        <w:rPr>
          <w:i/>
        </w:rPr>
        <w:t>Civil Justice Reform (</w:t>
      </w:r>
      <w:proofErr w:type="spellStart"/>
      <w:r>
        <w:rPr>
          <w:i/>
        </w:rPr>
        <w:t>E.O</w:t>
      </w:r>
      <w:proofErr w:type="spellEnd"/>
      <w:r>
        <w:rPr>
          <w:i/>
        </w:rPr>
        <w:t>. 12988)</w:t>
      </w:r>
    </w:p>
    <w:p w:rsidR="00E24819" w:rsidP="008C4F67" w:rsidRDefault="005D60CA" w14:paraId="2A9C8A6B" w14:textId="3797BC1C">
      <w:pPr>
        <w:tabs>
          <w:tab w:val="left" w:pos="720"/>
        </w:tabs>
        <w:spacing w:after="0" w:line="480" w:lineRule="auto"/>
      </w:pPr>
      <w:r>
        <w:tab/>
      </w:r>
      <w:r w:rsidR="00E24819">
        <w:t xml:space="preserve">In accordance with Executive Order 12988 (February 7, 1996, 61 FR 4729), the Office of the Solicitor has determined that this </w:t>
      </w:r>
      <w:r w:rsidR="004F052D">
        <w:t xml:space="preserve">proposed </w:t>
      </w:r>
      <w:r w:rsidR="00E24819">
        <w:t xml:space="preserve">rule would not unduly burden the judicial system and would meet the requirements of sections (3)(a) and (3)(b)(2) of the Order.  </w:t>
      </w:r>
    </w:p>
    <w:p w:rsidR="00E24819" w:rsidP="008C4F67" w:rsidRDefault="00E24819" w14:paraId="527701B6" w14:textId="77777777">
      <w:pPr>
        <w:tabs>
          <w:tab w:val="left" w:pos="720"/>
        </w:tabs>
        <w:spacing w:after="0" w:line="480" w:lineRule="auto"/>
      </w:pPr>
      <w:r>
        <w:rPr>
          <w:i/>
        </w:rPr>
        <w:t>Paperwork Reduction Act</w:t>
      </w:r>
    </w:p>
    <w:p w:rsidR="007C6744" w:rsidP="007C6744" w:rsidRDefault="00E24819" w14:paraId="08498F9B" w14:textId="0E2DFB54">
      <w:pPr>
        <w:spacing w:after="0" w:line="480" w:lineRule="auto"/>
        <w:ind w:firstLine="720"/>
        <w:rPr>
          <w:rFonts w:eastAsia="Times New Roman" w:cs="Times New Roman"/>
          <w:color w:val="000000" w:themeColor="text1"/>
        </w:rPr>
      </w:pPr>
      <w:r>
        <w:t xml:space="preserve">This </w:t>
      </w:r>
      <w:r w:rsidR="004F052D">
        <w:t xml:space="preserve">proposed </w:t>
      </w:r>
      <w:r>
        <w:t>rule contain</w:t>
      </w:r>
      <w:r w:rsidR="007C6744">
        <w:t>s</w:t>
      </w:r>
      <w:r>
        <w:t xml:space="preserve"> </w:t>
      </w:r>
      <w:r w:rsidR="007C6744">
        <w:t xml:space="preserve">existing and </w:t>
      </w:r>
      <w:r>
        <w:t>new collection</w:t>
      </w:r>
      <w:r w:rsidR="004E1BB9">
        <w:t>s</w:t>
      </w:r>
      <w:r>
        <w:t xml:space="preserve"> of information that require approval by the Office of Management and Budget (OMB) under the Paperwork Reduction Act of 1995 (44 U.S.C. 3501 </w:t>
      </w:r>
      <w:r w:rsidRPr="00DF1702">
        <w:t>et seq</w:t>
      </w:r>
      <w:r>
        <w:rPr>
          <w:i/>
        </w:rPr>
        <w:t>.</w:t>
      </w:r>
      <w:r>
        <w:t xml:space="preserve">). </w:t>
      </w:r>
      <w:r w:rsidR="000C371C">
        <w:t>An agency may not conduct or sponsor, and a person is not required to respond to, a collection of information unless it displays a currently valid OMB control number.</w:t>
      </w:r>
      <w:r w:rsidR="007C6744">
        <w:t xml:space="preserve"> </w:t>
      </w:r>
      <w:r w:rsidRPr="001C0617" w:rsidR="007C6744">
        <w:rPr>
          <w:color w:val="000000"/>
        </w:rPr>
        <w:t xml:space="preserve">We will ask OMB to review and approve the </w:t>
      </w:r>
      <w:r w:rsidR="007C6744">
        <w:rPr>
          <w:color w:val="000000"/>
        </w:rPr>
        <w:t xml:space="preserve">new </w:t>
      </w:r>
      <w:r w:rsidRPr="001C0617" w:rsidR="007C6744">
        <w:rPr>
          <w:color w:val="000000"/>
        </w:rPr>
        <w:t>information collection requirements contained in this rulemaking related to</w:t>
      </w:r>
      <w:r w:rsidR="007C6744">
        <w:rPr>
          <w:color w:val="000000"/>
        </w:rPr>
        <w:t xml:space="preserve"> the establishment of a</w:t>
      </w:r>
      <w:r w:rsidR="004E1BB9">
        <w:rPr>
          <w:color w:val="000000"/>
        </w:rPr>
        <w:t>n</w:t>
      </w:r>
      <w:r w:rsidR="007C6744">
        <w:rPr>
          <w:color w:val="000000"/>
        </w:rPr>
        <w:t xml:space="preserve"> NEP of the gray wolf (</w:t>
      </w:r>
      <w:proofErr w:type="gramStart"/>
      <w:r w:rsidR="007C6744">
        <w:rPr>
          <w:i/>
          <w:iCs/>
          <w:color w:val="000000"/>
        </w:rPr>
        <w:t>Canis</w:t>
      </w:r>
      <w:proofErr w:type="gramEnd"/>
      <w:r w:rsidR="007C6744">
        <w:rPr>
          <w:i/>
          <w:iCs/>
          <w:color w:val="000000"/>
        </w:rPr>
        <w:t xml:space="preserve"> lupus</w:t>
      </w:r>
      <w:r w:rsidR="007C6744">
        <w:rPr>
          <w:color w:val="000000"/>
        </w:rPr>
        <w:t>) in the State of Colorado, under section 10(j) of the ESA.</w:t>
      </w:r>
      <w:r w:rsidR="000C371C">
        <w:t xml:space="preserve"> </w:t>
      </w:r>
      <w:r>
        <w:t xml:space="preserve">OMB has previously approved the information collection requirements associated with permitting requirements associated with native endangered </w:t>
      </w:r>
      <w:r>
        <w:lastRenderedPageBreak/>
        <w:t>and threatened species, and experimental populations, and assigned OMB Control Number</w:t>
      </w:r>
      <w:r w:rsidR="007C6744">
        <w:t xml:space="preserve"> </w:t>
      </w:r>
      <w:r w:rsidRPr="37046A19">
        <w:rPr>
          <w:rFonts w:eastAsia="Times New Roman" w:cs="Times New Roman"/>
          <w:color w:val="000000" w:themeColor="text1"/>
        </w:rPr>
        <w:t>1018–0094, “Federal Fish and Wildlife Permit Applications and Reports</w:t>
      </w:r>
      <w:r w:rsidR="004F052D">
        <w:rPr>
          <w:rFonts w:eastAsia="Times New Roman" w:cs="Times New Roman"/>
          <w:color w:val="000000" w:themeColor="text1"/>
        </w:rPr>
        <w:t>—</w:t>
      </w:r>
      <w:r w:rsidRPr="37046A19">
        <w:rPr>
          <w:rFonts w:eastAsia="Times New Roman" w:cs="Times New Roman"/>
          <w:color w:val="000000" w:themeColor="text1"/>
        </w:rPr>
        <w:t xml:space="preserve">Native Endangered and Threatened Species; 50 CFR </w:t>
      </w:r>
      <w:r w:rsidR="004F052D">
        <w:rPr>
          <w:rFonts w:eastAsia="Times New Roman" w:cs="Times New Roman"/>
          <w:color w:val="000000" w:themeColor="text1"/>
        </w:rPr>
        <w:t xml:space="preserve">parts </w:t>
      </w:r>
      <w:r w:rsidRPr="37046A19">
        <w:rPr>
          <w:rFonts w:eastAsia="Times New Roman" w:cs="Times New Roman"/>
          <w:color w:val="000000" w:themeColor="text1"/>
        </w:rPr>
        <w:t xml:space="preserve">10, 13, and 17” (expires </w:t>
      </w:r>
      <w:r w:rsidR="00FB20DF">
        <w:rPr>
          <w:rFonts w:eastAsia="Times New Roman" w:cs="Times New Roman"/>
          <w:color w:val="000000" w:themeColor="text1"/>
        </w:rPr>
        <w:t xml:space="preserve">January 31, </w:t>
      </w:r>
      <w:r w:rsidRPr="37046A19" w:rsidR="00EB7631">
        <w:rPr>
          <w:rFonts w:eastAsia="Times New Roman" w:cs="Times New Roman"/>
          <w:color w:val="000000" w:themeColor="text1"/>
        </w:rPr>
        <w:t>2024</w:t>
      </w:r>
      <w:r w:rsidRPr="37046A19">
        <w:rPr>
          <w:rFonts w:eastAsia="Times New Roman" w:cs="Times New Roman"/>
          <w:color w:val="000000" w:themeColor="text1"/>
        </w:rPr>
        <w:t>)</w:t>
      </w:r>
      <w:r w:rsidR="007C6744">
        <w:rPr>
          <w:rFonts w:eastAsia="Times New Roman" w:cs="Times New Roman"/>
          <w:color w:val="000000" w:themeColor="text1"/>
        </w:rPr>
        <w:t xml:space="preserve">. </w:t>
      </w:r>
    </w:p>
    <w:p w:rsidR="007C6744" w:rsidP="007C6744" w:rsidRDefault="007C6744" w14:paraId="0916E3DC" w14:textId="0F6A8563">
      <w:pPr>
        <w:pBdr>
          <w:top w:val="none" w:color="000000" w:sz="0" w:space="0"/>
          <w:left w:val="none" w:color="000000" w:sz="0" w:space="0"/>
          <w:bottom w:val="none" w:color="000000" w:sz="0" w:space="0"/>
          <w:right w:val="none" w:color="000000" w:sz="0" w:space="0"/>
          <w:between w:val="none" w:color="000000" w:sz="0" w:space="0"/>
        </w:pBdr>
        <w:spacing w:after="0" w:line="480" w:lineRule="auto"/>
        <w:ind w:firstLine="720"/>
        <w:rPr>
          <w:color w:val="000000"/>
        </w:rPr>
      </w:pPr>
      <w:r w:rsidRPr="004F0823">
        <w:rPr>
          <w:color w:val="000000"/>
        </w:rPr>
        <w:t xml:space="preserve">Experimental populations established under section 10(j) of the </w:t>
      </w:r>
      <w:r w:rsidR="0044335B">
        <w:rPr>
          <w:color w:val="000000"/>
        </w:rPr>
        <w:t>Act</w:t>
      </w:r>
      <w:r w:rsidRPr="004F0823">
        <w:rPr>
          <w:color w:val="000000"/>
        </w:rPr>
        <w:t xml:space="preserve">, as amended, require information collection and reporting to the Service. We </w:t>
      </w:r>
      <w:r w:rsidR="00C4633C">
        <w:rPr>
          <w:color w:val="000000"/>
        </w:rPr>
        <w:t xml:space="preserve">will </w:t>
      </w:r>
      <w:r w:rsidRPr="004F0823">
        <w:rPr>
          <w:color w:val="000000"/>
        </w:rPr>
        <w:t xml:space="preserve">collect information on the </w:t>
      </w:r>
      <w:r>
        <w:rPr>
          <w:color w:val="000000"/>
        </w:rPr>
        <w:t>gray wolf NEP</w:t>
      </w:r>
      <w:r w:rsidRPr="004F0823">
        <w:rPr>
          <w:color w:val="000000"/>
        </w:rPr>
        <w:t xml:space="preserve"> to help further the recovery of the species and to assess the success of the reintroduced populations. There are no forms associated with this information collection.</w:t>
      </w:r>
      <w:r>
        <w:rPr>
          <w:color w:val="000000"/>
        </w:rPr>
        <w:t xml:space="preserve"> </w:t>
      </w:r>
      <w:r w:rsidRPr="004F0823">
        <w:rPr>
          <w:color w:val="000000"/>
        </w:rPr>
        <w:t>The respondents notify us when an incident occurs, so there is no set frequency for collecting the information.</w:t>
      </w:r>
      <w:r>
        <w:rPr>
          <w:color w:val="000000"/>
        </w:rPr>
        <w:t xml:space="preserve"> </w:t>
      </w:r>
      <w:r w:rsidRPr="00D367CA">
        <w:rPr>
          <w:color w:val="000000"/>
        </w:rPr>
        <w:t xml:space="preserve">Other Federal agencies provide us with the vast majority of the information on experimental populations under cooperative agreements for the conduct of the recovery programs. However, the public also provides some information to us. </w:t>
      </w:r>
      <w:r w:rsidRPr="0071559E">
        <w:rPr>
          <w:color w:val="000000"/>
        </w:rPr>
        <w:t>The proposed new information collection requirements identified below require approval by OMB:</w:t>
      </w:r>
    </w:p>
    <w:p w:rsidR="007C6744" w:rsidP="007C6744" w:rsidRDefault="007C6744" w14:paraId="4E302B63" w14:textId="048BD6EC">
      <w:pPr>
        <w:pStyle w:val="ListParagraph"/>
        <w:numPr>
          <w:ilvl w:val="0"/>
          <w:numId w:val="20"/>
        </w:num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ind w:left="720" w:firstLine="0"/>
        <w:rPr>
          <w:color w:val="000000"/>
        </w:rPr>
      </w:pPr>
      <w:r w:rsidRPr="00424EA3">
        <w:rPr>
          <w:b/>
          <w:bCs/>
          <w:i/>
          <w:iCs/>
          <w:color w:val="000000"/>
        </w:rPr>
        <w:t>Appointment of designated agent</w:t>
      </w:r>
      <w:r w:rsidRPr="1269A742">
        <w:rPr>
          <w:rFonts w:eastAsia="Times New Roman"/>
        </w:rPr>
        <w:t>—</w:t>
      </w:r>
      <w:r w:rsidRPr="0071559E">
        <w:rPr>
          <w:color w:val="000000"/>
        </w:rPr>
        <w:t xml:space="preserve">A designated agent is an employee of a Federal, State, or Tribal agency that is authorized or directed by the Service to conduct gray wolf management. </w:t>
      </w:r>
      <w:r w:rsidRPr="00BA0A91">
        <w:rPr>
          <w:color w:val="000000"/>
        </w:rPr>
        <w:t>A prospective designated agent submits a letter to the Service request</w:t>
      </w:r>
      <w:r w:rsidR="004E1BB9">
        <w:rPr>
          <w:color w:val="000000"/>
        </w:rPr>
        <w:t>ing</w:t>
      </w:r>
      <w:r w:rsidRPr="00BA0A91">
        <w:rPr>
          <w:color w:val="000000"/>
        </w:rPr>
        <w:t xml:space="preserve"> designated agent status. The letter includes a proposal for the work to be completed and resume of qualifications for the work they wish to perform. The Service will then respond to the requester with a letter authorizing them to complete the work.</w:t>
      </w:r>
    </w:p>
    <w:p w:rsidR="007C6744" w:rsidP="007C6744" w:rsidRDefault="007C6744" w14:paraId="28FD6536" w14:textId="77777777">
      <w:pPr>
        <w:pStyle w:val="ListParagraph"/>
        <w:numPr>
          <w:ilvl w:val="0"/>
          <w:numId w:val="20"/>
        </w:num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ind w:left="720" w:firstLine="0"/>
        <w:rPr>
          <w:color w:val="000000"/>
        </w:rPr>
      </w:pPr>
      <w:r w:rsidRPr="00424EA3">
        <w:rPr>
          <w:b/>
          <w:bCs/>
          <w:i/>
          <w:iCs/>
          <w:color w:val="000000"/>
        </w:rPr>
        <w:t>Request for written take authorization</w:t>
      </w:r>
      <w:r w:rsidRPr="1269A742">
        <w:rPr>
          <w:rFonts w:eastAsia="Times New Roman"/>
        </w:rPr>
        <w:t>—</w:t>
      </w:r>
      <w:r w:rsidRPr="0071559E">
        <w:rPr>
          <w:color w:val="000000"/>
        </w:rPr>
        <w:t xml:space="preserve">After receiving confirmation of wolf activity on private land, on a public land grazing allotment, or on a Tribal </w:t>
      </w:r>
      <w:r w:rsidRPr="0071559E">
        <w:rPr>
          <w:color w:val="000000"/>
        </w:rPr>
        <w:lastRenderedPageBreak/>
        <w:t>reservation, we or the designated agent may issue written take authorization valid for not longer than 1 year, with appropriate conditions, to any landowner or public land permittee to intentionally harass wolves. The harassment must occur in the area and under the conditions as specifically identified in the written take authorization.</w:t>
      </w:r>
    </w:p>
    <w:p w:rsidR="007C6744" w:rsidP="007C6744" w:rsidRDefault="007C6744" w14:paraId="1C207FD8" w14:textId="77777777">
      <w:pPr>
        <w:pStyle w:val="ListParagraph"/>
        <w:numPr>
          <w:ilvl w:val="0"/>
          <w:numId w:val="20"/>
        </w:num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ind w:left="720" w:firstLine="0"/>
        <w:rPr>
          <w:color w:val="000000"/>
        </w:rPr>
      </w:pPr>
      <w:r w:rsidRPr="00424EA3">
        <w:rPr>
          <w:b/>
          <w:bCs/>
          <w:i/>
          <w:iCs/>
          <w:color w:val="000000"/>
        </w:rPr>
        <w:t>Request for “shoot-on-sight” written take authorization</w:t>
      </w:r>
      <w:r w:rsidRPr="1269A742">
        <w:rPr>
          <w:rFonts w:eastAsia="Times New Roman"/>
        </w:rPr>
        <w:t>—</w:t>
      </w:r>
      <w:r w:rsidRPr="0071559E">
        <w:rPr>
          <w:color w:val="000000"/>
        </w:rPr>
        <w:t>The Service or designated agent may issue a “shoot-on-sight” written take authorization of limited duration (45 days or fewer) to a landowner or their employees, or to a public land grazing permittee, to take up to a specified (by the Service or our designated agent) number of wolves.</w:t>
      </w:r>
    </w:p>
    <w:p w:rsidRPr="00424EA3" w:rsidR="007C6744" w:rsidP="007C6744" w:rsidRDefault="007C6744" w14:paraId="25D52FED" w14:textId="4ACFA91E">
      <w:pPr>
        <w:pStyle w:val="ListParagraph"/>
        <w:numPr>
          <w:ilvl w:val="0"/>
          <w:numId w:val="20"/>
        </w:num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ind w:left="720" w:firstLine="0"/>
        <w:rPr>
          <w:color w:val="000000"/>
        </w:rPr>
      </w:pPr>
      <w:r w:rsidRPr="00424EA3">
        <w:rPr>
          <w:b/>
          <w:bCs/>
          <w:i/>
          <w:iCs/>
          <w:color w:val="000000"/>
        </w:rPr>
        <w:t>Reporting requirements</w:t>
      </w:r>
      <w:r w:rsidRPr="1269A742">
        <w:rPr>
          <w:rFonts w:eastAsia="Times New Roman"/>
        </w:rPr>
        <w:t>—</w:t>
      </w:r>
      <w:r w:rsidRPr="0071559E">
        <w:rPr>
          <w:color w:val="000000"/>
        </w:rPr>
        <w:t xml:space="preserve">Except as otherwise specified in this </w:t>
      </w:r>
      <w:r w:rsidR="00C4633C">
        <w:rPr>
          <w:color w:val="000000"/>
        </w:rPr>
        <w:t xml:space="preserve">proposed </w:t>
      </w:r>
      <w:r w:rsidRPr="0071559E">
        <w:rPr>
          <w:color w:val="000000"/>
        </w:rPr>
        <w:t xml:space="preserve">rule or in an authorization, any take of a gray wolf must be reported to the </w:t>
      </w:r>
      <w:proofErr w:type="gramStart"/>
      <w:r w:rsidRPr="0071559E">
        <w:rPr>
          <w:color w:val="000000"/>
        </w:rPr>
        <w:t>Service</w:t>
      </w:r>
      <w:proofErr w:type="gramEnd"/>
      <w:r w:rsidRPr="0071559E">
        <w:rPr>
          <w:color w:val="000000"/>
        </w:rPr>
        <w:t xml:space="preserve"> or our designated agent as follows (additional reasonable time will be allowed if access to the site is limited):</w:t>
      </w:r>
    </w:p>
    <w:p w:rsidRPr="0071559E" w:rsidR="007C6744" w:rsidP="007C6744" w:rsidRDefault="007C6744" w14:paraId="7E9C623F" w14:textId="77777777">
      <w:pPr>
        <w:pStyle w:val="ListParagraph"/>
        <w:numPr>
          <w:ilvl w:val="0"/>
          <w:numId w:val="21"/>
        </w:numPr>
        <w:pBdr>
          <w:top w:val="none" w:color="000000" w:sz="0" w:space="0"/>
          <w:left w:val="none" w:color="000000" w:sz="0" w:space="0"/>
          <w:bottom w:val="none" w:color="000000" w:sz="0" w:space="0"/>
          <w:right w:val="none" w:color="000000" w:sz="0" w:space="0"/>
          <w:between w:val="none" w:color="000000" w:sz="0" w:space="0"/>
        </w:pBdr>
        <w:spacing w:after="0" w:line="480" w:lineRule="auto"/>
        <w:rPr>
          <w:color w:val="000000"/>
        </w:rPr>
      </w:pPr>
      <w:r w:rsidRPr="00424EA3">
        <w:rPr>
          <w:b/>
          <w:bCs/>
          <w:i/>
          <w:iCs/>
          <w:color w:val="000000"/>
        </w:rPr>
        <w:t>Lethal take</w:t>
      </w:r>
      <w:r w:rsidRPr="0071559E">
        <w:rPr>
          <w:color w:val="000000"/>
        </w:rPr>
        <w:t xml:space="preserve"> must be reported within 24 hours.</w:t>
      </w:r>
    </w:p>
    <w:p w:rsidRPr="0071559E" w:rsidR="007C6744" w:rsidP="007C6744" w:rsidRDefault="007C6744" w14:paraId="50721235" w14:textId="77777777">
      <w:pPr>
        <w:pStyle w:val="ListParagraph"/>
        <w:numPr>
          <w:ilvl w:val="0"/>
          <w:numId w:val="21"/>
        </w:numPr>
        <w:pBdr>
          <w:top w:val="none" w:color="000000" w:sz="0" w:space="0"/>
          <w:left w:val="none" w:color="000000" w:sz="0" w:space="0"/>
          <w:bottom w:val="none" w:color="000000" w:sz="0" w:space="0"/>
          <w:right w:val="none" w:color="000000" w:sz="0" w:space="0"/>
          <w:between w:val="none" w:color="000000" w:sz="0" w:space="0"/>
        </w:pBdr>
        <w:spacing w:after="0" w:line="480" w:lineRule="auto"/>
        <w:rPr>
          <w:color w:val="000000"/>
        </w:rPr>
      </w:pPr>
      <w:r w:rsidRPr="00424EA3">
        <w:rPr>
          <w:b/>
          <w:bCs/>
          <w:i/>
          <w:iCs/>
          <w:color w:val="000000"/>
        </w:rPr>
        <w:t>Opportunistic or intentional harassment</w:t>
      </w:r>
      <w:r w:rsidRPr="0071559E">
        <w:rPr>
          <w:color w:val="000000"/>
        </w:rPr>
        <w:t xml:space="preserve"> must be reported within 7 days.</w:t>
      </w:r>
    </w:p>
    <w:p w:rsidR="007C6744" w:rsidP="007C6744" w:rsidRDefault="007C6744" w14:paraId="433156E4" w14:textId="77777777">
      <w:pPr>
        <w:pStyle w:val="ListParagraph"/>
        <w:numPr>
          <w:ilvl w:val="0"/>
          <w:numId w:val="21"/>
        </w:numPr>
        <w:pBdr>
          <w:top w:val="none" w:color="000000" w:sz="0" w:space="0"/>
          <w:left w:val="none" w:color="000000" w:sz="0" w:space="0"/>
          <w:bottom w:val="none" w:color="000000" w:sz="0" w:space="0"/>
          <w:right w:val="none" w:color="000000" w:sz="0" w:space="0"/>
          <w:between w:val="none" w:color="000000" w:sz="0" w:space="0"/>
        </w:pBdr>
        <w:spacing w:after="0" w:line="480" w:lineRule="auto"/>
        <w:rPr>
          <w:color w:val="000000"/>
        </w:rPr>
      </w:pPr>
      <w:r w:rsidRPr="0071559E">
        <w:rPr>
          <w:color w:val="000000"/>
        </w:rPr>
        <w:t xml:space="preserve">Gray wolves </w:t>
      </w:r>
      <w:r w:rsidRPr="00424EA3">
        <w:rPr>
          <w:b/>
          <w:bCs/>
          <w:i/>
          <w:iCs/>
          <w:color w:val="000000"/>
        </w:rPr>
        <w:t>taken into captivity for care or to be euthanized</w:t>
      </w:r>
      <w:r w:rsidRPr="0071559E">
        <w:rPr>
          <w:color w:val="000000"/>
        </w:rPr>
        <w:t xml:space="preserve"> must be reported to the Service within 24 hours, or as soon as reasonably appropriate.</w:t>
      </w:r>
    </w:p>
    <w:p w:rsidRPr="00424EA3" w:rsidR="007C6744" w:rsidP="007C6744" w:rsidRDefault="007C6744" w14:paraId="56DF4849" w14:textId="77777777">
      <w:pPr>
        <w:pStyle w:val="ListParagraph"/>
        <w:numPr>
          <w:ilvl w:val="0"/>
          <w:numId w:val="20"/>
        </w:num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ind w:left="720" w:firstLine="0"/>
        <w:rPr>
          <w:color w:val="000000"/>
        </w:rPr>
      </w:pPr>
      <w:r w:rsidRPr="00424EA3">
        <w:rPr>
          <w:b/>
          <w:bCs/>
          <w:i/>
          <w:iCs/>
          <w:color w:val="000000"/>
        </w:rPr>
        <w:t>Annual report</w:t>
      </w:r>
      <w:r w:rsidRPr="1269A742">
        <w:rPr>
          <w:rFonts w:eastAsia="Times New Roman"/>
        </w:rPr>
        <w:t>—</w:t>
      </w:r>
      <w:r w:rsidRPr="00BC121A">
        <w:rPr>
          <w:color w:val="000000"/>
        </w:rPr>
        <w:t xml:space="preserve">To evaluate progress toward achieving State </w:t>
      </w:r>
      <w:proofErr w:type="spellStart"/>
      <w:r w:rsidRPr="00BC121A">
        <w:rPr>
          <w:color w:val="000000"/>
        </w:rPr>
        <w:t>downlisting</w:t>
      </w:r>
      <w:proofErr w:type="spellEnd"/>
      <w:r w:rsidRPr="00BC121A">
        <w:rPr>
          <w:color w:val="000000"/>
        </w:rPr>
        <w:t xml:space="preserve"> and delisting criteria, the Service will summarize monitoring information in an annual report by Colorado Parks and Wildlife. The report, </w:t>
      </w:r>
      <w:r>
        <w:rPr>
          <w:color w:val="000000"/>
        </w:rPr>
        <w:t>due</w:t>
      </w:r>
      <w:r w:rsidRPr="00BC121A">
        <w:rPr>
          <w:color w:val="000000"/>
        </w:rPr>
        <w:t xml:space="preserve"> by June 30 of each year, will describe wolf conservation and management activities that occurred in </w:t>
      </w:r>
      <w:r w:rsidRPr="00BC121A">
        <w:rPr>
          <w:color w:val="000000"/>
        </w:rPr>
        <w:lastRenderedPageBreak/>
        <w:t xml:space="preserve">Colorado each calendar or biological year. The annual report may include, but not be limited to: </w:t>
      </w:r>
    </w:p>
    <w:p w:rsidRPr="00BC121A" w:rsidR="007C6744" w:rsidP="007C6744" w:rsidRDefault="007C6744" w14:paraId="4EE50218" w14:textId="77777777">
      <w:pPr>
        <w:pStyle w:val="ListParagraph"/>
        <w:numPr>
          <w:ilvl w:val="0"/>
          <w:numId w:val="22"/>
        </w:numPr>
        <w:pBdr>
          <w:top w:val="none" w:color="000000" w:sz="0" w:space="0"/>
          <w:left w:val="none" w:color="000000" w:sz="0" w:space="0"/>
          <w:bottom w:val="none" w:color="000000" w:sz="0" w:space="0"/>
          <w:right w:val="none" w:color="000000" w:sz="0" w:space="0"/>
          <w:between w:val="none" w:color="000000" w:sz="0" w:space="0"/>
        </w:pBdr>
        <w:spacing w:after="0" w:line="480" w:lineRule="auto"/>
        <w:ind w:left="1800"/>
        <w:rPr>
          <w:color w:val="000000"/>
        </w:rPr>
      </w:pPr>
      <w:r w:rsidRPr="00BC121A">
        <w:rPr>
          <w:color w:val="000000"/>
        </w:rPr>
        <w:t xml:space="preserve">post-release wolf movements and </w:t>
      </w:r>
      <w:proofErr w:type="gramStart"/>
      <w:r w:rsidRPr="00BC121A">
        <w:rPr>
          <w:color w:val="000000"/>
        </w:rPr>
        <w:t>behavior;</w:t>
      </w:r>
      <w:proofErr w:type="gramEnd"/>
      <w:r w:rsidRPr="00BC121A">
        <w:rPr>
          <w:color w:val="000000"/>
        </w:rPr>
        <w:t xml:space="preserve"> </w:t>
      </w:r>
    </w:p>
    <w:p w:rsidRPr="00BC121A" w:rsidR="007C6744" w:rsidP="007C6744" w:rsidRDefault="007C6744" w14:paraId="428E29EF" w14:textId="77777777">
      <w:pPr>
        <w:pStyle w:val="ListParagraph"/>
        <w:numPr>
          <w:ilvl w:val="0"/>
          <w:numId w:val="22"/>
        </w:numPr>
        <w:pBdr>
          <w:top w:val="none" w:color="000000" w:sz="0" w:space="0"/>
          <w:left w:val="none" w:color="000000" w:sz="0" w:space="0"/>
          <w:bottom w:val="none" w:color="000000" w:sz="0" w:space="0"/>
          <w:right w:val="none" w:color="000000" w:sz="0" w:space="0"/>
          <w:between w:val="none" w:color="000000" w:sz="0" w:space="0"/>
        </w:pBdr>
        <w:spacing w:after="0" w:line="480" w:lineRule="auto"/>
        <w:ind w:left="1800"/>
        <w:rPr>
          <w:color w:val="000000"/>
        </w:rPr>
      </w:pPr>
      <w:r w:rsidRPr="00BC121A">
        <w:rPr>
          <w:color w:val="000000"/>
        </w:rPr>
        <w:t xml:space="preserve">wolf minimum counts or abundance </w:t>
      </w:r>
      <w:proofErr w:type="gramStart"/>
      <w:r w:rsidRPr="00BC121A">
        <w:rPr>
          <w:color w:val="000000"/>
        </w:rPr>
        <w:t>estimates;</w:t>
      </w:r>
      <w:proofErr w:type="gramEnd"/>
      <w:r w:rsidRPr="00BC121A">
        <w:rPr>
          <w:color w:val="000000"/>
        </w:rPr>
        <w:t xml:space="preserve"> </w:t>
      </w:r>
    </w:p>
    <w:p w:rsidRPr="00BC121A" w:rsidR="007C6744" w:rsidP="007C6744" w:rsidRDefault="007C6744" w14:paraId="62EBA025" w14:textId="77777777">
      <w:pPr>
        <w:pStyle w:val="ListParagraph"/>
        <w:numPr>
          <w:ilvl w:val="0"/>
          <w:numId w:val="22"/>
        </w:numPr>
        <w:pBdr>
          <w:top w:val="none" w:color="000000" w:sz="0" w:space="0"/>
          <w:left w:val="none" w:color="000000" w:sz="0" w:space="0"/>
          <w:bottom w:val="none" w:color="000000" w:sz="0" w:space="0"/>
          <w:right w:val="none" w:color="000000" w:sz="0" w:space="0"/>
          <w:between w:val="none" w:color="000000" w:sz="0" w:space="0"/>
        </w:pBdr>
        <w:spacing w:after="0" w:line="480" w:lineRule="auto"/>
        <w:ind w:left="1800"/>
        <w:rPr>
          <w:color w:val="000000"/>
        </w:rPr>
      </w:pPr>
      <w:r w:rsidRPr="00BC121A">
        <w:rPr>
          <w:color w:val="000000"/>
        </w:rPr>
        <w:t xml:space="preserve">reproductive success and </w:t>
      </w:r>
      <w:proofErr w:type="gramStart"/>
      <w:r w:rsidRPr="00BC121A">
        <w:rPr>
          <w:color w:val="000000"/>
        </w:rPr>
        <w:t>recruitment;</w:t>
      </w:r>
      <w:proofErr w:type="gramEnd"/>
      <w:r w:rsidRPr="00BC121A">
        <w:rPr>
          <w:color w:val="000000"/>
        </w:rPr>
        <w:t xml:space="preserve"> </w:t>
      </w:r>
    </w:p>
    <w:p w:rsidRPr="00BC121A" w:rsidR="007C6744" w:rsidP="007C6744" w:rsidRDefault="007C6744" w14:paraId="046BA1FB" w14:textId="77777777">
      <w:pPr>
        <w:pStyle w:val="ListParagraph"/>
        <w:numPr>
          <w:ilvl w:val="0"/>
          <w:numId w:val="22"/>
        </w:numPr>
        <w:pBdr>
          <w:top w:val="none" w:color="000000" w:sz="0" w:space="0"/>
          <w:left w:val="none" w:color="000000" w:sz="0" w:space="0"/>
          <w:bottom w:val="none" w:color="000000" w:sz="0" w:space="0"/>
          <w:right w:val="none" w:color="000000" w:sz="0" w:space="0"/>
          <w:between w:val="none" w:color="000000" w:sz="0" w:space="0"/>
        </w:pBdr>
        <w:spacing w:after="0" w:line="480" w:lineRule="auto"/>
        <w:ind w:left="1800"/>
        <w:rPr>
          <w:color w:val="000000"/>
        </w:rPr>
      </w:pPr>
      <w:r w:rsidRPr="00BC121A">
        <w:rPr>
          <w:color w:val="000000"/>
        </w:rPr>
        <w:t xml:space="preserve">territory use and </w:t>
      </w:r>
      <w:proofErr w:type="gramStart"/>
      <w:r w:rsidRPr="00BC121A">
        <w:rPr>
          <w:color w:val="000000"/>
        </w:rPr>
        <w:t>distribution;</w:t>
      </w:r>
      <w:proofErr w:type="gramEnd"/>
      <w:r w:rsidRPr="00BC121A">
        <w:rPr>
          <w:color w:val="000000"/>
        </w:rPr>
        <w:t xml:space="preserve"> </w:t>
      </w:r>
    </w:p>
    <w:p w:rsidRPr="00BC121A" w:rsidR="007C6744" w:rsidP="007C6744" w:rsidRDefault="007C6744" w14:paraId="3031DB4C" w14:textId="77777777">
      <w:pPr>
        <w:pStyle w:val="ListParagraph"/>
        <w:numPr>
          <w:ilvl w:val="0"/>
          <w:numId w:val="22"/>
        </w:numPr>
        <w:pBdr>
          <w:top w:val="none" w:color="000000" w:sz="0" w:space="0"/>
          <w:left w:val="none" w:color="000000" w:sz="0" w:space="0"/>
          <w:bottom w:val="none" w:color="000000" w:sz="0" w:space="0"/>
          <w:right w:val="none" w:color="000000" w:sz="0" w:space="0"/>
          <w:between w:val="none" w:color="000000" w:sz="0" w:space="0"/>
        </w:pBdr>
        <w:spacing w:after="0" w:line="480" w:lineRule="auto"/>
        <w:ind w:left="1800"/>
        <w:rPr>
          <w:color w:val="000000"/>
        </w:rPr>
      </w:pPr>
      <w:r w:rsidRPr="00BC121A">
        <w:rPr>
          <w:color w:val="000000"/>
        </w:rPr>
        <w:t xml:space="preserve">cause-specific wolf mortalities; and </w:t>
      </w:r>
    </w:p>
    <w:p w:rsidR="007C6744" w:rsidP="007C6744" w:rsidRDefault="007C6744" w14:paraId="03B6C688" w14:textId="77777777">
      <w:pPr>
        <w:pStyle w:val="ListParagraph"/>
        <w:numPr>
          <w:ilvl w:val="0"/>
          <w:numId w:val="22"/>
        </w:numPr>
        <w:pBdr>
          <w:top w:val="none" w:color="000000" w:sz="0" w:space="0"/>
          <w:left w:val="none" w:color="000000" w:sz="0" w:space="0"/>
          <w:bottom w:val="none" w:color="000000" w:sz="0" w:space="0"/>
          <w:right w:val="none" w:color="000000" w:sz="0" w:space="0"/>
          <w:between w:val="none" w:color="000000" w:sz="0" w:space="0"/>
        </w:pBdr>
        <w:spacing w:after="0" w:line="480" w:lineRule="auto"/>
        <w:ind w:left="1800"/>
        <w:rPr>
          <w:color w:val="000000"/>
        </w:rPr>
      </w:pPr>
      <w:r w:rsidRPr="00BC121A">
        <w:rPr>
          <w:color w:val="000000"/>
        </w:rPr>
        <w:t>a summary of wolf conflicts and associated management activities to minimize wolf conflict risk.</w:t>
      </w:r>
    </w:p>
    <w:p w:rsidR="007C6744" w:rsidP="007C6744" w:rsidRDefault="007C6744" w14:paraId="15EB13AB" w14:textId="77777777">
      <w:pPr>
        <w:pStyle w:val="ListParagraph"/>
        <w:numPr>
          <w:ilvl w:val="0"/>
          <w:numId w:val="20"/>
        </w:num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ind w:left="720" w:firstLine="0"/>
        <w:rPr>
          <w:color w:val="000000"/>
        </w:rPr>
      </w:pPr>
      <w:r w:rsidRPr="00424EA3">
        <w:rPr>
          <w:b/>
          <w:bCs/>
          <w:i/>
          <w:iCs/>
          <w:color w:val="000000"/>
        </w:rPr>
        <w:t>Recovery or reporting of dead individuals and specimen collection from experimental populations</w:t>
      </w:r>
      <w:r w:rsidRPr="1269A742">
        <w:rPr>
          <w:rFonts w:eastAsia="Times New Roman"/>
        </w:rPr>
        <w:t>—</w:t>
      </w:r>
      <w:r w:rsidRPr="00BC121A">
        <w:rPr>
          <w:color w:val="000000"/>
        </w:rPr>
        <w:t>This type of information is for the purpose of documenting incidental or authorized scientific collection. Specimens are to be retained or disposed of only in accordance with directions from the Service. Most of the contacts with the public deal primarily with the reporting of sightings of experimental population animals, or the inadvertent discovery of an injured or dead individual.</w:t>
      </w:r>
    </w:p>
    <w:p w:rsidRPr="00327842" w:rsidR="007C6744" w:rsidP="007C6744" w:rsidRDefault="007C6744" w14:paraId="765E4CCD" w14:textId="77777777">
      <w:pPr>
        <w:pBdr>
          <w:top w:val="none" w:color="000000" w:sz="0" w:space="0"/>
          <w:left w:val="none" w:color="000000" w:sz="0" w:space="0"/>
          <w:bottom w:val="none" w:color="000000" w:sz="0" w:space="0"/>
          <w:right w:val="none" w:color="000000" w:sz="0" w:space="0"/>
          <w:between w:val="none" w:color="000000" w:sz="0" w:space="0"/>
        </w:pBdr>
        <w:tabs>
          <w:tab w:val="left" w:pos="720"/>
        </w:tabs>
        <w:spacing w:after="0" w:line="480" w:lineRule="auto"/>
        <w:ind w:firstLine="720"/>
        <w:rPr>
          <w:color w:val="000000"/>
        </w:rPr>
      </w:pPr>
      <w:r>
        <w:rPr>
          <w:color w:val="000000"/>
        </w:rPr>
        <w:t>We will use the</w:t>
      </w:r>
      <w:r w:rsidRPr="00327842">
        <w:rPr>
          <w:color w:val="000000"/>
        </w:rPr>
        <w:t xml:space="preserve"> information </w:t>
      </w:r>
      <w:r>
        <w:rPr>
          <w:color w:val="000000"/>
        </w:rPr>
        <w:t xml:space="preserve">described above to </w:t>
      </w:r>
      <w:r w:rsidRPr="00327842">
        <w:rPr>
          <w:color w:val="000000"/>
        </w:rPr>
        <w:t>assess the effectiveness of control activities and develop means to reduce problems with livestock where depredation is a problem. Service recovery specialists use the information to determine the success of reintroductions in relation to established recovery plan goals for the threatened and endangered species involved.</w:t>
      </w:r>
    </w:p>
    <w:p w:rsidRPr="002A642C" w:rsidR="007C6744" w:rsidP="007C6744" w:rsidRDefault="007C6744" w14:paraId="1AB551D5"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t xml:space="preserve">            </w:t>
      </w:r>
      <w:r w:rsidRPr="00AC1434">
        <w:rPr>
          <w:i/>
          <w:iCs/>
          <w:color w:val="000000"/>
        </w:rPr>
        <w:t>Title of Collection</w:t>
      </w:r>
      <w:r w:rsidRPr="002A642C">
        <w:rPr>
          <w:color w:val="000000"/>
        </w:rPr>
        <w:t>:  Endangered and Threatened Wildlife,</w:t>
      </w:r>
      <w:r>
        <w:rPr>
          <w:color w:val="000000"/>
        </w:rPr>
        <w:t xml:space="preserve"> </w:t>
      </w:r>
      <w:r w:rsidRPr="002A642C">
        <w:rPr>
          <w:color w:val="000000"/>
        </w:rPr>
        <w:t>Experimental Populations – Colorado Gray Wolf (50 CFR 17.84).</w:t>
      </w:r>
    </w:p>
    <w:p w:rsidRPr="002A642C" w:rsidR="007C6744" w:rsidP="007C6744" w:rsidRDefault="007C6744" w14:paraId="39110782"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lastRenderedPageBreak/>
        <w:tab/>
      </w:r>
      <w:r w:rsidRPr="00AC1434">
        <w:rPr>
          <w:i/>
          <w:iCs/>
          <w:color w:val="000000"/>
        </w:rPr>
        <w:t>OMB Control Number</w:t>
      </w:r>
      <w:r w:rsidRPr="002A642C">
        <w:rPr>
          <w:color w:val="000000"/>
        </w:rPr>
        <w:t>:  1018–New.</w:t>
      </w:r>
    </w:p>
    <w:p w:rsidRPr="002A642C" w:rsidR="007C6744" w:rsidP="007C6744" w:rsidRDefault="007C6744" w14:paraId="5D59E9BB"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tab/>
      </w:r>
      <w:r w:rsidRPr="00AC1434">
        <w:rPr>
          <w:i/>
          <w:iCs/>
          <w:color w:val="000000"/>
        </w:rPr>
        <w:t>Form Numbers</w:t>
      </w:r>
      <w:r w:rsidRPr="002A642C">
        <w:rPr>
          <w:color w:val="000000"/>
        </w:rPr>
        <w:t xml:space="preserve">:  </w:t>
      </w:r>
      <w:r>
        <w:rPr>
          <w:color w:val="000000"/>
        </w:rPr>
        <w:t>None</w:t>
      </w:r>
      <w:r w:rsidRPr="002A642C">
        <w:rPr>
          <w:color w:val="000000"/>
        </w:rPr>
        <w:t>.</w:t>
      </w:r>
    </w:p>
    <w:p w:rsidRPr="002A642C" w:rsidR="007C6744" w:rsidP="007C6744" w:rsidRDefault="007C6744" w14:paraId="5D688D2A"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tab/>
      </w:r>
      <w:r w:rsidRPr="00AC1434">
        <w:rPr>
          <w:i/>
          <w:iCs/>
          <w:color w:val="000000"/>
        </w:rPr>
        <w:t>Type of Review</w:t>
      </w:r>
      <w:r w:rsidRPr="002A642C">
        <w:rPr>
          <w:color w:val="000000"/>
        </w:rPr>
        <w:t>:  New.</w:t>
      </w:r>
    </w:p>
    <w:p w:rsidRPr="002A642C" w:rsidR="007C6744" w:rsidP="007C6744" w:rsidRDefault="007C6744" w14:paraId="0EFC631F"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tab/>
      </w:r>
      <w:r w:rsidRPr="00AC1434">
        <w:rPr>
          <w:i/>
          <w:iCs/>
          <w:color w:val="000000"/>
        </w:rPr>
        <w:t>Respondents/Affected Public</w:t>
      </w:r>
      <w:r w:rsidRPr="002A642C">
        <w:rPr>
          <w:color w:val="000000"/>
        </w:rPr>
        <w:t>:  Individuals; private sector; and State/local/Tribal governments.</w:t>
      </w:r>
    </w:p>
    <w:p w:rsidRPr="002A642C" w:rsidR="007C6744" w:rsidP="007C6744" w:rsidRDefault="007C6744" w14:paraId="03734E18"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tab/>
      </w:r>
      <w:r w:rsidRPr="00AC1434">
        <w:rPr>
          <w:i/>
          <w:iCs/>
          <w:color w:val="000000"/>
        </w:rPr>
        <w:t>Respondent's Obligation</w:t>
      </w:r>
      <w:r w:rsidRPr="002A642C">
        <w:rPr>
          <w:color w:val="000000"/>
        </w:rPr>
        <w:t>:  Required to obtain or retain a benefit.</w:t>
      </w:r>
    </w:p>
    <w:p w:rsidRPr="002A642C" w:rsidR="007C6744" w:rsidP="007C6744" w:rsidRDefault="007C6744" w14:paraId="79879A2D"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tab/>
      </w:r>
      <w:r w:rsidRPr="00AC1434">
        <w:rPr>
          <w:i/>
          <w:iCs/>
          <w:color w:val="000000"/>
        </w:rPr>
        <w:t>Frequency of Collection</w:t>
      </w:r>
      <w:r w:rsidRPr="002A642C">
        <w:rPr>
          <w:color w:val="000000"/>
        </w:rPr>
        <w:t xml:space="preserve">:  </w:t>
      </w:r>
      <w:r>
        <w:rPr>
          <w:color w:val="000000"/>
        </w:rPr>
        <w:t>A</w:t>
      </w:r>
      <w:r w:rsidRPr="002A642C">
        <w:rPr>
          <w:color w:val="000000"/>
        </w:rPr>
        <w:t xml:space="preserve">nnually </w:t>
      </w:r>
      <w:r>
        <w:rPr>
          <w:color w:val="000000"/>
        </w:rPr>
        <w:t xml:space="preserve">for annual report and </w:t>
      </w:r>
      <w:r w:rsidRPr="002A642C">
        <w:rPr>
          <w:color w:val="000000"/>
        </w:rPr>
        <w:t>on occasion for other requirements.</w:t>
      </w:r>
    </w:p>
    <w:p w:rsidR="007C6744" w:rsidP="007C6744" w:rsidRDefault="007C6744" w14:paraId="623297AC"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r w:rsidRPr="002A642C">
        <w:rPr>
          <w:color w:val="000000"/>
        </w:rPr>
        <w:tab/>
      </w:r>
      <w:r w:rsidRPr="00AC1434">
        <w:rPr>
          <w:i/>
          <w:iCs/>
          <w:color w:val="000000"/>
        </w:rPr>
        <w:t xml:space="preserve">Total Estimated Annual </w:t>
      </w:r>
      <w:proofErr w:type="spellStart"/>
      <w:r w:rsidRPr="00AC1434">
        <w:rPr>
          <w:i/>
          <w:iCs/>
          <w:color w:val="000000"/>
        </w:rPr>
        <w:t>Nonhour</w:t>
      </w:r>
      <w:proofErr w:type="spellEnd"/>
      <w:r w:rsidRPr="00AC1434">
        <w:rPr>
          <w:i/>
          <w:iCs/>
          <w:color w:val="000000"/>
        </w:rPr>
        <w:t xml:space="preserve"> Burden Cost</w:t>
      </w:r>
      <w:r w:rsidRPr="002A642C">
        <w:rPr>
          <w:color w:val="000000"/>
        </w:rPr>
        <w:t xml:space="preserve">:  </w:t>
      </w:r>
      <w:r>
        <w:rPr>
          <w:color w:val="000000"/>
        </w:rPr>
        <w:t>None</w:t>
      </w:r>
      <w:r w:rsidRPr="002A642C">
        <w:rPr>
          <w:color w:val="000000"/>
        </w:rPr>
        <w:t xml:space="preserve">. </w:t>
      </w:r>
    </w:p>
    <w:tbl>
      <w:tblPr>
        <w:tblStyle w:val="TableGrid"/>
        <w:tblW w:w="0" w:type="auto"/>
        <w:tblLook w:val="04A0" w:firstRow="1" w:lastRow="0" w:firstColumn="1" w:lastColumn="0" w:noHBand="0" w:noVBand="1"/>
      </w:tblPr>
      <w:tblGrid>
        <w:gridCol w:w="2425"/>
        <w:gridCol w:w="1248"/>
        <w:gridCol w:w="1007"/>
        <w:gridCol w:w="1007"/>
        <w:gridCol w:w="2139"/>
        <w:gridCol w:w="804"/>
      </w:tblGrid>
      <w:tr w:rsidR="007C6744" w:rsidTr="007E4F51" w14:paraId="0AD4A9CF" w14:textId="77777777">
        <w:tc>
          <w:tcPr>
            <w:tcW w:w="2425" w:type="dxa"/>
            <w:vAlign w:val="bottom"/>
          </w:tcPr>
          <w:p w:rsidRPr="0029728A" w:rsidR="007C6744" w:rsidP="007E4F51" w:rsidRDefault="007C6744" w14:paraId="49F18DE8" w14:textId="77777777">
            <w:pPr>
              <w:jc w:val="center"/>
              <w:rPr>
                <w:rFonts w:cs="Times New Roman"/>
                <w:b/>
                <w:bCs/>
                <w:sz w:val="18"/>
                <w:szCs w:val="18"/>
              </w:rPr>
            </w:pPr>
            <w:r>
              <w:rPr>
                <w:rFonts w:cs="Times New Roman"/>
                <w:b/>
                <w:bCs/>
                <w:sz w:val="18"/>
                <w:szCs w:val="18"/>
              </w:rPr>
              <w:t>Requirement</w:t>
            </w:r>
          </w:p>
        </w:tc>
        <w:tc>
          <w:tcPr>
            <w:tcW w:w="1248" w:type="dxa"/>
            <w:vAlign w:val="bottom"/>
          </w:tcPr>
          <w:p w:rsidRPr="0029728A" w:rsidR="007C6744" w:rsidP="007E4F51" w:rsidRDefault="007C6744" w14:paraId="52DDD0C0" w14:textId="77777777">
            <w:pPr>
              <w:jc w:val="center"/>
              <w:rPr>
                <w:rFonts w:cs="Times New Roman"/>
                <w:b/>
                <w:bCs/>
                <w:sz w:val="18"/>
                <w:szCs w:val="18"/>
              </w:rPr>
            </w:pPr>
            <w:r>
              <w:rPr>
                <w:rFonts w:cs="Times New Roman"/>
                <w:b/>
                <w:bCs/>
                <w:sz w:val="18"/>
                <w:szCs w:val="18"/>
              </w:rPr>
              <w:t>Number of Annual Respondents</w:t>
            </w:r>
          </w:p>
        </w:tc>
        <w:tc>
          <w:tcPr>
            <w:tcW w:w="1007" w:type="dxa"/>
            <w:vAlign w:val="bottom"/>
          </w:tcPr>
          <w:p w:rsidRPr="0029728A" w:rsidR="007C6744" w:rsidP="007E4F51" w:rsidRDefault="007C6744" w14:paraId="229E3CEE" w14:textId="77777777">
            <w:pPr>
              <w:jc w:val="center"/>
              <w:rPr>
                <w:rFonts w:cs="Times New Roman"/>
                <w:b/>
                <w:bCs/>
                <w:sz w:val="18"/>
                <w:szCs w:val="18"/>
              </w:rPr>
            </w:pPr>
            <w:r>
              <w:rPr>
                <w:rFonts w:cs="Times New Roman"/>
                <w:b/>
                <w:bCs/>
                <w:sz w:val="18"/>
                <w:szCs w:val="18"/>
              </w:rPr>
              <w:t>Number of Annual Responses Each</w:t>
            </w:r>
          </w:p>
        </w:tc>
        <w:tc>
          <w:tcPr>
            <w:tcW w:w="1007" w:type="dxa"/>
            <w:vAlign w:val="bottom"/>
          </w:tcPr>
          <w:p w:rsidRPr="0029728A" w:rsidR="007C6744" w:rsidP="007E4F51" w:rsidRDefault="007C6744" w14:paraId="2B942E82" w14:textId="77777777">
            <w:pPr>
              <w:jc w:val="center"/>
              <w:rPr>
                <w:rFonts w:cs="Times New Roman"/>
                <w:b/>
                <w:bCs/>
                <w:sz w:val="18"/>
                <w:szCs w:val="18"/>
              </w:rPr>
            </w:pPr>
            <w:r>
              <w:rPr>
                <w:rFonts w:cs="Times New Roman"/>
                <w:b/>
                <w:bCs/>
                <w:sz w:val="18"/>
                <w:szCs w:val="18"/>
              </w:rPr>
              <w:t>Total Annual Responses</w:t>
            </w:r>
          </w:p>
        </w:tc>
        <w:tc>
          <w:tcPr>
            <w:tcW w:w="2139" w:type="dxa"/>
            <w:vAlign w:val="bottom"/>
          </w:tcPr>
          <w:p w:rsidRPr="0029728A" w:rsidR="007C6744" w:rsidP="007E4F51" w:rsidRDefault="007C6744" w14:paraId="6EC905F8" w14:textId="77777777">
            <w:pPr>
              <w:jc w:val="center"/>
              <w:rPr>
                <w:rFonts w:cs="Times New Roman"/>
                <w:b/>
                <w:bCs/>
                <w:sz w:val="18"/>
                <w:szCs w:val="18"/>
              </w:rPr>
            </w:pPr>
            <w:r>
              <w:rPr>
                <w:rFonts w:cs="Times New Roman"/>
                <w:b/>
                <w:bCs/>
                <w:sz w:val="18"/>
                <w:szCs w:val="18"/>
              </w:rPr>
              <w:t>Average Completion Time</w:t>
            </w:r>
          </w:p>
        </w:tc>
        <w:tc>
          <w:tcPr>
            <w:tcW w:w="804" w:type="dxa"/>
            <w:vAlign w:val="bottom"/>
          </w:tcPr>
          <w:p w:rsidRPr="0029728A" w:rsidR="007C6744" w:rsidP="007E4F51" w:rsidRDefault="007C6744" w14:paraId="30F6E5A5" w14:textId="77777777">
            <w:pPr>
              <w:jc w:val="center"/>
              <w:rPr>
                <w:rFonts w:cs="Times New Roman"/>
                <w:b/>
                <w:bCs/>
                <w:sz w:val="18"/>
                <w:szCs w:val="18"/>
              </w:rPr>
            </w:pPr>
            <w:r>
              <w:rPr>
                <w:rFonts w:cs="Times New Roman"/>
                <w:b/>
                <w:bCs/>
                <w:sz w:val="18"/>
                <w:szCs w:val="18"/>
              </w:rPr>
              <w:t>Total Annual Burden Hours</w:t>
            </w:r>
          </w:p>
        </w:tc>
      </w:tr>
      <w:tr w:rsidRPr="0029728A" w:rsidR="007C6744" w:rsidTr="007E4F51" w14:paraId="125DCD45" w14:textId="77777777">
        <w:tc>
          <w:tcPr>
            <w:tcW w:w="8630" w:type="dxa"/>
            <w:gridSpan w:val="6"/>
          </w:tcPr>
          <w:p w:rsidRPr="0029728A" w:rsidR="007C6744" w:rsidP="007E4F51" w:rsidRDefault="007C6744" w14:paraId="1B832CE3" w14:textId="77777777">
            <w:pPr>
              <w:rPr>
                <w:rFonts w:cs="Times New Roman"/>
                <w:b/>
                <w:bCs/>
                <w:i/>
                <w:iCs/>
                <w:sz w:val="20"/>
                <w:szCs w:val="20"/>
              </w:rPr>
            </w:pPr>
            <w:r w:rsidRPr="0029728A">
              <w:rPr>
                <w:rFonts w:cs="Times New Roman"/>
                <w:b/>
                <w:bCs/>
                <w:i/>
                <w:iCs/>
                <w:sz w:val="20"/>
                <w:szCs w:val="20"/>
              </w:rPr>
              <w:t>Appointment of Designated Agent</w:t>
            </w:r>
          </w:p>
        </w:tc>
      </w:tr>
      <w:tr w:rsidR="007C6744" w:rsidTr="007E4F51" w14:paraId="007E5D66" w14:textId="77777777">
        <w:tc>
          <w:tcPr>
            <w:tcW w:w="2425" w:type="dxa"/>
            <w:vAlign w:val="center"/>
          </w:tcPr>
          <w:p w:rsidRPr="0029728A" w:rsidR="007C6744" w:rsidP="007E4F51" w:rsidRDefault="007C6744" w14:paraId="33988A83"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7E069123"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CFAEBD7"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21368853"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44189D3C" w14:textId="03C0D8CE">
            <w:pPr>
              <w:rPr>
                <w:rFonts w:cs="Times New Roman"/>
                <w:sz w:val="20"/>
                <w:szCs w:val="20"/>
              </w:rPr>
            </w:pPr>
            <w:r>
              <w:rPr>
                <w:rFonts w:cs="Times New Roman"/>
                <w:sz w:val="20"/>
                <w:szCs w:val="20"/>
              </w:rPr>
              <w:t>30 min (reporting)</w:t>
            </w:r>
          </w:p>
          <w:p w:rsidRPr="0029728A" w:rsidR="007C6744" w:rsidP="007E4F51" w:rsidRDefault="007C6744" w14:paraId="7F54F2C4" w14:textId="184A0BBD">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78F23F96" w14:textId="77777777">
            <w:pPr>
              <w:jc w:val="center"/>
              <w:rPr>
                <w:rFonts w:cs="Times New Roman"/>
                <w:sz w:val="20"/>
                <w:szCs w:val="20"/>
              </w:rPr>
            </w:pPr>
            <w:r>
              <w:rPr>
                <w:rFonts w:cs="Times New Roman"/>
                <w:sz w:val="20"/>
                <w:szCs w:val="20"/>
              </w:rPr>
              <w:t>1</w:t>
            </w:r>
          </w:p>
        </w:tc>
      </w:tr>
      <w:tr w:rsidR="007C6744" w:rsidTr="007E4F51" w14:paraId="5061153E" w14:textId="77777777">
        <w:tc>
          <w:tcPr>
            <w:tcW w:w="2425" w:type="dxa"/>
            <w:vAlign w:val="center"/>
          </w:tcPr>
          <w:p w:rsidRPr="0029728A" w:rsidR="007C6744" w:rsidP="007E4F51" w:rsidRDefault="007C6744" w14:paraId="0AD1C7EF"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2CEFBFF1"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04A354A9"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08F399E6"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0463B4C2" w14:textId="6BB10E46">
            <w:pPr>
              <w:rPr>
                <w:rFonts w:cs="Times New Roman"/>
                <w:sz w:val="20"/>
                <w:szCs w:val="20"/>
              </w:rPr>
            </w:pPr>
            <w:r>
              <w:rPr>
                <w:rFonts w:cs="Times New Roman"/>
                <w:sz w:val="20"/>
                <w:szCs w:val="20"/>
              </w:rPr>
              <w:t>30 min (reporting)</w:t>
            </w:r>
          </w:p>
          <w:p w:rsidRPr="0029728A" w:rsidR="007C6744" w:rsidP="007E4F51" w:rsidRDefault="007C6744" w14:paraId="001A280C" w14:textId="027D919D">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067EFA9D" w14:textId="77777777">
            <w:pPr>
              <w:jc w:val="center"/>
              <w:rPr>
                <w:rFonts w:cs="Times New Roman"/>
                <w:sz w:val="20"/>
                <w:szCs w:val="20"/>
              </w:rPr>
            </w:pPr>
            <w:r>
              <w:rPr>
                <w:rFonts w:cs="Times New Roman"/>
                <w:sz w:val="20"/>
                <w:szCs w:val="20"/>
              </w:rPr>
              <w:t>1</w:t>
            </w:r>
          </w:p>
        </w:tc>
      </w:tr>
      <w:tr w:rsidR="007C6744" w:rsidTr="007E4F51" w14:paraId="18713310" w14:textId="77777777">
        <w:tc>
          <w:tcPr>
            <w:tcW w:w="2425" w:type="dxa"/>
            <w:vAlign w:val="center"/>
          </w:tcPr>
          <w:p w:rsidRPr="0029728A" w:rsidR="007C6744" w:rsidP="007E4F51" w:rsidRDefault="007C6744" w14:paraId="3778BE91"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2E33A42F"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0E2E5AF2"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2363AE69"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4226CA56" w14:textId="2647E304">
            <w:pPr>
              <w:rPr>
                <w:rFonts w:cs="Times New Roman"/>
                <w:sz w:val="20"/>
                <w:szCs w:val="20"/>
              </w:rPr>
            </w:pPr>
            <w:r>
              <w:rPr>
                <w:rFonts w:cs="Times New Roman"/>
                <w:sz w:val="20"/>
                <w:szCs w:val="20"/>
              </w:rPr>
              <w:t>30 min (reporting)</w:t>
            </w:r>
          </w:p>
          <w:p w:rsidRPr="0029728A" w:rsidR="007C6744" w:rsidP="007E4F51" w:rsidRDefault="007C6744" w14:paraId="652D1710" w14:textId="2EDCE606">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0DDAA824" w14:textId="77777777">
            <w:pPr>
              <w:jc w:val="center"/>
              <w:rPr>
                <w:rFonts w:cs="Times New Roman"/>
                <w:sz w:val="20"/>
                <w:szCs w:val="20"/>
              </w:rPr>
            </w:pPr>
            <w:r>
              <w:rPr>
                <w:rFonts w:cs="Times New Roman"/>
                <w:sz w:val="20"/>
                <w:szCs w:val="20"/>
              </w:rPr>
              <w:t>1</w:t>
            </w:r>
          </w:p>
        </w:tc>
      </w:tr>
      <w:tr w:rsidRPr="0029728A" w:rsidR="007C6744" w:rsidTr="007E4F51" w14:paraId="01921D5D" w14:textId="77777777">
        <w:tc>
          <w:tcPr>
            <w:tcW w:w="8630" w:type="dxa"/>
            <w:gridSpan w:val="6"/>
          </w:tcPr>
          <w:p w:rsidRPr="0029728A" w:rsidR="007C6744" w:rsidP="007E4F51" w:rsidRDefault="007C6744" w14:paraId="49C0B950" w14:textId="77777777">
            <w:pPr>
              <w:rPr>
                <w:rFonts w:cs="Times New Roman"/>
                <w:b/>
                <w:bCs/>
                <w:i/>
                <w:iCs/>
                <w:sz w:val="20"/>
                <w:szCs w:val="20"/>
              </w:rPr>
            </w:pPr>
            <w:r w:rsidRPr="005451B2">
              <w:rPr>
                <w:rFonts w:cs="Times New Roman"/>
                <w:b/>
                <w:bCs/>
                <w:i/>
                <w:iCs/>
                <w:sz w:val="20"/>
                <w:szCs w:val="20"/>
              </w:rPr>
              <w:t>Request for Written Take Authorization</w:t>
            </w:r>
          </w:p>
        </w:tc>
      </w:tr>
      <w:tr w:rsidR="007C6744" w:rsidTr="007E4F51" w14:paraId="32E94C48" w14:textId="77777777">
        <w:tc>
          <w:tcPr>
            <w:tcW w:w="2425" w:type="dxa"/>
            <w:vAlign w:val="center"/>
          </w:tcPr>
          <w:p w:rsidRPr="0029728A" w:rsidR="007C6744" w:rsidP="007E4F51" w:rsidRDefault="007C6744" w14:paraId="5D7D3075"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26B8D0C6"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1B2DF9D3"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4DD5C87A"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1D78CC56" w14:textId="6B714F4A">
            <w:pPr>
              <w:rPr>
                <w:rFonts w:cs="Times New Roman"/>
                <w:sz w:val="20"/>
                <w:szCs w:val="20"/>
              </w:rPr>
            </w:pPr>
            <w:r>
              <w:rPr>
                <w:rFonts w:cs="Times New Roman"/>
                <w:sz w:val="20"/>
                <w:szCs w:val="20"/>
              </w:rPr>
              <w:t>30 min (reporting)</w:t>
            </w:r>
          </w:p>
          <w:p w:rsidRPr="0029728A" w:rsidR="007C6744" w:rsidP="007E4F51" w:rsidRDefault="007C6744" w14:paraId="3E43B4D1" w14:textId="74FBC549">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467C8AE5" w14:textId="77777777">
            <w:pPr>
              <w:jc w:val="center"/>
              <w:rPr>
                <w:rFonts w:cs="Times New Roman"/>
                <w:sz w:val="20"/>
                <w:szCs w:val="20"/>
              </w:rPr>
            </w:pPr>
            <w:r>
              <w:rPr>
                <w:rFonts w:cs="Times New Roman"/>
                <w:sz w:val="20"/>
                <w:szCs w:val="20"/>
              </w:rPr>
              <w:t>1</w:t>
            </w:r>
          </w:p>
        </w:tc>
      </w:tr>
      <w:tr w:rsidR="007C6744" w:rsidTr="007E4F51" w14:paraId="17E9FC7B" w14:textId="77777777">
        <w:tc>
          <w:tcPr>
            <w:tcW w:w="2425" w:type="dxa"/>
            <w:vAlign w:val="center"/>
          </w:tcPr>
          <w:p w:rsidRPr="0029728A" w:rsidR="007C6744" w:rsidP="007E4F51" w:rsidRDefault="007C6744" w14:paraId="3B203EDF"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5F18CD3F"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586DABA"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3182008A"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635B8858" w14:textId="79CC8803">
            <w:pPr>
              <w:rPr>
                <w:rFonts w:cs="Times New Roman"/>
                <w:sz w:val="20"/>
                <w:szCs w:val="20"/>
              </w:rPr>
            </w:pPr>
            <w:r>
              <w:rPr>
                <w:rFonts w:cs="Times New Roman"/>
                <w:sz w:val="20"/>
                <w:szCs w:val="20"/>
              </w:rPr>
              <w:t>30 min (reporting)</w:t>
            </w:r>
          </w:p>
          <w:p w:rsidRPr="0029728A" w:rsidR="007C6744" w:rsidP="007E4F51" w:rsidRDefault="007C6744" w14:paraId="498A8C7B" w14:textId="368ADD17">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633C35D4" w14:textId="77777777">
            <w:pPr>
              <w:jc w:val="center"/>
              <w:rPr>
                <w:rFonts w:cs="Times New Roman"/>
                <w:sz w:val="20"/>
                <w:szCs w:val="20"/>
              </w:rPr>
            </w:pPr>
            <w:r>
              <w:rPr>
                <w:rFonts w:cs="Times New Roman"/>
                <w:sz w:val="20"/>
                <w:szCs w:val="20"/>
              </w:rPr>
              <w:t>1</w:t>
            </w:r>
          </w:p>
        </w:tc>
      </w:tr>
      <w:tr w:rsidR="007C6744" w:rsidTr="007E4F51" w14:paraId="7FC33BEC" w14:textId="77777777">
        <w:tc>
          <w:tcPr>
            <w:tcW w:w="2425" w:type="dxa"/>
            <w:vAlign w:val="center"/>
          </w:tcPr>
          <w:p w:rsidRPr="0029728A" w:rsidR="007C6744" w:rsidP="007E4F51" w:rsidRDefault="007C6744" w14:paraId="0687B4D5"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1F31010F"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36026056"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14368C73"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0BB6DD04" w14:textId="08509AE5">
            <w:pPr>
              <w:rPr>
                <w:rFonts w:cs="Times New Roman"/>
                <w:sz w:val="20"/>
                <w:szCs w:val="20"/>
              </w:rPr>
            </w:pPr>
            <w:r>
              <w:rPr>
                <w:rFonts w:cs="Times New Roman"/>
                <w:sz w:val="20"/>
                <w:szCs w:val="20"/>
              </w:rPr>
              <w:t>30 min (reporting)</w:t>
            </w:r>
          </w:p>
          <w:p w:rsidRPr="0029728A" w:rsidR="007C6744" w:rsidP="007E4F51" w:rsidRDefault="007C6744" w14:paraId="01498FA4" w14:textId="1752E703">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7E1827FE" w14:textId="77777777">
            <w:pPr>
              <w:jc w:val="center"/>
              <w:rPr>
                <w:rFonts w:cs="Times New Roman"/>
                <w:sz w:val="20"/>
                <w:szCs w:val="20"/>
              </w:rPr>
            </w:pPr>
            <w:r>
              <w:rPr>
                <w:rFonts w:cs="Times New Roman"/>
                <w:sz w:val="20"/>
                <w:szCs w:val="20"/>
              </w:rPr>
              <w:t>1</w:t>
            </w:r>
          </w:p>
        </w:tc>
      </w:tr>
      <w:tr w:rsidRPr="0029728A" w:rsidR="007C6744" w:rsidTr="007E4F51" w14:paraId="2271590A" w14:textId="77777777">
        <w:tc>
          <w:tcPr>
            <w:tcW w:w="8630" w:type="dxa"/>
            <w:gridSpan w:val="6"/>
          </w:tcPr>
          <w:p w:rsidRPr="0029728A" w:rsidR="007C6744" w:rsidP="007E4F51" w:rsidRDefault="007C6744" w14:paraId="7FDED3D4" w14:textId="77777777">
            <w:pPr>
              <w:rPr>
                <w:rFonts w:cs="Times New Roman"/>
                <w:b/>
                <w:bCs/>
                <w:i/>
                <w:iCs/>
                <w:sz w:val="20"/>
                <w:szCs w:val="20"/>
              </w:rPr>
            </w:pPr>
            <w:r w:rsidRPr="005451B2">
              <w:rPr>
                <w:rFonts w:cs="Times New Roman"/>
                <w:b/>
                <w:bCs/>
                <w:i/>
                <w:iCs/>
                <w:sz w:val="20"/>
                <w:szCs w:val="20"/>
              </w:rPr>
              <w:t>Request for “Shoot-on-Sight” Written Take Authorization</w:t>
            </w:r>
          </w:p>
        </w:tc>
      </w:tr>
      <w:tr w:rsidR="007C6744" w:rsidTr="007E4F51" w14:paraId="311D7A23" w14:textId="77777777">
        <w:tc>
          <w:tcPr>
            <w:tcW w:w="2425" w:type="dxa"/>
            <w:vAlign w:val="center"/>
          </w:tcPr>
          <w:p w:rsidRPr="0029728A" w:rsidR="007C6744" w:rsidP="007E4F51" w:rsidRDefault="007C6744" w14:paraId="71719332"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2D28D8B4"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130E4ED4"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26F2E1E6"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4ED107F3" w14:textId="62750AD2">
            <w:pPr>
              <w:rPr>
                <w:rFonts w:cs="Times New Roman"/>
                <w:sz w:val="20"/>
                <w:szCs w:val="20"/>
              </w:rPr>
            </w:pPr>
            <w:r>
              <w:rPr>
                <w:rFonts w:cs="Times New Roman"/>
                <w:sz w:val="20"/>
                <w:szCs w:val="20"/>
              </w:rPr>
              <w:t>30 min (reporting)</w:t>
            </w:r>
          </w:p>
          <w:p w:rsidRPr="0029728A" w:rsidR="007C6744" w:rsidP="007E4F51" w:rsidRDefault="007C6744" w14:paraId="442AD57C" w14:textId="3F2D04FD">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3A4CD894" w14:textId="77777777">
            <w:pPr>
              <w:jc w:val="center"/>
              <w:rPr>
                <w:rFonts w:cs="Times New Roman"/>
                <w:sz w:val="20"/>
                <w:szCs w:val="20"/>
              </w:rPr>
            </w:pPr>
            <w:r>
              <w:rPr>
                <w:rFonts w:cs="Times New Roman"/>
                <w:sz w:val="20"/>
                <w:szCs w:val="20"/>
              </w:rPr>
              <w:t>1</w:t>
            </w:r>
          </w:p>
        </w:tc>
      </w:tr>
      <w:tr w:rsidR="007C6744" w:rsidTr="007E4F51" w14:paraId="47D8D0AF" w14:textId="77777777">
        <w:tc>
          <w:tcPr>
            <w:tcW w:w="2425" w:type="dxa"/>
            <w:vAlign w:val="center"/>
          </w:tcPr>
          <w:p w:rsidRPr="0029728A" w:rsidR="007C6744" w:rsidP="007E4F51" w:rsidRDefault="007C6744" w14:paraId="52E3586C"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76C3FA8D"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76FF2D3"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7CC36F60"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7094B733" w14:textId="3D252A90">
            <w:pPr>
              <w:rPr>
                <w:rFonts w:cs="Times New Roman"/>
                <w:sz w:val="20"/>
                <w:szCs w:val="20"/>
              </w:rPr>
            </w:pPr>
            <w:r>
              <w:rPr>
                <w:rFonts w:cs="Times New Roman"/>
                <w:sz w:val="20"/>
                <w:szCs w:val="20"/>
              </w:rPr>
              <w:t>30 min (reporting)</w:t>
            </w:r>
          </w:p>
          <w:p w:rsidRPr="0029728A" w:rsidR="007C6744" w:rsidP="007E4F51" w:rsidRDefault="007C6744" w14:paraId="14450D27" w14:textId="55DEA92F">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38163AC1" w14:textId="77777777">
            <w:pPr>
              <w:jc w:val="center"/>
              <w:rPr>
                <w:rFonts w:cs="Times New Roman"/>
                <w:sz w:val="20"/>
                <w:szCs w:val="20"/>
              </w:rPr>
            </w:pPr>
            <w:r>
              <w:rPr>
                <w:rFonts w:cs="Times New Roman"/>
                <w:sz w:val="20"/>
                <w:szCs w:val="20"/>
              </w:rPr>
              <w:t>1</w:t>
            </w:r>
          </w:p>
        </w:tc>
      </w:tr>
      <w:tr w:rsidR="007C6744" w:rsidTr="007E4F51" w14:paraId="7EE519B9" w14:textId="77777777">
        <w:tc>
          <w:tcPr>
            <w:tcW w:w="2425" w:type="dxa"/>
            <w:vAlign w:val="center"/>
          </w:tcPr>
          <w:p w:rsidRPr="0029728A" w:rsidR="007C6744" w:rsidP="007E4F51" w:rsidRDefault="007C6744" w14:paraId="63CAA9DB"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70E3200E"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451AFB2"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CCE2E2F"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6CCE97D7" w14:textId="5A0D45DE">
            <w:pPr>
              <w:rPr>
                <w:rFonts w:cs="Times New Roman"/>
                <w:sz w:val="20"/>
                <w:szCs w:val="20"/>
              </w:rPr>
            </w:pPr>
            <w:r>
              <w:rPr>
                <w:rFonts w:cs="Times New Roman"/>
                <w:sz w:val="20"/>
                <w:szCs w:val="20"/>
              </w:rPr>
              <w:t>30 min (reporting)</w:t>
            </w:r>
          </w:p>
          <w:p w:rsidRPr="0029728A" w:rsidR="007C6744" w:rsidP="007E4F51" w:rsidRDefault="007C6744" w14:paraId="4CA3F9FB" w14:textId="4A3E2EAA">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49B9FB28" w14:textId="77777777">
            <w:pPr>
              <w:jc w:val="center"/>
              <w:rPr>
                <w:rFonts w:cs="Times New Roman"/>
                <w:sz w:val="20"/>
                <w:szCs w:val="20"/>
              </w:rPr>
            </w:pPr>
            <w:r>
              <w:rPr>
                <w:rFonts w:cs="Times New Roman"/>
                <w:sz w:val="20"/>
                <w:szCs w:val="20"/>
              </w:rPr>
              <w:t>1</w:t>
            </w:r>
          </w:p>
        </w:tc>
      </w:tr>
      <w:tr w:rsidRPr="0029728A" w:rsidR="007C6744" w:rsidTr="007E4F51" w14:paraId="393207C1" w14:textId="77777777">
        <w:tc>
          <w:tcPr>
            <w:tcW w:w="8630" w:type="dxa"/>
            <w:gridSpan w:val="6"/>
          </w:tcPr>
          <w:p w:rsidRPr="0029728A" w:rsidR="007C6744" w:rsidP="007E4F51" w:rsidRDefault="007C6744" w14:paraId="375B0094" w14:textId="77777777">
            <w:pPr>
              <w:rPr>
                <w:rFonts w:cs="Times New Roman"/>
                <w:b/>
                <w:bCs/>
                <w:i/>
                <w:iCs/>
                <w:sz w:val="20"/>
                <w:szCs w:val="20"/>
              </w:rPr>
            </w:pPr>
            <w:r w:rsidRPr="005451B2">
              <w:rPr>
                <w:rFonts w:cs="Times New Roman"/>
                <w:b/>
                <w:bCs/>
                <w:i/>
                <w:iCs/>
                <w:sz w:val="20"/>
                <w:szCs w:val="20"/>
              </w:rPr>
              <w:t>Reporting Requirement – Lethal Take</w:t>
            </w:r>
          </w:p>
        </w:tc>
      </w:tr>
      <w:tr w:rsidR="007C6744" w:rsidTr="007E4F51" w14:paraId="37892080" w14:textId="77777777">
        <w:tc>
          <w:tcPr>
            <w:tcW w:w="2425" w:type="dxa"/>
            <w:vAlign w:val="center"/>
          </w:tcPr>
          <w:p w:rsidRPr="0029728A" w:rsidR="007C6744" w:rsidP="007E4F51" w:rsidRDefault="007C6744" w14:paraId="4F6056B9"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3DEBC85B"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19721A09"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495D8FFB"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25695951" w14:textId="4E910181">
            <w:pPr>
              <w:rPr>
                <w:rFonts w:cs="Times New Roman"/>
                <w:sz w:val="20"/>
                <w:szCs w:val="20"/>
              </w:rPr>
            </w:pPr>
            <w:r>
              <w:rPr>
                <w:rFonts w:cs="Times New Roman"/>
                <w:sz w:val="20"/>
                <w:szCs w:val="20"/>
              </w:rPr>
              <w:t>30 min (reporting)</w:t>
            </w:r>
          </w:p>
          <w:p w:rsidRPr="0029728A" w:rsidR="007C6744" w:rsidP="007E4F51" w:rsidRDefault="007C6744" w14:paraId="559436B1" w14:textId="2BF39239">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3202FBF8" w14:textId="77777777">
            <w:pPr>
              <w:jc w:val="center"/>
              <w:rPr>
                <w:rFonts w:cs="Times New Roman"/>
                <w:sz w:val="20"/>
                <w:szCs w:val="20"/>
              </w:rPr>
            </w:pPr>
            <w:r>
              <w:rPr>
                <w:rFonts w:cs="Times New Roman"/>
                <w:sz w:val="20"/>
                <w:szCs w:val="20"/>
              </w:rPr>
              <w:t>1</w:t>
            </w:r>
          </w:p>
        </w:tc>
      </w:tr>
      <w:tr w:rsidR="007C6744" w:rsidTr="007E4F51" w14:paraId="68615134" w14:textId="77777777">
        <w:tc>
          <w:tcPr>
            <w:tcW w:w="2425" w:type="dxa"/>
            <w:vAlign w:val="center"/>
          </w:tcPr>
          <w:p w:rsidRPr="0029728A" w:rsidR="007C6744" w:rsidP="007E4F51" w:rsidRDefault="007C6744" w14:paraId="22B0AC50"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6ECF3C6C"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1F4DE064"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09A61833"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43FB1506" w14:textId="3A3D5ED0">
            <w:pPr>
              <w:rPr>
                <w:rFonts w:cs="Times New Roman"/>
                <w:sz w:val="20"/>
                <w:szCs w:val="20"/>
              </w:rPr>
            </w:pPr>
            <w:r>
              <w:rPr>
                <w:rFonts w:cs="Times New Roman"/>
                <w:sz w:val="20"/>
                <w:szCs w:val="20"/>
              </w:rPr>
              <w:t>30 min (reporting)</w:t>
            </w:r>
          </w:p>
          <w:p w:rsidRPr="0029728A" w:rsidR="007C6744" w:rsidP="007E4F51" w:rsidRDefault="007C6744" w14:paraId="12625F60" w14:textId="5F6B1DB0">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62F19155" w14:textId="77777777">
            <w:pPr>
              <w:jc w:val="center"/>
              <w:rPr>
                <w:rFonts w:cs="Times New Roman"/>
                <w:sz w:val="20"/>
                <w:szCs w:val="20"/>
              </w:rPr>
            </w:pPr>
            <w:r>
              <w:rPr>
                <w:rFonts w:cs="Times New Roman"/>
                <w:sz w:val="20"/>
                <w:szCs w:val="20"/>
              </w:rPr>
              <w:t>1</w:t>
            </w:r>
          </w:p>
        </w:tc>
      </w:tr>
      <w:tr w:rsidR="007C6744" w:rsidTr="007E4F51" w14:paraId="610988A9" w14:textId="77777777">
        <w:tc>
          <w:tcPr>
            <w:tcW w:w="2425" w:type="dxa"/>
            <w:vAlign w:val="center"/>
          </w:tcPr>
          <w:p w:rsidRPr="0029728A" w:rsidR="007C6744" w:rsidP="007E4F51" w:rsidRDefault="007C6744" w14:paraId="7875243C"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40FC04AA"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1F4BB2C5"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3615EE35"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02603B67" w14:textId="2B5ED7C2">
            <w:pPr>
              <w:rPr>
                <w:rFonts w:cs="Times New Roman"/>
                <w:sz w:val="20"/>
                <w:szCs w:val="20"/>
              </w:rPr>
            </w:pPr>
            <w:r>
              <w:rPr>
                <w:rFonts w:cs="Times New Roman"/>
                <w:sz w:val="20"/>
                <w:szCs w:val="20"/>
              </w:rPr>
              <w:t>30 min (reporting)</w:t>
            </w:r>
          </w:p>
          <w:p w:rsidRPr="0029728A" w:rsidR="007C6744" w:rsidP="007E4F51" w:rsidRDefault="007C6744" w14:paraId="40D39138" w14:textId="7087F9C0">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0F76F108" w14:textId="77777777">
            <w:pPr>
              <w:jc w:val="center"/>
              <w:rPr>
                <w:rFonts w:cs="Times New Roman"/>
                <w:sz w:val="20"/>
                <w:szCs w:val="20"/>
              </w:rPr>
            </w:pPr>
            <w:r>
              <w:rPr>
                <w:rFonts w:cs="Times New Roman"/>
                <w:sz w:val="20"/>
                <w:szCs w:val="20"/>
              </w:rPr>
              <w:t>1</w:t>
            </w:r>
          </w:p>
        </w:tc>
      </w:tr>
      <w:tr w:rsidRPr="0029728A" w:rsidR="007C6744" w:rsidTr="007E4F51" w14:paraId="56AAF7C4" w14:textId="77777777">
        <w:tc>
          <w:tcPr>
            <w:tcW w:w="8630" w:type="dxa"/>
            <w:gridSpan w:val="6"/>
          </w:tcPr>
          <w:p w:rsidRPr="0029728A" w:rsidR="007C6744" w:rsidP="007E4F51" w:rsidRDefault="007C6744" w14:paraId="45CCA38B" w14:textId="77777777">
            <w:pPr>
              <w:rPr>
                <w:rFonts w:cs="Times New Roman"/>
                <w:b/>
                <w:bCs/>
                <w:i/>
                <w:iCs/>
                <w:sz w:val="20"/>
                <w:szCs w:val="20"/>
              </w:rPr>
            </w:pPr>
            <w:r w:rsidRPr="005451B2">
              <w:rPr>
                <w:rFonts w:cs="Times New Roman"/>
                <w:b/>
                <w:bCs/>
                <w:i/>
                <w:iCs/>
                <w:sz w:val="20"/>
                <w:szCs w:val="20"/>
              </w:rPr>
              <w:t xml:space="preserve">Reporting Requirement – </w:t>
            </w:r>
            <w:r w:rsidRPr="00945DA3">
              <w:rPr>
                <w:b/>
                <w:i/>
                <w:color w:val="000000"/>
                <w:sz w:val="18"/>
                <w:szCs w:val="18"/>
              </w:rPr>
              <w:t>Opportunistic or Intentional Harassment</w:t>
            </w:r>
          </w:p>
        </w:tc>
      </w:tr>
      <w:tr w:rsidR="007C6744" w:rsidTr="007E4F51" w14:paraId="7796A4C1" w14:textId="77777777">
        <w:tc>
          <w:tcPr>
            <w:tcW w:w="2425" w:type="dxa"/>
            <w:vAlign w:val="center"/>
          </w:tcPr>
          <w:p w:rsidRPr="0029728A" w:rsidR="007C6744" w:rsidP="007E4F51" w:rsidRDefault="007C6744" w14:paraId="77F00619"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4E26DC80"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43E5F83C"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6870F88D"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50FC227F" w14:textId="2B853782">
            <w:pPr>
              <w:rPr>
                <w:rFonts w:cs="Times New Roman"/>
                <w:sz w:val="20"/>
                <w:szCs w:val="20"/>
              </w:rPr>
            </w:pPr>
            <w:r>
              <w:rPr>
                <w:rFonts w:cs="Times New Roman"/>
                <w:sz w:val="20"/>
                <w:szCs w:val="20"/>
              </w:rPr>
              <w:t>30 min (reporting)</w:t>
            </w:r>
          </w:p>
          <w:p w:rsidRPr="0029728A" w:rsidR="007C6744" w:rsidP="007E4F51" w:rsidRDefault="007C6744" w14:paraId="73C443D7" w14:textId="30AF3A56">
            <w:pPr>
              <w:rPr>
                <w:rFonts w:cs="Times New Roman"/>
                <w:sz w:val="20"/>
                <w:szCs w:val="20"/>
              </w:rPr>
            </w:pPr>
            <w:r>
              <w:rPr>
                <w:rFonts w:cs="Times New Roman"/>
                <w:sz w:val="20"/>
                <w:szCs w:val="20"/>
              </w:rPr>
              <w:lastRenderedPageBreak/>
              <w:t>30 min (recordkeeping</w:t>
            </w:r>
            <w:r w:rsidR="00481AAE">
              <w:rPr>
                <w:rFonts w:cs="Times New Roman"/>
                <w:sz w:val="20"/>
                <w:szCs w:val="20"/>
              </w:rPr>
              <w:t>)</w:t>
            </w:r>
          </w:p>
        </w:tc>
        <w:tc>
          <w:tcPr>
            <w:tcW w:w="804" w:type="dxa"/>
            <w:vAlign w:val="center"/>
          </w:tcPr>
          <w:p w:rsidRPr="0029728A" w:rsidR="007C6744" w:rsidP="007E4F51" w:rsidRDefault="007C6744" w14:paraId="4B6B89EA" w14:textId="77777777">
            <w:pPr>
              <w:jc w:val="center"/>
              <w:rPr>
                <w:rFonts w:cs="Times New Roman"/>
                <w:sz w:val="20"/>
                <w:szCs w:val="20"/>
              </w:rPr>
            </w:pPr>
            <w:r>
              <w:rPr>
                <w:rFonts w:cs="Times New Roman"/>
                <w:sz w:val="20"/>
                <w:szCs w:val="20"/>
              </w:rPr>
              <w:lastRenderedPageBreak/>
              <w:t>1</w:t>
            </w:r>
          </w:p>
        </w:tc>
      </w:tr>
      <w:tr w:rsidR="007C6744" w:rsidTr="007E4F51" w14:paraId="12141A48" w14:textId="77777777">
        <w:tc>
          <w:tcPr>
            <w:tcW w:w="2425" w:type="dxa"/>
            <w:vAlign w:val="center"/>
          </w:tcPr>
          <w:p w:rsidRPr="0029728A" w:rsidR="007C6744" w:rsidP="007E4F51" w:rsidRDefault="007C6744" w14:paraId="693B7CA4"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2A299B96"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19429493"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2A4A7F08"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06F80F28" w14:textId="4D5DD35A">
            <w:pPr>
              <w:rPr>
                <w:rFonts w:cs="Times New Roman"/>
                <w:sz w:val="20"/>
                <w:szCs w:val="20"/>
              </w:rPr>
            </w:pPr>
            <w:r>
              <w:rPr>
                <w:rFonts w:cs="Times New Roman"/>
                <w:sz w:val="20"/>
                <w:szCs w:val="20"/>
              </w:rPr>
              <w:t>30 min (reporting)</w:t>
            </w:r>
          </w:p>
          <w:p w:rsidRPr="0029728A" w:rsidR="007C6744" w:rsidP="007E4F51" w:rsidRDefault="007C6744" w14:paraId="756A1C50" w14:textId="238202EE">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02CD1E67" w14:textId="77777777">
            <w:pPr>
              <w:jc w:val="center"/>
              <w:rPr>
                <w:rFonts w:cs="Times New Roman"/>
                <w:sz w:val="20"/>
                <w:szCs w:val="20"/>
              </w:rPr>
            </w:pPr>
            <w:r>
              <w:rPr>
                <w:rFonts w:cs="Times New Roman"/>
                <w:sz w:val="20"/>
                <w:szCs w:val="20"/>
              </w:rPr>
              <w:t>1</w:t>
            </w:r>
          </w:p>
        </w:tc>
      </w:tr>
      <w:tr w:rsidR="007C6744" w:rsidTr="007E4F51" w14:paraId="34D544F6" w14:textId="77777777">
        <w:tc>
          <w:tcPr>
            <w:tcW w:w="2425" w:type="dxa"/>
            <w:vAlign w:val="center"/>
          </w:tcPr>
          <w:p w:rsidRPr="0029728A" w:rsidR="007C6744" w:rsidP="007E4F51" w:rsidRDefault="007C6744" w14:paraId="2840ECDD"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5DCBA74F"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68DE7769"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3997DEB2"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12472D8E" w14:textId="4DB73921">
            <w:pPr>
              <w:rPr>
                <w:rFonts w:cs="Times New Roman"/>
                <w:sz w:val="20"/>
                <w:szCs w:val="20"/>
              </w:rPr>
            </w:pPr>
            <w:r>
              <w:rPr>
                <w:rFonts w:cs="Times New Roman"/>
                <w:sz w:val="20"/>
                <w:szCs w:val="20"/>
              </w:rPr>
              <w:t>30 min (reporting)</w:t>
            </w:r>
          </w:p>
          <w:p w:rsidRPr="0029728A" w:rsidR="007C6744" w:rsidP="007E4F51" w:rsidRDefault="007C6744" w14:paraId="4FAB60B9" w14:textId="09178A92">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7CAA85A0" w14:textId="77777777">
            <w:pPr>
              <w:jc w:val="center"/>
              <w:rPr>
                <w:rFonts w:cs="Times New Roman"/>
                <w:sz w:val="20"/>
                <w:szCs w:val="20"/>
              </w:rPr>
            </w:pPr>
            <w:r>
              <w:rPr>
                <w:rFonts w:cs="Times New Roman"/>
                <w:sz w:val="20"/>
                <w:szCs w:val="20"/>
              </w:rPr>
              <w:t>1</w:t>
            </w:r>
          </w:p>
        </w:tc>
      </w:tr>
      <w:tr w:rsidRPr="0029728A" w:rsidR="007C6744" w:rsidTr="007E4F51" w14:paraId="043A4CDE" w14:textId="77777777">
        <w:tc>
          <w:tcPr>
            <w:tcW w:w="8630" w:type="dxa"/>
            <w:gridSpan w:val="6"/>
          </w:tcPr>
          <w:p w:rsidRPr="0029728A" w:rsidR="007C6744" w:rsidP="007E4F51" w:rsidRDefault="007C6744" w14:paraId="74C35254" w14:textId="77777777">
            <w:pPr>
              <w:rPr>
                <w:rFonts w:cs="Times New Roman"/>
                <w:b/>
                <w:bCs/>
                <w:i/>
                <w:iCs/>
                <w:sz w:val="20"/>
                <w:szCs w:val="20"/>
              </w:rPr>
            </w:pPr>
            <w:r w:rsidRPr="005451B2">
              <w:rPr>
                <w:rFonts w:cs="Times New Roman"/>
                <w:b/>
                <w:bCs/>
                <w:i/>
                <w:iCs/>
                <w:sz w:val="20"/>
                <w:szCs w:val="20"/>
              </w:rPr>
              <w:t xml:space="preserve">Reporting Requirement – </w:t>
            </w:r>
            <w:r w:rsidRPr="00945DA3">
              <w:rPr>
                <w:b/>
                <w:i/>
                <w:color w:val="000000"/>
                <w:sz w:val="18"/>
                <w:szCs w:val="18"/>
              </w:rPr>
              <w:t>Captivity for Care or to be Euthanized</w:t>
            </w:r>
          </w:p>
        </w:tc>
      </w:tr>
      <w:tr w:rsidR="007C6744" w:rsidTr="007E4F51" w14:paraId="0C90BB75" w14:textId="77777777">
        <w:tc>
          <w:tcPr>
            <w:tcW w:w="2425" w:type="dxa"/>
            <w:vAlign w:val="center"/>
          </w:tcPr>
          <w:p w:rsidRPr="0029728A" w:rsidR="007C6744" w:rsidP="007E4F51" w:rsidRDefault="007C6744" w14:paraId="4BA386F0"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5B7C780F"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116AD3E"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6E00FC89"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36E50BE1" w14:textId="672BC5DF">
            <w:pPr>
              <w:rPr>
                <w:rFonts w:cs="Times New Roman"/>
                <w:sz w:val="20"/>
                <w:szCs w:val="20"/>
              </w:rPr>
            </w:pPr>
            <w:r>
              <w:rPr>
                <w:rFonts w:cs="Times New Roman"/>
                <w:sz w:val="20"/>
                <w:szCs w:val="20"/>
              </w:rPr>
              <w:t>30 min (reporting)</w:t>
            </w:r>
          </w:p>
          <w:p w:rsidRPr="0029728A" w:rsidR="007C6744" w:rsidP="007E4F51" w:rsidRDefault="007C6744" w14:paraId="0C05972D" w14:textId="1552FD1E">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4D85440E" w14:textId="77777777">
            <w:pPr>
              <w:jc w:val="center"/>
              <w:rPr>
                <w:rFonts w:cs="Times New Roman"/>
                <w:sz w:val="20"/>
                <w:szCs w:val="20"/>
              </w:rPr>
            </w:pPr>
            <w:r>
              <w:rPr>
                <w:rFonts w:cs="Times New Roman"/>
                <w:sz w:val="20"/>
                <w:szCs w:val="20"/>
              </w:rPr>
              <w:t>1</w:t>
            </w:r>
          </w:p>
        </w:tc>
      </w:tr>
      <w:tr w:rsidR="007C6744" w:rsidTr="007E4F51" w14:paraId="30AEAC15" w14:textId="77777777">
        <w:tc>
          <w:tcPr>
            <w:tcW w:w="2425" w:type="dxa"/>
            <w:vAlign w:val="center"/>
          </w:tcPr>
          <w:p w:rsidRPr="0029728A" w:rsidR="007C6744" w:rsidP="007E4F51" w:rsidRDefault="007C6744" w14:paraId="27744056"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31D4EC00"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06E7DC9"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39DC744B"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596626C7" w14:textId="2BC51A1A">
            <w:pPr>
              <w:rPr>
                <w:rFonts w:cs="Times New Roman"/>
                <w:sz w:val="20"/>
                <w:szCs w:val="20"/>
              </w:rPr>
            </w:pPr>
            <w:r>
              <w:rPr>
                <w:rFonts w:cs="Times New Roman"/>
                <w:sz w:val="20"/>
                <w:szCs w:val="20"/>
              </w:rPr>
              <w:t>30 min (reporting)</w:t>
            </w:r>
          </w:p>
          <w:p w:rsidRPr="0029728A" w:rsidR="007C6744" w:rsidP="007E4F51" w:rsidRDefault="007C6744" w14:paraId="3EEA8FB6" w14:textId="438725BF">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479816C7" w14:textId="77777777">
            <w:pPr>
              <w:jc w:val="center"/>
              <w:rPr>
                <w:rFonts w:cs="Times New Roman"/>
                <w:sz w:val="20"/>
                <w:szCs w:val="20"/>
              </w:rPr>
            </w:pPr>
            <w:r>
              <w:rPr>
                <w:rFonts w:cs="Times New Roman"/>
                <w:sz w:val="20"/>
                <w:szCs w:val="20"/>
              </w:rPr>
              <w:t>1</w:t>
            </w:r>
          </w:p>
        </w:tc>
      </w:tr>
      <w:tr w:rsidR="007C6744" w:rsidTr="007E4F51" w14:paraId="28B1CA8D" w14:textId="77777777">
        <w:tc>
          <w:tcPr>
            <w:tcW w:w="2425" w:type="dxa"/>
            <w:vAlign w:val="center"/>
          </w:tcPr>
          <w:p w:rsidRPr="0029728A" w:rsidR="007C6744" w:rsidP="007E4F51" w:rsidRDefault="007C6744" w14:paraId="380C68A9"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4F17FCBA"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66474389"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6F6C20C"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537F3A0C" w14:textId="32BFE31C">
            <w:pPr>
              <w:rPr>
                <w:rFonts w:cs="Times New Roman"/>
                <w:sz w:val="20"/>
                <w:szCs w:val="20"/>
              </w:rPr>
            </w:pPr>
            <w:r>
              <w:rPr>
                <w:rFonts w:cs="Times New Roman"/>
                <w:sz w:val="20"/>
                <w:szCs w:val="20"/>
              </w:rPr>
              <w:t>30 min (reporting)</w:t>
            </w:r>
          </w:p>
          <w:p w:rsidRPr="0029728A" w:rsidR="007C6744" w:rsidP="007E4F51" w:rsidRDefault="007C6744" w14:paraId="52E2C995" w14:textId="06787108">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615C3032" w14:textId="77777777">
            <w:pPr>
              <w:jc w:val="center"/>
              <w:rPr>
                <w:rFonts w:cs="Times New Roman"/>
                <w:sz w:val="20"/>
                <w:szCs w:val="20"/>
              </w:rPr>
            </w:pPr>
            <w:r>
              <w:rPr>
                <w:rFonts w:cs="Times New Roman"/>
                <w:sz w:val="20"/>
                <w:szCs w:val="20"/>
              </w:rPr>
              <w:t>1</w:t>
            </w:r>
          </w:p>
        </w:tc>
      </w:tr>
      <w:tr w:rsidRPr="0029728A" w:rsidR="007C6744" w:rsidTr="007E4F51" w14:paraId="6D2C62F0" w14:textId="77777777">
        <w:tc>
          <w:tcPr>
            <w:tcW w:w="8630" w:type="dxa"/>
            <w:gridSpan w:val="6"/>
          </w:tcPr>
          <w:p w:rsidRPr="0029728A" w:rsidR="007C6744" w:rsidP="007E4F51" w:rsidRDefault="007C6744" w14:paraId="47B45BA3" w14:textId="77777777">
            <w:pPr>
              <w:rPr>
                <w:rFonts w:cs="Times New Roman"/>
                <w:b/>
                <w:bCs/>
                <w:i/>
                <w:iCs/>
                <w:sz w:val="20"/>
                <w:szCs w:val="20"/>
              </w:rPr>
            </w:pPr>
            <w:r w:rsidRPr="005451B2">
              <w:rPr>
                <w:rFonts w:cs="Times New Roman"/>
                <w:b/>
                <w:bCs/>
                <w:i/>
                <w:iCs/>
                <w:sz w:val="20"/>
                <w:szCs w:val="20"/>
              </w:rPr>
              <w:t>Annual Report</w:t>
            </w:r>
          </w:p>
        </w:tc>
      </w:tr>
      <w:tr w:rsidR="007C6744" w:rsidTr="007E4F51" w14:paraId="72B2650D" w14:textId="77777777">
        <w:tc>
          <w:tcPr>
            <w:tcW w:w="2425" w:type="dxa"/>
            <w:vAlign w:val="center"/>
          </w:tcPr>
          <w:p w:rsidRPr="0029728A" w:rsidR="007C6744" w:rsidP="007E4F51" w:rsidRDefault="007C6744" w14:paraId="5ADC9283"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5AED9935"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681B7C7D"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0183B961"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356B7C48" w14:textId="5594FACD">
            <w:pPr>
              <w:rPr>
                <w:rFonts w:cs="Times New Roman"/>
                <w:sz w:val="20"/>
                <w:szCs w:val="20"/>
              </w:rPr>
            </w:pPr>
            <w:r>
              <w:rPr>
                <w:rFonts w:cs="Times New Roman"/>
                <w:sz w:val="20"/>
                <w:szCs w:val="20"/>
              </w:rPr>
              <w:t>30 min (reporting)</w:t>
            </w:r>
          </w:p>
          <w:p w:rsidRPr="0029728A" w:rsidR="007C6744" w:rsidP="007E4F51" w:rsidRDefault="007C6744" w14:paraId="778B98EA" w14:textId="4F665B78">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41764E9B" w14:textId="77777777">
            <w:pPr>
              <w:jc w:val="center"/>
              <w:rPr>
                <w:rFonts w:cs="Times New Roman"/>
                <w:sz w:val="20"/>
                <w:szCs w:val="20"/>
              </w:rPr>
            </w:pPr>
            <w:r>
              <w:rPr>
                <w:rFonts w:cs="Times New Roman"/>
                <w:sz w:val="20"/>
                <w:szCs w:val="20"/>
              </w:rPr>
              <w:t>1</w:t>
            </w:r>
          </w:p>
        </w:tc>
      </w:tr>
      <w:tr w:rsidR="007C6744" w:rsidTr="007E4F51" w14:paraId="18820C62" w14:textId="77777777">
        <w:tc>
          <w:tcPr>
            <w:tcW w:w="2425" w:type="dxa"/>
            <w:vAlign w:val="center"/>
          </w:tcPr>
          <w:p w:rsidRPr="0029728A" w:rsidR="007C6744" w:rsidP="007E4F51" w:rsidRDefault="007C6744" w14:paraId="40DB8E45"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41EDD24B"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BA9704B"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0E45E06A"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29BEFCF4" w14:textId="24CFF1FF">
            <w:pPr>
              <w:rPr>
                <w:rFonts w:cs="Times New Roman"/>
                <w:sz w:val="20"/>
                <w:szCs w:val="20"/>
              </w:rPr>
            </w:pPr>
            <w:r>
              <w:rPr>
                <w:rFonts w:cs="Times New Roman"/>
                <w:sz w:val="20"/>
                <w:szCs w:val="20"/>
              </w:rPr>
              <w:t>30 min (reporting)</w:t>
            </w:r>
          </w:p>
          <w:p w:rsidRPr="0029728A" w:rsidR="007C6744" w:rsidP="007E4F51" w:rsidRDefault="007C6744" w14:paraId="1EFAEA32" w14:textId="58839096">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1AF73391" w14:textId="77777777">
            <w:pPr>
              <w:jc w:val="center"/>
              <w:rPr>
                <w:rFonts w:cs="Times New Roman"/>
                <w:sz w:val="20"/>
                <w:szCs w:val="20"/>
              </w:rPr>
            </w:pPr>
            <w:r>
              <w:rPr>
                <w:rFonts w:cs="Times New Roman"/>
                <w:sz w:val="20"/>
                <w:szCs w:val="20"/>
              </w:rPr>
              <w:t>1</w:t>
            </w:r>
          </w:p>
        </w:tc>
      </w:tr>
      <w:tr w:rsidR="007C6744" w:rsidTr="007E4F51" w14:paraId="72AC1F47" w14:textId="77777777">
        <w:tc>
          <w:tcPr>
            <w:tcW w:w="2425" w:type="dxa"/>
            <w:vAlign w:val="center"/>
          </w:tcPr>
          <w:p w:rsidRPr="0029728A" w:rsidR="007C6744" w:rsidP="007E4F51" w:rsidRDefault="007C6744" w14:paraId="5021C2C0"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3A390D9A"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39CB9C38"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5334F0ED"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310B931C" w14:textId="4A4EB93C">
            <w:pPr>
              <w:rPr>
                <w:rFonts w:cs="Times New Roman"/>
                <w:sz w:val="20"/>
                <w:szCs w:val="20"/>
              </w:rPr>
            </w:pPr>
            <w:r>
              <w:rPr>
                <w:rFonts w:cs="Times New Roman"/>
                <w:sz w:val="20"/>
                <w:szCs w:val="20"/>
              </w:rPr>
              <w:t>30 min (reporting)</w:t>
            </w:r>
          </w:p>
          <w:p w:rsidRPr="0029728A" w:rsidR="007C6744" w:rsidP="007E4F51" w:rsidRDefault="007C6744" w14:paraId="241758F0" w14:textId="49251E78">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2EBBB8C5" w14:textId="77777777">
            <w:pPr>
              <w:jc w:val="center"/>
              <w:rPr>
                <w:rFonts w:cs="Times New Roman"/>
                <w:sz w:val="20"/>
                <w:szCs w:val="20"/>
              </w:rPr>
            </w:pPr>
            <w:r>
              <w:rPr>
                <w:rFonts w:cs="Times New Roman"/>
                <w:sz w:val="20"/>
                <w:szCs w:val="20"/>
              </w:rPr>
              <w:t>1</w:t>
            </w:r>
          </w:p>
        </w:tc>
      </w:tr>
      <w:tr w:rsidRPr="0029728A" w:rsidR="007C6744" w:rsidTr="007E4F51" w14:paraId="2DFAA4BD" w14:textId="77777777">
        <w:tc>
          <w:tcPr>
            <w:tcW w:w="8630" w:type="dxa"/>
            <w:gridSpan w:val="6"/>
          </w:tcPr>
          <w:p w:rsidRPr="0029728A" w:rsidR="007C6744" w:rsidP="007E4F51" w:rsidRDefault="007C6744" w14:paraId="5038CC18" w14:textId="77777777">
            <w:pPr>
              <w:rPr>
                <w:rFonts w:cs="Times New Roman"/>
                <w:b/>
                <w:bCs/>
                <w:i/>
                <w:iCs/>
                <w:sz w:val="20"/>
                <w:szCs w:val="20"/>
              </w:rPr>
            </w:pPr>
            <w:r w:rsidRPr="005451B2">
              <w:rPr>
                <w:rFonts w:cs="Times New Roman"/>
                <w:b/>
                <w:bCs/>
                <w:i/>
                <w:iCs/>
                <w:sz w:val="20"/>
                <w:szCs w:val="20"/>
              </w:rPr>
              <w:t>Notification – Recovery or Reporting of Dead Specimen and Specimen Collection</w:t>
            </w:r>
          </w:p>
        </w:tc>
      </w:tr>
      <w:tr w:rsidR="007C6744" w:rsidTr="007E4F51" w14:paraId="505418B8" w14:textId="77777777">
        <w:tc>
          <w:tcPr>
            <w:tcW w:w="2425" w:type="dxa"/>
            <w:vAlign w:val="center"/>
          </w:tcPr>
          <w:p w:rsidRPr="0029728A" w:rsidR="007C6744" w:rsidP="007E4F51" w:rsidRDefault="007C6744" w14:paraId="038EAF58" w14:textId="77777777">
            <w:pPr>
              <w:ind w:left="162"/>
              <w:rPr>
                <w:rFonts w:cs="Times New Roman"/>
                <w:sz w:val="20"/>
                <w:szCs w:val="20"/>
              </w:rPr>
            </w:pPr>
            <w:r w:rsidRPr="0029728A">
              <w:rPr>
                <w:rFonts w:cs="Times New Roman"/>
                <w:sz w:val="20"/>
                <w:szCs w:val="20"/>
              </w:rPr>
              <w:t>Individuals</w:t>
            </w:r>
          </w:p>
        </w:tc>
        <w:tc>
          <w:tcPr>
            <w:tcW w:w="1248" w:type="dxa"/>
            <w:vAlign w:val="center"/>
          </w:tcPr>
          <w:p w:rsidRPr="0029728A" w:rsidR="007C6744" w:rsidP="007E4F51" w:rsidRDefault="007C6744" w14:paraId="13E97DCA"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7F8B7869"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24973FAB"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59724FC6" w14:textId="300EBC1C">
            <w:pPr>
              <w:rPr>
                <w:rFonts w:cs="Times New Roman"/>
                <w:sz w:val="20"/>
                <w:szCs w:val="20"/>
              </w:rPr>
            </w:pPr>
            <w:r>
              <w:rPr>
                <w:rFonts w:cs="Times New Roman"/>
                <w:sz w:val="20"/>
                <w:szCs w:val="20"/>
              </w:rPr>
              <w:t>30 min (reporting)</w:t>
            </w:r>
          </w:p>
          <w:p w:rsidRPr="0029728A" w:rsidR="007C6744" w:rsidP="007E4F51" w:rsidRDefault="007C6744" w14:paraId="116B31CE" w14:textId="405341D5">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58625B44" w14:textId="77777777">
            <w:pPr>
              <w:jc w:val="center"/>
              <w:rPr>
                <w:rFonts w:cs="Times New Roman"/>
                <w:sz w:val="20"/>
                <w:szCs w:val="20"/>
              </w:rPr>
            </w:pPr>
            <w:r>
              <w:rPr>
                <w:rFonts w:cs="Times New Roman"/>
                <w:sz w:val="20"/>
                <w:szCs w:val="20"/>
              </w:rPr>
              <w:t>1</w:t>
            </w:r>
          </w:p>
        </w:tc>
      </w:tr>
      <w:tr w:rsidR="007C6744" w:rsidTr="007E4F51" w14:paraId="12D13D12" w14:textId="77777777">
        <w:tc>
          <w:tcPr>
            <w:tcW w:w="2425" w:type="dxa"/>
            <w:vAlign w:val="center"/>
          </w:tcPr>
          <w:p w:rsidRPr="0029728A" w:rsidR="007C6744" w:rsidP="007E4F51" w:rsidRDefault="007C6744" w14:paraId="45451C97" w14:textId="77777777">
            <w:pPr>
              <w:ind w:left="162"/>
              <w:rPr>
                <w:rFonts w:cs="Times New Roman"/>
                <w:sz w:val="20"/>
                <w:szCs w:val="20"/>
              </w:rPr>
            </w:pPr>
            <w:r>
              <w:rPr>
                <w:rFonts w:cs="Times New Roman"/>
                <w:sz w:val="20"/>
                <w:szCs w:val="20"/>
              </w:rPr>
              <w:t>Private Sector</w:t>
            </w:r>
          </w:p>
        </w:tc>
        <w:tc>
          <w:tcPr>
            <w:tcW w:w="1248" w:type="dxa"/>
            <w:vAlign w:val="center"/>
          </w:tcPr>
          <w:p w:rsidRPr="0029728A" w:rsidR="007C6744" w:rsidP="007E4F51" w:rsidRDefault="007C6744" w14:paraId="0766AD38"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090FE117"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413AD51F"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090ECEB9" w14:textId="5511630B">
            <w:pPr>
              <w:rPr>
                <w:rFonts w:cs="Times New Roman"/>
                <w:sz w:val="20"/>
                <w:szCs w:val="20"/>
              </w:rPr>
            </w:pPr>
            <w:r>
              <w:rPr>
                <w:rFonts w:cs="Times New Roman"/>
                <w:sz w:val="20"/>
                <w:szCs w:val="20"/>
              </w:rPr>
              <w:t>30 min (reporting)</w:t>
            </w:r>
          </w:p>
          <w:p w:rsidRPr="0029728A" w:rsidR="007C6744" w:rsidP="007E4F51" w:rsidRDefault="007C6744" w14:paraId="181D3520" w14:textId="17116E99">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338BBCA8" w14:textId="77777777">
            <w:pPr>
              <w:jc w:val="center"/>
              <w:rPr>
                <w:rFonts w:cs="Times New Roman"/>
                <w:sz w:val="20"/>
                <w:szCs w:val="20"/>
              </w:rPr>
            </w:pPr>
            <w:r>
              <w:rPr>
                <w:rFonts w:cs="Times New Roman"/>
                <w:sz w:val="20"/>
                <w:szCs w:val="20"/>
              </w:rPr>
              <w:t>1</w:t>
            </w:r>
          </w:p>
        </w:tc>
      </w:tr>
      <w:tr w:rsidR="007C6744" w:rsidTr="007E4F51" w14:paraId="7FCC31B7" w14:textId="77777777">
        <w:tc>
          <w:tcPr>
            <w:tcW w:w="2425" w:type="dxa"/>
            <w:vAlign w:val="center"/>
          </w:tcPr>
          <w:p w:rsidRPr="0029728A" w:rsidR="007C6744" w:rsidP="007E4F51" w:rsidRDefault="007C6744" w14:paraId="00208C52" w14:textId="77777777">
            <w:pPr>
              <w:ind w:left="162"/>
              <w:rPr>
                <w:rFonts w:cs="Times New Roman"/>
                <w:sz w:val="20"/>
                <w:szCs w:val="20"/>
              </w:rPr>
            </w:pPr>
            <w:r>
              <w:rPr>
                <w:rFonts w:cs="Times New Roman"/>
                <w:sz w:val="20"/>
                <w:szCs w:val="20"/>
              </w:rPr>
              <w:t>State/Local/Tribal Gov’t</w:t>
            </w:r>
          </w:p>
        </w:tc>
        <w:tc>
          <w:tcPr>
            <w:tcW w:w="1248" w:type="dxa"/>
            <w:vAlign w:val="center"/>
          </w:tcPr>
          <w:p w:rsidRPr="0029728A" w:rsidR="007C6744" w:rsidP="007E4F51" w:rsidRDefault="007C6744" w14:paraId="7BB3E2C7"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3F0FE6F4" w14:textId="77777777">
            <w:pPr>
              <w:jc w:val="center"/>
              <w:rPr>
                <w:rFonts w:cs="Times New Roman"/>
                <w:sz w:val="20"/>
                <w:szCs w:val="20"/>
              </w:rPr>
            </w:pPr>
            <w:r>
              <w:rPr>
                <w:rFonts w:cs="Times New Roman"/>
                <w:sz w:val="20"/>
                <w:szCs w:val="20"/>
              </w:rPr>
              <w:t>1</w:t>
            </w:r>
          </w:p>
        </w:tc>
        <w:tc>
          <w:tcPr>
            <w:tcW w:w="1007" w:type="dxa"/>
            <w:vAlign w:val="center"/>
          </w:tcPr>
          <w:p w:rsidRPr="0029728A" w:rsidR="007C6744" w:rsidP="007E4F51" w:rsidRDefault="007C6744" w14:paraId="601BEDD7" w14:textId="77777777">
            <w:pPr>
              <w:jc w:val="center"/>
              <w:rPr>
                <w:rFonts w:cs="Times New Roman"/>
                <w:sz w:val="20"/>
                <w:szCs w:val="20"/>
              </w:rPr>
            </w:pPr>
            <w:r>
              <w:rPr>
                <w:rFonts w:cs="Times New Roman"/>
                <w:sz w:val="20"/>
                <w:szCs w:val="20"/>
              </w:rPr>
              <w:t>1</w:t>
            </w:r>
          </w:p>
        </w:tc>
        <w:tc>
          <w:tcPr>
            <w:tcW w:w="2139" w:type="dxa"/>
            <w:vAlign w:val="center"/>
          </w:tcPr>
          <w:p w:rsidR="007C6744" w:rsidP="007E4F51" w:rsidRDefault="007C6744" w14:paraId="2A802AB9" w14:textId="12CC8FA5">
            <w:pPr>
              <w:rPr>
                <w:rFonts w:cs="Times New Roman"/>
                <w:sz w:val="20"/>
                <w:szCs w:val="20"/>
              </w:rPr>
            </w:pPr>
            <w:r>
              <w:rPr>
                <w:rFonts w:cs="Times New Roman"/>
                <w:sz w:val="20"/>
                <w:szCs w:val="20"/>
              </w:rPr>
              <w:t>30 min (reporting)</w:t>
            </w:r>
          </w:p>
          <w:p w:rsidRPr="0029728A" w:rsidR="007C6744" w:rsidP="007E4F51" w:rsidRDefault="007C6744" w14:paraId="11F3B7FA" w14:textId="4CAF58ED">
            <w:pPr>
              <w:rPr>
                <w:rFonts w:cs="Times New Roman"/>
                <w:sz w:val="20"/>
                <w:szCs w:val="20"/>
              </w:rPr>
            </w:pPr>
            <w:r>
              <w:rPr>
                <w:rFonts w:cs="Times New Roman"/>
                <w:sz w:val="20"/>
                <w:szCs w:val="20"/>
              </w:rPr>
              <w:t>30 min (recordkeeping</w:t>
            </w:r>
            <w:r w:rsidR="00481AAE">
              <w:rPr>
                <w:rFonts w:cs="Times New Roman"/>
                <w:sz w:val="20"/>
                <w:szCs w:val="20"/>
              </w:rPr>
              <w:t>)</w:t>
            </w:r>
          </w:p>
        </w:tc>
        <w:tc>
          <w:tcPr>
            <w:tcW w:w="804" w:type="dxa"/>
            <w:vAlign w:val="center"/>
          </w:tcPr>
          <w:p w:rsidRPr="0029728A" w:rsidR="007C6744" w:rsidP="007E4F51" w:rsidRDefault="007C6744" w14:paraId="4DE5B136" w14:textId="77777777">
            <w:pPr>
              <w:jc w:val="center"/>
              <w:rPr>
                <w:rFonts w:cs="Times New Roman"/>
                <w:sz w:val="20"/>
                <w:szCs w:val="20"/>
              </w:rPr>
            </w:pPr>
            <w:r>
              <w:rPr>
                <w:rFonts w:cs="Times New Roman"/>
                <w:sz w:val="20"/>
                <w:szCs w:val="20"/>
              </w:rPr>
              <w:t>1</w:t>
            </w:r>
          </w:p>
        </w:tc>
      </w:tr>
      <w:tr w:rsidRPr="005451B2" w:rsidR="007C6744" w:rsidTr="007E4F51" w14:paraId="7C0E9313" w14:textId="77777777">
        <w:tc>
          <w:tcPr>
            <w:tcW w:w="2425" w:type="dxa"/>
            <w:vAlign w:val="center"/>
          </w:tcPr>
          <w:p w:rsidRPr="005451B2" w:rsidR="007C6744" w:rsidP="007E4F51" w:rsidRDefault="007C6744" w14:paraId="579C3629" w14:textId="77777777">
            <w:pPr>
              <w:ind w:left="162"/>
              <w:rPr>
                <w:rFonts w:cs="Times New Roman"/>
                <w:b/>
                <w:bCs/>
                <w:i/>
                <w:iCs/>
                <w:sz w:val="20"/>
                <w:szCs w:val="20"/>
              </w:rPr>
            </w:pPr>
            <w:r>
              <w:rPr>
                <w:rFonts w:cs="Times New Roman"/>
                <w:b/>
                <w:bCs/>
                <w:i/>
                <w:iCs/>
                <w:sz w:val="20"/>
                <w:szCs w:val="20"/>
              </w:rPr>
              <w:t>Totals:</w:t>
            </w:r>
          </w:p>
        </w:tc>
        <w:tc>
          <w:tcPr>
            <w:tcW w:w="1248" w:type="dxa"/>
            <w:vAlign w:val="center"/>
          </w:tcPr>
          <w:p w:rsidRPr="005451B2" w:rsidR="007C6744" w:rsidP="007E4F51" w:rsidRDefault="007C6744" w14:paraId="1ED6A654" w14:textId="5F0511F5">
            <w:pPr>
              <w:jc w:val="center"/>
              <w:rPr>
                <w:rFonts w:cs="Times New Roman"/>
                <w:b/>
                <w:bCs/>
                <w:i/>
                <w:iCs/>
                <w:sz w:val="20"/>
                <w:szCs w:val="20"/>
              </w:rPr>
            </w:pPr>
            <w:r>
              <w:rPr>
                <w:rFonts w:cs="Times New Roman"/>
                <w:b/>
                <w:bCs/>
                <w:i/>
                <w:iCs/>
                <w:sz w:val="20"/>
                <w:szCs w:val="20"/>
              </w:rPr>
              <w:t>2</w:t>
            </w:r>
            <w:r w:rsidR="002D6F5C">
              <w:rPr>
                <w:rFonts w:cs="Times New Roman"/>
                <w:b/>
                <w:bCs/>
                <w:i/>
                <w:iCs/>
                <w:sz w:val="20"/>
                <w:szCs w:val="20"/>
              </w:rPr>
              <w:t>4</w:t>
            </w:r>
          </w:p>
        </w:tc>
        <w:tc>
          <w:tcPr>
            <w:tcW w:w="1007" w:type="dxa"/>
            <w:vAlign w:val="center"/>
          </w:tcPr>
          <w:p w:rsidRPr="005451B2" w:rsidR="007C6744" w:rsidP="007E4F51" w:rsidRDefault="007C6744" w14:paraId="2BB7996B" w14:textId="77777777">
            <w:pPr>
              <w:jc w:val="center"/>
              <w:rPr>
                <w:rFonts w:cs="Times New Roman"/>
                <w:b/>
                <w:bCs/>
                <w:i/>
                <w:iCs/>
                <w:sz w:val="20"/>
                <w:szCs w:val="20"/>
              </w:rPr>
            </w:pPr>
          </w:p>
        </w:tc>
        <w:tc>
          <w:tcPr>
            <w:tcW w:w="1007" w:type="dxa"/>
            <w:vAlign w:val="center"/>
          </w:tcPr>
          <w:p w:rsidRPr="005451B2" w:rsidR="007C6744" w:rsidP="007E4F51" w:rsidRDefault="007C6744" w14:paraId="3D855A7D" w14:textId="61717DFB">
            <w:pPr>
              <w:jc w:val="center"/>
              <w:rPr>
                <w:rFonts w:cs="Times New Roman"/>
                <w:b/>
                <w:bCs/>
                <w:i/>
                <w:iCs/>
                <w:sz w:val="20"/>
                <w:szCs w:val="20"/>
              </w:rPr>
            </w:pPr>
            <w:r>
              <w:rPr>
                <w:rFonts w:cs="Times New Roman"/>
                <w:b/>
                <w:bCs/>
                <w:i/>
                <w:iCs/>
                <w:sz w:val="20"/>
                <w:szCs w:val="20"/>
              </w:rPr>
              <w:t>2</w:t>
            </w:r>
            <w:r w:rsidR="002D6F5C">
              <w:rPr>
                <w:rFonts w:cs="Times New Roman"/>
                <w:b/>
                <w:bCs/>
                <w:i/>
                <w:iCs/>
                <w:sz w:val="20"/>
                <w:szCs w:val="20"/>
              </w:rPr>
              <w:t>4</w:t>
            </w:r>
          </w:p>
        </w:tc>
        <w:tc>
          <w:tcPr>
            <w:tcW w:w="2139" w:type="dxa"/>
            <w:vAlign w:val="center"/>
          </w:tcPr>
          <w:p w:rsidRPr="005451B2" w:rsidR="007C6744" w:rsidP="007E4F51" w:rsidRDefault="007C6744" w14:paraId="3FED453A" w14:textId="77777777">
            <w:pPr>
              <w:rPr>
                <w:rFonts w:cs="Times New Roman"/>
                <w:b/>
                <w:bCs/>
                <w:i/>
                <w:iCs/>
                <w:sz w:val="20"/>
                <w:szCs w:val="20"/>
              </w:rPr>
            </w:pPr>
          </w:p>
        </w:tc>
        <w:tc>
          <w:tcPr>
            <w:tcW w:w="804" w:type="dxa"/>
            <w:vAlign w:val="center"/>
          </w:tcPr>
          <w:p w:rsidRPr="005451B2" w:rsidR="007C6744" w:rsidP="007E4F51" w:rsidRDefault="007C6744" w14:paraId="0C85976B" w14:textId="0AE97B67">
            <w:pPr>
              <w:jc w:val="center"/>
              <w:rPr>
                <w:rFonts w:cs="Times New Roman"/>
                <w:b/>
                <w:bCs/>
                <w:i/>
                <w:iCs/>
                <w:sz w:val="20"/>
                <w:szCs w:val="20"/>
              </w:rPr>
            </w:pPr>
            <w:r>
              <w:rPr>
                <w:rFonts w:cs="Times New Roman"/>
                <w:b/>
                <w:bCs/>
                <w:i/>
                <w:iCs/>
                <w:sz w:val="20"/>
                <w:szCs w:val="20"/>
              </w:rPr>
              <w:t>2</w:t>
            </w:r>
            <w:r w:rsidR="002D6F5C">
              <w:rPr>
                <w:rFonts w:cs="Times New Roman"/>
                <w:b/>
                <w:bCs/>
                <w:i/>
                <w:iCs/>
                <w:sz w:val="20"/>
                <w:szCs w:val="20"/>
              </w:rPr>
              <w:t>4</w:t>
            </w:r>
          </w:p>
        </w:tc>
      </w:tr>
    </w:tbl>
    <w:p w:rsidRPr="002A642C" w:rsidR="007C6744" w:rsidP="007C6744" w:rsidRDefault="007C6744" w14:paraId="562D2A60" w14:textId="77777777">
      <w:pPr>
        <w:pBdr>
          <w:top w:val="none" w:color="000000" w:sz="0" w:space="0"/>
          <w:left w:val="none" w:color="000000" w:sz="0" w:space="0"/>
          <w:bottom w:val="none" w:color="000000" w:sz="0" w:space="0"/>
          <w:right w:val="none" w:color="000000" w:sz="0" w:space="0"/>
          <w:between w:val="none" w:color="000000" w:sz="0" w:space="0"/>
        </w:pBdr>
        <w:tabs>
          <w:tab w:val="left" w:pos="1080"/>
        </w:tabs>
        <w:spacing w:after="0" w:line="480" w:lineRule="auto"/>
        <w:rPr>
          <w:color w:val="000000"/>
        </w:rPr>
      </w:pPr>
    </w:p>
    <w:p w:rsidR="00E24819" w:rsidP="007C6744" w:rsidRDefault="007C6744" w14:paraId="5443FB0B" w14:textId="7909E2D1">
      <w:pPr>
        <w:spacing w:after="0" w:line="480" w:lineRule="auto"/>
        <w:ind w:firstLine="720"/>
        <w:rPr>
          <w:color w:val="000000"/>
        </w:rPr>
      </w:pPr>
      <w:r w:rsidRPr="002A642C">
        <w:rPr>
          <w:color w:val="000000"/>
        </w:rPr>
        <w:t xml:space="preserve">Send your written comments and suggestions on this information collection by the date indicated in </w:t>
      </w:r>
      <w:r w:rsidRPr="009B24B0">
        <w:rPr>
          <w:b/>
          <w:bCs/>
          <w:color w:val="000000"/>
        </w:rPr>
        <w:t>DATES</w:t>
      </w:r>
      <w:r w:rsidRPr="002A642C">
        <w:rPr>
          <w:color w:val="000000"/>
        </w:rPr>
        <w:t xml:space="preserve"> to the Service Information Collection Clearance Officer, U.S. Fish and Wildlife Service, MS: </w:t>
      </w:r>
      <w:proofErr w:type="spellStart"/>
      <w:r w:rsidRPr="002A642C">
        <w:rPr>
          <w:color w:val="000000"/>
        </w:rPr>
        <w:t>PRB</w:t>
      </w:r>
      <w:proofErr w:type="spellEnd"/>
      <w:r w:rsidRPr="002A642C">
        <w:rPr>
          <w:color w:val="000000"/>
        </w:rPr>
        <w:t>/PERMA (JAO), 5275 Leesburg Pike, Falls Church, VA 22041–3803 (mail); or by email to Info_Coll@fws.gov. Please reference OMB Control Number 1018–</w:t>
      </w:r>
      <w:r>
        <w:rPr>
          <w:color w:val="000000"/>
        </w:rPr>
        <w:t>Gray Wolf</w:t>
      </w:r>
      <w:r w:rsidRPr="002A642C">
        <w:rPr>
          <w:color w:val="000000"/>
        </w:rPr>
        <w:t xml:space="preserve"> in the subject line of your comments.</w:t>
      </w:r>
    </w:p>
    <w:p w:rsidR="005E3E7B" w:rsidP="005948FA" w:rsidRDefault="005E3E7B" w14:paraId="77113E3E" w14:textId="604BC2ED">
      <w:pPr>
        <w:tabs>
          <w:tab w:val="left" w:pos="720"/>
        </w:tabs>
        <w:spacing w:after="0" w:line="480" w:lineRule="auto"/>
        <w:rPr>
          <w:i/>
        </w:rPr>
      </w:pPr>
      <w:r w:rsidRPr="005E3E7B">
        <w:rPr>
          <w:i/>
        </w:rPr>
        <w:t xml:space="preserve">Government-to-Government Relationship </w:t>
      </w:r>
      <w:proofErr w:type="gramStart"/>
      <w:r w:rsidRPr="005E3E7B">
        <w:rPr>
          <w:i/>
        </w:rPr>
        <w:t>With</w:t>
      </w:r>
      <w:proofErr w:type="gramEnd"/>
      <w:r w:rsidRPr="005E3E7B">
        <w:rPr>
          <w:i/>
        </w:rPr>
        <w:t xml:space="preserve"> Tribes</w:t>
      </w:r>
    </w:p>
    <w:p w:rsidRPr="00471E0E" w:rsidR="005E3E7B" w:rsidP="005948FA" w:rsidRDefault="00356126" w14:paraId="38D5752E" w14:textId="5DC486AF">
      <w:pPr>
        <w:tabs>
          <w:tab w:val="left" w:pos="720"/>
        </w:tabs>
        <w:spacing w:after="0" w:line="480" w:lineRule="auto"/>
      </w:pPr>
      <w:r>
        <w:tab/>
      </w:r>
      <w:r w:rsidRPr="00356126">
        <w:t>In accordance with the President's memorandum of April 29, 1994 (Government-to-Government Relatives with Native American Tribal Governments; 59 FR 22951), Executive Order 13175 (Consultation and Coordination with Indian Tribal Governments</w:t>
      </w:r>
      <w:r w:rsidR="0077447B">
        <w:t xml:space="preserve">; </w:t>
      </w:r>
      <w:r w:rsidR="00A95764">
        <w:t>65 FR 22951, May 4, 1994</w:t>
      </w:r>
      <w:r w:rsidRPr="00356126">
        <w:t>), and the Department of the Interior</w:t>
      </w:r>
      <w:r w:rsidR="00A20AD2">
        <w:t>’</w:t>
      </w:r>
      <w:r w:rsidRPr="00356126">
        <w:t xml:space="preserve">s manual at 512 DM 2, we have considered possible effects of </w:t>
      </w:r>
      <w:r w:rsidR="00A54D6A">
        <w:t xml:space="preserve">this proposed </w:t>
      </w:r>
      <w:r w:rsidRPr="00356126">
        <w:t xml:space="preserve">this rule on federally recognized </w:t>
      </w:r>
      <w:r w:rsidRPr="00356126">
        <w:lastRenderedPageBreak/>
        <w:t xml:space="preserve">Indian Tribes. We notified the Native American Tribes within and adjacent to the </w:t>
      </w:r>
      <w:r w:rsidR="00A54D6A">
        <w:t>NEP</w:t>
      </w:r>
      <w:r w:rsidRPr="00356126">
        <w:t xml:space="preserve"> about this </w:t>
      </w:r>
      <w:r w:rsidR="00C4633C">
        <w:t xml:space="preserve">proposed </w:t>
      </w:r>
      <w:r w:rsidRPr="00356126">
        <w:t>rule</w:t>
      </w:r>
      <w:r w:rsidR="156D5295">
        <w:t>.</w:t>
      </w:r>
      <w:r w:rsidR="1D87A3BC">
        <w:t xml:space="preserve"> We</w:t>
      </w:r>
      <w:r w:rsidR="46C29679">
        <w:t xml:space="preserve"> </w:t>
      </w:r>
      <w:r w:rsidRPr="00356126">
        <w:t xml:space="preserve">invited </w:t>
      </w:r>
      <w:r w:rsidR="718D5A91">
        <w:t xml:space="preserve">the two Colorado </w:t>
      </w:r>
      <w:r w:rsidR="1DB4AE09">
        <w:t>Tribes</w:t>
      </w:r>
      <w:r w:rsidR="00471E0E">
        <w:t xml:space="preserve"> </w:t>
      </w:r>
      <w:r w:rsidRPr="00356126">
        <w:t xml:space="preserve">to serve as cooperating agencies in the development of the </w:t>
      </w:r>
      <w:r w:rsidR="00F72171">
        <w:t>draft environmental impact statement (</w:t>
      </w:r>
      <w:r w:rsidRPr="00356126">
        <w:t>DEIS</w:t>
      </w:r>
      <w:r w:rsidR="00F72171">
        <w:t>)</w:t>
      </w:r>
      <w:r w:rsidR="1DF027B5">
        <w:t xml:space="preserve"> and offered government-to-government consultation.</w:t>
      </w:r>
      <w:r w:rsidR="00471E0E">
        <w:t xml:space="preserve"> </w:t>
      </w:r>
      <w:r w:rsidRPr="00356126">
        <w:t xml:space="preserve">We communicated with Indian Tribes in </w:t>
      </w:r>
      <w:r w:rsidR="009172EC">
        <w:t>Colorado</w:t>
      </w:r>
      <w:r w:rsidR="5FD27AED">
        <w:t xml:space="preserve">, </w:t>
      </w:r>
      <w:r w:rsidR="7E3E9760">
        <w:t xml:space="preserve">eastern Utah, and </w:t>
      </w:r>
      <w:r w:rsidR="6BB7FB1E">
        <w:t xml:space="preserve">portions of </w:t>
      </w:r>
      <w:r w:rsidR="7E3E9760">
        <w:t xml:space="preserve">northern Arizona and </w:t>
      </w:r>
      <w:r w:rsidR="53498176">
        <w:t>norther</w:t>
      </w:r>
      <w:r w:rsidR="00471E0E">
        <w:t>n</w:t>
      </w:r>
      <w:r w:rsidR="5FD27AED">
        <w:t xml:space="preserve"> New Mexico</w:t>
      </w:r>
      <w:r w:rsidR="009172EC">
        <w:t xml:space="preserve"> </w:t>
      </w:r>
      <w:r w:rsidRPr="00356126">
        <w:t xml:space="preserve">through written contact, including informational mailings from the </w:t>
      </w:r>
      <w:r w:rsidR="00D9099C">
        <w:t>Service</w:t>
      </w:r>
      <w:r w:rsidR="00F72171">
        <w:t xml:space="preserve"> and</w:t>
      </w:r>
      <w:r w:rsidRPr="00356126">
        <w:t xml:space="preserve"> email notifications to attend video and teleconference informational sessions and public hearings and to comment on the DEIS and proposed rule. We invited all Tribes in </w:t>
      </w:r>
      <w:r w:rsidR="00D9099C">
        <w:t>Colorado</w:t>
      </w:r>
      <w:r w:rsidR="00471E0E">
        <w:t xml:space="preserve"> </w:t>
      </w:r>
      <w:r w:rsidR="078C9DCD">
        <w:t xml:space="preserve">areas surrounding the NEP in </w:t>
      </w:r>
      <w:r w:rsidR="00471E0E">
        <w:t>Utah</w:t>
      </w:r>
      <w:r w:rsidR="078C9DCD">
        <w:t>,</w:t>
      </w:r>
      <w:r w:rsidR="46C29679">
        <w:t xml:space="preserve"> </w:t>
      </w:r>
      <w:r w:rsidRPr="00356126">
        <w:t>Arizona</w:t>
      </w:r>
      <w:r w:rsidR="45EDB60F">
        <w:t>,</w:t>
      </w:r>
      <w:r w:rsidRPr="00356126">
        <w:t xml:space="preserve"> and New Mexico to request government-to-government consultation under Secretarial Order 3206</w:t>
      </w:r>
      <w:r w:rsidR="73717413">
        <w:t>.</w:t>
      </w:r>
      <w:r w:rsidR="001F72BF">
        <w:t xml:space="preserve"> </w:t>
      </w:r>
      <w:r w:rsidR="7D94A2CA">
        <w:t>W</w:t>
      </w:r>
      <w:r w:rsidR="46C29679">
        <w:t>e</w:t>
      </w:r>
      <w:r w:rsidRPr="00356126">
        <w:t xml:space="preserve"> held </w:t>
      </w:r>
      <w:r w:rsidR="03EBEAE2">
        <w:t>an informational webinar</w:t>
      </w:r>
      <w:r w:rsidR="001F72BF">
        <w:t xml:space="preserve"> for</w:t>
      </w:r>
      <w:r w:rsidRPr="00356126">
        <w:t xml:space="preserve"> all Tribes, to discuss our proposed </w:t>
      </w:r>
      <w:r w:rsidR="1593F949">
        <w:t>rule</w:t>
      </w:r>
      <w:r w:rsidRPr="00356126">
        <w:t xml:space="preserve">. If future activities resulting from this </w:t>
      </w:r>
      <w:r w:rsidR="00F72171">
        <w:t xml:space="preserve">proposed </w:t>
      </w:r>
      <w:r w:rsidRPr="00356126">
        <w:t xml:space="preserve">rule may affect Tribal resources, the </w:t>
      </w:r>
      <w:r w:rsidR="00D9099C">
        <w:t>Service</w:t>
      </w:r>
      <w:r w:rsidRPr="00356126">
        <w:t xml:space="preserve"> will communicate and consult on a government-to-government basis with any affected Native American Tribes in order to find a mutually agreeable solution.</w:t>
      </w:r>
    </w:p>
    <w:p w:rsidRPr="005948FA" w:rsidR="005948FA" w:rsidP="005948FA" w:rsidRDefault="005948FA" w14:paraId="57887C5B" w14:textId="1779DFCA">
      <w:pPr>
        <w:tabs>
          <w:tab w:val="left" w:pos="720"/>
        </w:tabs>
        <w:spacing w:after="0" w:line="480" w:lineRule="auto"/>
        <w:rPr>
          <w:i/>
        </w:rPr>
      </w:pPr>
      <w:r w:rsidRPr="005948FA">
        <w:rPr>
          <w:i/>
        </w:rPr>
        <w:t xml:space="preserve">National Environmental Policy Act (42 U.S.C. 4321 et seq.) </w:t>
      </w:r>
    </w:p>
    <w:p w:rsidR="002B7263" w:rsidP="008C4F67" w:rsidRDefault="005948FA" w14:paraId="31F1203F" w14:textId="139A1559">
      <w:pPr>
        <w:tabs>
          <w:tab w:val="left" w:pos="720"/>
        </w:tabs>
        <w:spacing w:after="0" w:line="480" w:lineRule="auto"/>
        <w:rPr>
          <w:iCs/>
        </w:rPr>
      </w:pPr>
      <w:r w:rsidRPr="005948FA">
        <w:rPr>
          <w:i/>
        </w:rPr>
        <w:t xml:space="preserve">            </w:t>
      </w:r>
      <w:r w:rsidRPr="005948FA">
        <w:rPr>
          <w:iCs/>
        </w:rPr>
        <w:t xml:space="preserve">In compliance with all provisions of the National Environmental Policy Act of 1969 (NEPA), we are in the process of analyzing the </w:t>
      </w:r>
      <w:r w:rsidR="00471E0E">
        <w:rPr>
          <w:iCs/>
        </w:rPr>
        <w:t>impa</w:t>
      </w:r>
      <w:r w:rsidR="00891830">
        <w:rPr>
          <w:iCs/>
        </w:rPr>
        <w:t>cts</w:t>
      </w:r>
      <w:r w:rsidRPr="005948FA">
        <w:rPr>
          <w:iCs/>
        </w:rPr>
        <w:t xml:space="preserve"> of this proposed rule. On July 21, 2022, we published a document in the </w:t>
      </w:r>
      <w:r w:rsidRPr="005C1470">
        <w:rPr>
          <w:i/>
        </w:rPr>
        <w:t>Federal Register</w:t>
      </w:r>
      <w:r w:rsidRPr="005948FA">
        <w:rPr>
          <w:iCs/>
        </w:rPr>
        <w:t xml:space="preserve"> </w:t>
      </w:r>
      <w:r w:rsidR="00F1604E">
        <w:rPr>
          <w:iCs/>
        </w:rPr>
        <w:t xml:space="preserve">that was a notification of </w:t>
      </w:r>
      <w:r w:rsidRPr="005948FA">
        <w:rPr>
          <w:iCs/>
        </w:rPr>
        <w:t xml:space="preserve">our intent to prepare an environmental impact statement (EIS) to evaluate the potential environmental impacts of issuing a proposed rule as requested by the State of Colorado for its reintroduction and management of the gray wolf (87 FR 43489). We accepted comments until August 22, 2022. Based </w:t>
      </w:r>
      <w:r w:rsidR="002B7263">
        <w:rPr>
          <w:iCs/>
        </w:rPr>
        <w:t>on</w:t>
      </w:r>
      <w:r w:rsidRPr="005948FA">
        <w:rPr>
          <w:iCs/>
        </w:rPr>
        <w:t xml:space="preserve"> any new information resulting from public comment received on the notification of intent or on this proposed rule, we will </w:t>
      </w:r>
      <w:r w:rsidRPr="005948FA">
        <w:rPr>
          <w:iCs/>
        </w:rPr>
        <w:lastRenderedPageBreak/>
        <w:t xml:space="preserve">determine if there are any significant impacts or effects that would be caused by implementing this proposed rule. We will make the </w:t>
      </w:r>
      <w:r w:rsidR="00891830">
        <w:rPr>
          <w:iCs/>
        </w:rPr>
        <w:t>DEIS</w:t>
      </w:r>
      <w:r w:rsidRPr="005948FA">
        <w:rPr>
          <w:iCs/>
        </w:rPr>
        <w:t xml:space="preserve"> available for public inspection and comment when it is complete. All appropriate NEPA </w:t>
      </w:r>
      <w:r w:rsidR="00F1604E">
        <w:rPr>
          <w:iCs/>
        </w:rPr>
        <w:t xml:space="preserve">analysis </w:t>
      </w:r>
      <w:r w:rsidRPr="005948FA">
        <w:rPr>
          <w:iCs/>
        </w:rPr>
        <w:t xml:space="preserve">will be finalized before this </w:t>
      </w:r>
      <w:r w:rsidR="00F1604E">
        <w:rPr>
          <w:iCs/>
        </w:rPr>
        <w:t xml:space="preserve">proposed </w:t>
      </w:r>
      <w:r w:rsidRPr="005948FA">
        <w:rPr>
          <w:iCs/>
        </w:rPr>
        <w:t>rule is finalized.</w:t>
      </w:r>
    </w:p>
    <w:p w:rsidR="00E24819" w:rsidP="008C4F67" w:rsidRDefault="00E24819" w14:paraId="4501BE87" w14:textId="59DDB161">
      <w:pPr>
        <w:tabs>
          <w:tab w:val="left" w:pos="720"/>
        </w:tabs>
        <w:spacing w:after="0" w:line="480" w:lineRule="auto"/>
        <w:rPr>
          <w:highlight w:val="yellow"/>
        </w:rPr>
      </w:pPr>
      <w:r>
        <w:rPr>
          <w:i/>
        </w:rPr>
        <w:t>Energy Supply, Distribution, or Use (</w:t>
      </w:r>
      <w:proofErr w:type="spellStart"/>
      <w:r>
        <w:rPr>
          <w:i/>
        </w:rPr>
        <w:t>E.O</w:t>
      </w:r>
      <w:proofErr w:type="spellEnd"/>
      <w:r>
        <w:rPr>
          <w:i/>
        </w:rPr>
        <w:t>. 13211)</w:t>
      </w:r>
    </w:p>
    <w:p w:rsidRPr="00C8791B" w:rsidR="005D60CA" w:rsidP="008C4F67" w:rsidRDefault="00E24819" w14:paraId="64FED55D" w14:textId="6D7E893A">
      <w:pPr>
        <w:tabs>
          <w:tab w:val="left" w:pos="720"/>
        </w:tabs>
        <w:spacing w:after="0" w:line="480" w:lineRule="auto"/>
      </w:pPr>
      <w:r>
        <w:tab/>
      </w:r>
      <w:r>
        <w:t xml:space="preserve">Executive Order 13211 requires agencies to prepare </w:t>
      </w:r>
      <w:r w:rsidR="004F052D">
        <w:t>s</w:t>
      </w:r>
      <w:r>
        <w:t xml:space="preserve">tatements of </w:t>
      </w:r>
      <w:r w:rsidR="004F052D">
        <w:t>e</w:t>
      </w:r>
      <w:r>
        <w:t xml:space="preserve">nergy </w:t>
      </w:r>
      <w:r w:rsidR="004F052D">
        <w:t>e</w:t>
      </w:r>
      <w:r>
        <w:t xml:space="preserve">ffects when undertaking certain actions. This </w:t>
      </w:r>
      <w:r w:rsidR="002B7263">
        <w:t>proposed</w:t>
      </w:r>
      <w:r>
        <w:t xml:space="preserve"> rule is not expected to significantly affect energy supplies, distribution, and use</w:t>
      </w:r>
      <w:r w:rsidR="00CA6DED">
        <w:t xml:space="preserve">. </w:t>
      </w:r>
      <w:r>
        <w:t>Therefore, this action is not a significant energy action</w:t>
      </w:r>
      <w:r w:rsidR="002B7263">
        <w:t>,</w:t>
      </w:r>
      <w:r>
        <w:t xml:space="preserve"> and no </w:t>
      </w:r>
      <w:r w:rsidR="004F052D">
        <w:t>s</w:t>
      </w:r>
      <w:r>
        <w:t xml:space="preserve">tatement of </w:t>
      </w:r>
      <w:r w:rsidR="004F052D">
        <w:t>e</w:t>
      </w:r>
      <w:r>
        <w:t xml:space="preserve">nergy </w:t>
      </w:r>
      <w:r w:rsidR="004F052D">
        <w:t>e</w:t>
      </w:r>
      <w:r>
        <w:t>ffects is required.</w:t>
      </w:r>
    </w:p>
    <w:p w:rsidR="00E24819" w:rsidP="008C4F67" w:rsidRDefault="00E24819" w14:paraId="17A9EEF8" w14:textId="47B42511">
      <w:pPr>
        <w:tabs>
          <w:tab w:val="left" w:pos="720"/>
        </w:tabs>
        <w:spacing w:after="0" w:line="480" w:lineRule="auto"/>
      </w:pPr>
      <w:r>
        <w:rPr>
          <w:i/>
        </w:rPr>
        <w:t>Clarity of This Regulation (</w:t>
      </w:r>
      <w:proofErr w:type="spellStart"/>
      <w:r>
        <w:rPr>
          <w:i/>
        </w:rPr>
        <w:t>E.O</w:t>
      </w:r>
      <w:proofErr w:type="spellEnd"/>
      <w:r>
        <w:rPr>
          <w:i/>
        </w:rPr>
        <w:t>. 12866)</w:t>
      </w:r>
    </w:p>
    <w:p w:rsidR="00E24819" w:rsidP="008C4F67" w:rsidRDefault="00E24819" w14:paraId="6D415178" w14:textId="2DB83D2A">
      <w:pPr>
        <w:tabs>
          <w:tab w:val="left" w:pos="720"/>
        </w:tabs>
        <w:spacing w:after="0" w:line="480" w:lineRule="auto"/>
      </w:pPr>
      <w:r>
        <w:tab/>
      </w:r>
      <w:r>
        <w:t>We are required by Executive Orders 12866 and 12988 and by the Presidential Memorandum of June 1, 1998, to write all rules in plain language. This means that each rule we publish must:</w:t>
      </w:r>
    </w:p>
    <w:p w:rsidR="00E24819" w:rsidP="008C4F67" w:rsidRDefault="00E24819" w14:paraId="7DDF5D54" w14:textId="77777777">
      <w:pPr>
        <w:numPr>
          <w:ilvl w:val="0"/>
          <w:numId w:val="4"/>
        </w:numPr>
        <w:tabs>
          <w:tab w:val="left" w:pos="720"/>
        </w:tabs>
        <w:spacing w:after="0" w:line="480" w:lineRule="auto"/>
      </w:pPr>
      <w:r>
        <w:t xml:space="preserve">Be logically </w:t>
      </w:r>
      <w:proofErr w:type="gramStart"/>
      <w:r>
        <w:t>organized;</w:t>
      </w:r>
      <w:proofErr w:type="gramEnd"/>
      <w:r>
        <w:t xml:space="preserve"> </w:t>
      </w:r>
    </w:p>
    <w:p w:rsidR="00E24819" w:rsidP="008C4F67" w:rsidRDefault="00E24819" w14:paraId="7D0C5FB7" w14:textId="77777777">
      <w:pPr>
        <w:numPr>
          <w:ilvl w:val="0"/>
          <w:numId w:val="4"/>
        </w:numPr>
        <w:tabs>
          <w:tab w:val="left" w:pos="720"/>
        </w:tabs>
        <w:spacing w:after="0" w:line="480" w:lineRule="auto"/>
      </w:pPr>
      <w:r>
        <w:t xml:space="preserve">Use the active voice to address readers </w:t>
      </w:r>
      <w:proofErr w:type="gramStart"/>
      <w:r>
        <w:t>directly;</w:t>
      </w:r>
      <w:proofErr w:type="gramEnd"/>
    </w:p>
    <w:p w:rsidR="00E24819" w:rsidP="008C4F67" w:rsidRDefault="00E24819" w14:paraId="5EC0E797" w14:textId="77777777">
      <w:pPr>
        <w:numPr>
          <w:ilvl w:val="0"/>
          <w:numId w:val="4"/>
        </w:numPr>
        <w:tabs>
          <w:tab w:val="left" w:pos="720"/>
        </w:tabs>
        <w:spacing w:after="0" w:line="480" w:lineRule="auto"/>
      </w:pPr>
      <w:r>
        <w:t xml:space="preserve">Use clear language rather than </w:t>
      </w:r>
      <w:proofErr w:type="gramStart"/>
      <w:r>
        <w:t>jargon;</w:t>
      </w:r>
      <w:proofErr w:type="gramEnd"/>
    </w:p>
    <w:p w:rsidR="00E24819" w:rsidP="008C4F67" w:rsidRDefault="00E24819" w14:paraId="29816C4A" w14:textId="77777777">
      <w:pPr>
        <w:numPr>
          <w:ilvl w:val="0"/>
          <w:numId w:val="4"/>
        </w:numPr>
        <w:tabs>
          <w:tab w:val="left" w:pos="720"/>
        </w:tabs>
        <w:spacing w:after="0" w:line="480" w:lineRule="auto"/>
      </w:pPr>
      <w:r>
        <w:t xml:space="preserve">Be divided into short sections and sentences; and </w:t>
      </w:r>
    </w:p>
    <w:p w:rsidR="00E24819" w:rsidP="008C4F67" w:rsidRDefault="00E24819" w14:paraId="652423F4" w14:textId="77777777">
      <w:pPr>
        <w:numPr>
          <w:ilvl w:val="0"/>
          <w:numId w:val="4"/>
        </w:numPr>
        <w:tabs>
          <w:tab w:val="left" w:pos="720"/>
        </w:tabs>
        <w:spacing w:after="0" w:line="480" w:lineRule="auto"/>
      </w:pPr>
      <w:r>
        <w:t>Use lists and tables wherever possible.</w:t>
      </w:r>
    </w:p>
    <w:p w:rsidRPr="0001394A" w:rsidR="00D835F6" w:rsidP="0001394A" w:rsidRDefault="00E24819" w14:paraId="1518E1D2" w14:textId="28EAAF08">
      <w:pPr>
        <w:tabs>
          <w:tab w:val="left" w:pos="0"/>
        </w:tabs>
        <w:spacing w:after="0" w:line="480" w:lineRule="auto"/>
        <w:ind w:firstLine="720"/>
      </w:pPr>
      <w:r>
        <w:t xml:space="preserve">If you feel that we have not met these requirements, send us comments by one of the methods listed in </w:t>
      </w:r>
      <w:r>
        <w:rPr>
          <w:b/>
        </w:rPr>
        <w:t>ADDRESSES</w:t>
      </w:r>
      <w:r>
        <w:t xml:space="preserve">. To better help us revise the </w:t>
      </w:r>
      <w:r w:rsidR="002B7263">
        <w:t xml:space="preserve">proposed </w:t>
      </w:r>
      <w:r>
        <w:t>rule, your comments should be as specific as possible. For example, you should tell us the numbers of the sections or paragraphs that are unclearly written, which sections or sentences are too long, the sections where you feel lists or tables would be useful, etc.</w:t>
      </w:r>
    </w:p>
    <w:p w:rsidR="00E24819" w:rsidP="008C4F67" w:rsidRDefault="00E24819" w14:paraId="0918D9EC" w14:textId="0F7EF8BB">
      <w:pPr>
        <w:tabs>
          <w:tab w:val="left" w:pos="720"/>
        </w:tabs>
        <w:spacing w:after="0" w:line="480" w:lineRule="auto"/>
      </w:pPr>
      <w:r>
        <w:rPr>
          <w:b/>
        </w:rPr>
        <w:lastRenderedPageBreak/>
        <w:t>References Cited</w:t>
      </w:r>
    </w:p>
    <w:p w:rsidRPr="00DE6554" w:rsidR="00B1085D" w:rsidP="008C4F67" w:rsidRDefault="00F66223" w14:paraId="67E549B8" w14:textId="410DB26C">
      <w:pPr>
        <w:pStyle w:val="FRstandardtext"/>
      </w:pPr>
      <w:r>
        <w:t xml:space="preserve">A complete list of references cited in this rulemaking is available </w:t>
      </w:r>
      <w:r>
        <w:rPr>
          <w:color w:val="000000"/>
        </w:rPr>
        <w:t xml:space="preserve">on the internet at </w:t>
      </w:r>
      <w:r>
        <w:rPr>
          <w:i/>
          <w:color w:val="000000"/>
        </w:rPr>
        <w:t>https://www.regulations.gov</w:t>
      </w:r>
      <w:r>
        <w:rPr>
          <w:color w:val="000000"/>
        </w:rPr>
        <w:t xml:space="preserve"> and</w:t>
      </w:r>
      <w:r>
        <w:t xml:space="preserve"> upon request from the </w:t>
      </w:r>
      <w:r w:rsidR="00DE6554">
        <w:t>Colorado</w:t>
      </w:r>
      <w:r>
        <w:t xml:space="preserve"> Ecological Services Field Office (see </w:t>
      </w:r>
      <w:r>
        <w:rPr>
          <w:b/>
        </w:rPr>
        <w:t>FOR FURTHER INFORMATION CONTACT</w:t>
      </w:r>
      <w:r>
        <w:t>).</w:t>
      </w:r>
    </w:p>
    <w:p w:rsidR="00E24819" w:rsidP="008C4F67" w:rsidRDefault="00E24819" w14:paraId="04F8D290" w14:textId="4582C31C">
      <w:pPr>
        <w:tabs>
          <w:tab w:val="left" w:pos="720"/>
        </w:tabs>
        <w:spacing w:after="0" w:line="480" w:lineRule="auto"/>
      </w:pPr>
      <w:r>
        <w:rPr>
          <w:b/>
        </w:rPr>
        <w:t>Author</w:t>
      </w:r>
      <w:r w:rsidR="00DE6554">
        <w:rPr>
          <w:b/>
        </w:rPr>
        <w:t>s</w:t>
      </w:r>
    </w:p>
    <w:p w:rsidR="00E24819" w:rsidP="008C4F67" w:rsidRDefault="00E24819" w14:paraId="58B2A438" w14:textId="57EB80A5">
      <w:pPr>
        <w:tabs>
          <w:tab w:val="left" w:pos="720"/>
        </w:tabs>
        <w:spacing w:after="0" w:line="480" w:lineRule="auto"/>
      </w:pPr>
      <w:r>
        <w:tab/>
      </w:r>
      <w:r>
        <w:t>The primary author</w:t>
      </w:r>
      <w:r w:rsidR="00DE6554">
        <w:t>s</w:t>
      </w:r>
      <w:r>
        <w:t xml:space="preserve"> of this proposed rule </w:t>
      </w:r>
      <w:r w:rsidR="00DE6554">
        <w:t xml:space="preserve">are the staff members of the </w:t>
      </w:r>
      <w:r w:rsidR="009A1B37">
        <w:t xml:space="preserve">Colorado Ecological Services Field </w:t>
      </w:r>
      <w:r w:rsidR="009E05B7">
        <w:t>Office</w:t>
      </w:r>
      <w:r>
        <w:t xml:space="preserve"> (see </w:t>
      </w:r>
      <w:r>
        <w:rPr>
          <w:b/>
        </w:rPr>
        <w:t>FOR FURTHER INFORMATION CONTACT</w:t>
      </w:r>
      <w:r>
        <w:t>).</w:t>
      </w:r>
    </w:p>
    <w:p w:rsidR="00E24819" w:rsidP="008C4F67" w:rsidRDefault="00E24819" w14:paraId="5852E43D" w14:textId="624A13EC">
      <w:pPr>
        <w:tabs>
          <w:tab w:val="left" w:pos="720"/>
        </w:tabs>
        <w:spacing w:after="0" w:line="480" w:lineRule="auto"/>
      </w:pPr>
      <w:r>
        <w:rPr>
          <w:b/>
        </w:rPr>
        <w:t xml:space="preserve">List of Subjects in 50 CFR </w:t>
      </w:r>
      <w:r w:rsidR="00CB35DD">
        <w:rPr>
          <w:b/>
        </w:rPr>
        <w:t xml:space="preserve">Part </w:t>
      </w:r>
      <w:r>
        <w:rPr>
          <w:b/>
        </w:rPr>
        <w:t>17</w:t>
      </w:r>
    </w:p>
    <w:p w:rsidRPr="00CD2811" w:rsidR="00B1085D" w:rsidP="008C4F67" w:rsidRDefault="00E24819" w14:paraId="50E7D8AF" w14:textId="274C6AEF">
      <w:pPr>
        <w:tabs>
          <w:tab w:val="left" w:pos="720"/>
        </w:tabs>
        <w:spacing w:after="0" w:line="480" w:lineRule="auto"/>
      </w:pPr>
      <w:r>
        <w:tab/>
      </w:r>
      <w:r>
        <w:t xml:space="preserve">Endangered and threatened species, Exports, Imports, </w:t>
      </w:r>
      <w:r w:rsidR="001E4334">
        <w:t xml:space="preserve">Plants, </w:t>
      </w:r>
      <w:r>
        <w:t>Reporting and recordkeeping requirements, Transportation</w:t>
      </w:r>
      <w:r w:rsidR="00045C78">
        <w:t>, Wildlife</w:t>
      </w:r>
      <w:r>
        <w:t>.</w:t>
      </w:r>
    </w:p>
    <w:p w:rsidR="00E24819" w:rsidP="008C4F67" w:rsidRDefault="00E24819" w14:paraId="6062F66D" w14:textId="31958A4F">
      <w:pPr>
        <w:tabs>
          <w:tab w:val="left" w:pos="720"/>
        </w:tabs>
        <w:spacing w:after="0" w:line="480" w:lineRule="auto"/>
      </w:pPr>
      <w:r>
        <w:rPr>
          <w:b/>
        </w:rPr>
        <w:t>Proposed Regulation Promulgation</w:t>
      </w:r>
    </w:p>
    <w:p w:rsidRPr="00CD2811" w:rsidR="00B1085D" w:rsidP="008C4F67" w:rsidRDefault="00E24819" w14:paraId="1BCCA843" w14:textId="0C03A147">
      <w:pPr>
        <w:tabs>
          <w:tab w:val="left" w:pos="720"/>
        </w:tabs>
        <w:spacing w:after="0" w:line="480" w:lineRule="auto"/>
      </w:pPr>
      <w:r>
        <w:tab/>
      </w:r>
      <w:r>
        <w:t>Accordingly, we propose to amend part 17, subchapter B of chapter I, title 50 of the Code of Federal Regulations, as set forth below:</w:t>
      </w:r>
    </w:p>
    <w:p w:rsidR="00E24819" w:rsidP="008C4F67" w:rsidRDefault="00E24819" w14:paraId="11534FBE" w14:textId="69707F33">
      <w:pPr>
        <w:tabs>
          <w:tab w:val="left" w:pos="720"/>
        </w:tabs>
        <w:spacing w:after="0" w:line="480" w:lineRule="auto"/>
      </w:pPr>
      <w:r>
        <w:rPr>
          <w:b/>
        </w:rPr>
        <w:t>PART 17—ENDANGERED AND THREATENED WILDLIFE AND PLANTS</w:t>
      </w:r>
    </w:p>
    <w:p w:rsidR="00E24819" w:rsidP="008C4F67" w:rsidRDefault="00E24819" w14:paraId="4426DEC0" w14:textId="77777777">
      <w:pPr>
        <w:tabs>
          <w:tab w:val="left" w:pos="720"/>
        </w:tabs>
        <w:spacing w:after="0" w:line="480" w:lineRule="auto"/>
      </w:pPr>
      <w:r>
        <w:tab/>
      </w:r>
      <w:r>
        <w:t>1.  The authority citation for part 17 continues to read as follows:</w:t>
      </w:r>
    </w:p>
    <w:p w:rsidR="00E24819" w:rsidP="008C4F67" w:rsidRDefault="00E24819" w14:paraId="223C4478" w14:textId="77777777">
      <w:pPr>
        <w:tabs>
          <w:tab w:val="left" w:pos="0"/>
        </w:tabs>
        <w:spacing w:after="0" w:line="480" w:lineRule="auto"/>
        <w:ind w:firstLine="720"/>
      </w:pPr>
      <w:r>
        <w:rPr>
          <w:smallCaps/>
        </w:rPr>
        <w:t>Authority</w:t>
      </w:r>
      <w:r>
        <w:t>:  16 U.S.C. 1361–1407; 1531–1544; and 4201–4245, unless otherwise noted.</w:t>
      </w:r>
    </w:p>
    <w:p w:rsidR="00E24819" w:rsidP="008C4F67" w:rsidRDefault="5047A50A" w14:paraId="596E25B6" w14:textId="09557E93">
      <w:pPr>
        <w:spacing w:after="0" w:line="480" w:lineRule="auto"/>
        <w:ind w:firstLine="720"/>
      </w:pPr>
      <w:r>
        <w:t>2</w:t>
      </w:r>
      <w:r w:rsidR="00E24819">
        <w:t xml:space="preserve">.  Amend § 17.84 by </w:t>
      </w:r>
      <w:r w:rsidR="008072F8">
        <w:t>adding</w:t>
      </w:r>
      <w:r w:rsidR="00E24819">
        <w:t xml:space="preserve"> paragraph (</w:t>
      </w:r>
      <w:r w:rsidR="00BB6AF6">
        <w:t>a</w:t>
      </w:r>
      <w:r w:rsidR="00E24819">
        <w:t>) to read as follows:</w:t>
      </w:r>
    </w:p>
    <w:p w:rsidR="00E24819" w:rsidP="008C4F67" w:rsidRDefault="00E24819" w14:paraId="71A9A004" w14:textId="77777777">
      <w:pPr>
        <w:spacing w:after="0" w:line="480" w:lineRule="auto"/>
      </w:pPr>
      <w:r>
        <w:rPr>
          <w:b/>
        </w:rPr>
        <w:t xml:space="preserve">§ 17.84 Special rules—vertebrates. </w:t>
      </w:r>
    </w:p>
    <w:p w:rsidR="009855AB" w:rsidP="00EF65CE" w:rsidRDefault="00E24819" w14:paraId="3F7C0150" w14:textId="4954F7F9">
      <w:pPr>
        <w:spacing w:after="0" w:line="480" w:lineRule="auto"/>
        <w:ind w:firstLine="720"/>
        <w:rPr>
          <w:rFonts w:eastAsia="Times New Roman" w:cs="Times New Roman"/>
          <w:szCs w:val="24"/>
        </w:rPr>
      </w:pPr>
      <w:r>
        <w:t>(</w:t>
      </w:r>
      <w:r w:rsidR="00BD745C">
        <w:t>a</w:t>
      </w:r>
      <w:r>
        <w:t xml:space="preserve">) </w:t>
      </w:r>
      <w:r w:rsidR="009B1B0B">
        <w:t>Wolf, gray</w:t>
      </w:r>
      <w:r>
        <w:t xml:space="preserve"> (</w:t>
      </w:r>
      <w:proofErr w:type="gramStart"/>
      <w:r w:rsidR="00F77B2C">
        <w:rPr>
          <w:i/>
        </w:rPr>
        <w:t>Canis</w:t>
      </w:r>
      <w:proofErr w:type="gramEnd"/>
      <w:r w:rsidR="00F77B2C">
        <w:rPr>
          <w:i/>
        </w:rPr>
        <w:t xml:space="preserve"> lupus</w:t>
      </w:r>
      <w:r>
        <w:t>).</w:t>
      </w:r>
      <w:r w:rsidR="00360702">
        <w:t xml:space="preserve"> </w:t>
      </w:r>
      <w:r w:rsidR="00EF65CE">
        <w:t>(1)</w:t>
      </w:r>
      <w:r w:rsidR="00360702">
        <w:t xml:space="preserve"> </w:t>
      </w:r>
      <w:r w:rsidRPr="5920E425" w:rsidR="035E7CA6">
        <w:rPr>
          <w:rFonts w:eastAsia="Times New Roman" w:cs="Times New Roman"/>
          <w:szCs w:val="24"/>
        </w:rPr>
        <w:t>Th</w:t>
      </w:r>
      <w:r w:rsidR="005B4FC2">
        <w:rPr>
          <w:rFonts w:eastAsia="Times New Roman" w:cs="Times New Roman"/>
          <w:szCs w:val="24"/>
        </w:rPr>
        <w:t>e regulations in th</w:t>
      </w:r>
      <w:r w:rsidRPr="5920E425" w:rsidR="035E7CA6">
        <w:rPr>
          <w:rFonts w:eastAsia="Times New Roman" w:cs="Times New Roman"/>
          <w:szCs w:val="24"/>
        </w:rPr>
        <w:t>is</w:t>
      </w:r>
      <w:r w:rsidRPr="40E54B83" w:rsidR="035E7CA6">
        <w:rPr>
          <w:rFonts w:eastAsia="Times New Roman" w:cs="Times New Roman"/>
        </w:rPr>
        <w:t xml:space="preserve"> paragraph (a) set forth </w:t>
      </w:r>
      <w:r w:rsidR="005B4FC2">
        <w:rPr>
          <w:rFonts w:eastAsia="Times New Roman" w:cs="Times New Roman"/>
          <w:szCs w:val="24"/>
        </w:rPr>
        <w:t xml:space="preserve">the </w:t>
      </w:r>
      <w:r w:rsidRPr="40E54B83" w:rsidR="035E7CA6">
        <w:rPr>
          <w:rFonts w:eastAsia="Times New Roman" w:cs="Times New Roman"/>
        </w:rPr>
        <w:t>provisions of a rule to establish an experimental population of gray wolves</w:t>
      </w:r>
      <w:r w:rsidRPr="5920E425" w:rsidR="035E7CA6">
        <w:rPr>
          <w:rFonts w:eastAsia="Times New Roman" w:cs="Times New Roman"/>
          <w:szCs w:val="24"/>
        </w:rPr>
        <w:t>.</w:t>
      </w:r>
      <w:r w:rsidRPr="2CBB5BF1" w:rsidR="009855AB">
        <w:rPr>
          <w:b/>
          <w:bCs/>
          <w:i/>
          <w:iCs/>
        </w:rPr>
        <w:t xml:space="preserve"> </w:t>
      </w:r>
      <w:r w:rsidRPr="00381AC3" w:rsidR="009855AB">
        <w:t>The Service finds that</w:t>
      </w:r>
      <w:r w:rsidR="009855AB">
        <w:t xml:space="preserve"> e</w:t>
      </w:r>
      <w:r w:rsidRPr="00381AC3" w:rsidR="009855AB">
        <w:t>stablishment of</w:t>
      </w:r>
      <w:r w:rsidR="009855AB">
        <w:t xml:space="preserve"> an </w:t>
      </w:r>
      <w:r w:rsidRPr="00381AC3" w:rsidR="009855AB">
        <w:t xml:space="preserve">experimental population of gray wolves </w:t>
      </w:r>
      <w:r w:rsidR="0039461C">
        <w:t xml:space="preserve">as described in this paragraph (a) </w:t>
      </w:r>
      <w:r w:rsidRPr="00381AC3" w:rsidR="009855AB">
        <w:t>will further the</w:t>
      </w:r>
      <w:r w:rsidR="009855AB">
        <w:t xml:space="preserve"> </w:t>
      </w:r>
      <w:r w:rsidRPr="00381AC3" w:rsidR="009855AB">
        <w:t xml:space="preserve">conservation of the species. </w:t>
      </w:r>
    </w:p>
    <w:p w:rsidRPr="00381AC3" w:rsidR="00381AC3" w:rsidP="00B6495F" w:rsidRDefault="00E24819" w14:paraId="3F3EB0A3" w14:textId="3ED2A8B1">
      <w:pPr>
        <w:spacing w:after="0" w:line="480" w:lineRule="auto"/>
        <w:ind w:firstLine="720"/>
        <w:rPr>
          <w:rFonts w:eastAsia="Times New Roman" w:cs="Times New Roman"/>
        </w:rPr>
      </w:pPr>
      <w:r>
        <w:lastRenderedPageBreak/>
        <w:t>(</w:t>
      </w:r>
      <w:r w:rsidR="00771762">
        <w:t>2</w:t>
      </w:r>
      <w:r>
        <w:t xml:space="preserve">) </w:t>
      </w:r>
      <w:r w:rsidRPr="6663C0D7" w:rsidR="5EAF50D0">
        <w:rPr>
          <w:i/>
          <w:iCs/>
        </w:rPr>
        <w:t>Determinations</w:t>
      </w:r>
      <w:r w:rsidRPr="40E54B83" w:rsidR="035E7CA6">
        <w:rPr>
          <w:rFonts w:eastAsia="Times New Roman" w:cs="Times New Roman"/>
        </w:rPr>
        <w:t>.</w:t>
      </w:r>
      <w:r w:rsidRPr="16DFCA79" w:rsidR="5EAF50D0">
        <w:rPr>
          <w:b/>
          <w:bCs/>
          <w:i/>
          <w:iCs/>
        </w:rPr>
        <w:t xml:space="preserve"> </w:t>
      </w:r>
      <w:r w:rsidR="00DA537E">
        <w:t>The gray wolves identified in paragraph (</w:t>
      </w:r>
      <w:r w:rsidR="00770217">
        <w:t>a</w:t>
      </w:r>
      <w:r w:rsidR="00DA537E">
        <w:t>)(</w:t>
      </w:r>
      <w:r w:rsidR="00771762">
        <w:t>3</w:t>
      </w:r>
      <w:r w:rsidR="00DA537E">
        <w:t xml:space="preserve">) </w:t>
      </w:r>
      <w:r w:rsidR="53FF033E">
        <w:t>of</w:t>
      </w:r>
      <w:r w:rsidR="00DA537E">
        <w:t xml:space="preserve"> this section </w:t>
      </w:r>
      <w:r w:rsidR="007958D7">
        <w:t>constitute</w:t>
      </w:r>
      <w:r w:rsidR="00DA537E">
        <w:t xml:space="preserve"> a nonessential experimental population</w:t>
      </w:r>
      <w:r w:rsidR="007958D7">
        <w:t xml:space="preserve"> (NEP)</w:t>
      </w:r>
      <w:r w:rsidRPr="6663C0D7" w:rsidR="009855AB">
        <w:rPr>
          <w:rFonts w:eastAsia="Times New Roman" w:cs="Times New Roman"/>
        </w:rPr>
        <w:t xml:space="preserve"> under § 17.81(c)(2)</w:t>
      </w:r>
      <w:r w:rsidR="00DA537E">
        <w:t>. These wolves will be</w:t>
      </w:r>
      <w:r w:rsidR="00E9651E">
        <w:t xml:space="preserve"> </w:t>
      </w:r>
      <w:r w:rsidR="00DA537E">
        <w:t>managed in accordance with the</w:t>
      </w:r>
      <w:r w:rsidR="00F871EF">
        <w:t xml:space="preserve"> </w:t>
      </w:r>
      <w:r w:rsidR="00DA537E">
        <w:t xml:space="preserve">provisions of this </w:t>
      </w:r>
      <w:r w:rsidR="008072F8">
        <w:t>rule</w:t>
      </w:r>
      <w:r w:rsidR="00DA537E">
        <w:t xml:space="preserve"> in the boundaries of the NEP area</w:t>
      </w:r>
      <w:r w:rsidR="00E9651E">
        <w:t xml:space="preserve"> </w:t>
      </w:r>
      <w:r w:rsidR="00DA537E">
        <w:t xml:space="preserve">within </w:t>
      </w:r>
      <w:r w:rsidR="00E9651E">
        <w:t>the</w:t>
      </w:r>
      <w:r w:rsidR="00DA537E">
        <w:t xml:space="preserve"> State </w:t>
      </w:r>
      <w:r w:rsidR="00E9651E">
        <w:t xml:space="preserve">of Colorado </w:t>
      </w:r>
      <w:r w:rsidR="00DA537E">
        <w:t>or</w:t>
      </w:r>
      <w:r w:rsidR="2C564809">
        <w:t xml:space="preserve"> any</w:t>
      </w:r>
      <w:r w:rsidR="00DA537E">
        <w:t xml:space="preserve"> Tribal reservation</w:t>
      </w:r>
      <w:r w:rsidR="005B0886">
        <w:t xml:space="preserve"> found in the State</w:t>
      </w:r>
      <w:r w:rsidR="001A333C">
        <w:t xml:space="preserve"> </w:t>
      </w:r>
      <w:r w:rsidR="00DA537E">
        <w:t>that has a wolf management plan, as</w:t>
      </w:r>
      <w:r w:rsidR="005B0886">
        <w:t xml:space="preserve"> </w:t>
      </w:r>
      <w:r w:rsidR="00DA537E">
        <w:t xml:space="preserve">further provided in this </w:t>
      </w:r>
      <w:r w:rsidR="005B4FC2">
        <w:t>rule</w:t>
      </w:r>
      <w:r w:rsidR="00DA537E">
        <w:t>.</w:t>
      </w:r>
      <w:r w:rsidR="00362547">
        <w:t xml:space="preserve"> </w:t>
      </w:r>
      <w:r w:rsidR="00DA537E">
        <w:t xml:space="preserve">Furthermore, </w:t>
      </w:r>
      <w:r w:rsidR="006A4324">
        <w:t>the State of</w:t>
      </w:r>
      <w:r w:rsidR="00DA537E">
        <w:t xml:space="preserve"> </w:t>
      </w:r>
      <w:r w:rsidR="00362547">
        <w:t>Colorado</w:t>
      </w:r>
      <w:r w:rsidR="00DA537E">
        <w:t xml:space="preserve"> or </w:t>
      </w:r>
      <w:r w:rsidR="00362547">
        <w:t xml:space="preserve">any </w:t>
      </w:r>
      <w:r w:rsidR="00DA537E">
        <w:t>Tribe</w:t>
      </w:r>
      <w:r w:rsidR="00362547">
        <w:t xml:space="preserve"> within the State</w:t>
      </w:r>
      <w:r w:rsidR="00DA537E">
        <w:t xml:space="preserve"> that</w:t>
      </w:r>
      <w:r w:rsidDel="00DA537E">
        <w:t xml:space="preserve"> </w:t>
      </w:r>
      <w:r w:rsidR="00DA537E">
        <w:t>has</w:t>
      </w:r>
      <w:r w:rsidR="00362547">
        <w:t xml:space="preserve"> </w:t>
      </w:r>
      <w:r w:rsidR="00DA537E">
        <w:t xml:space="preserve">a wolf management plan </w:t>
      </w:r>
      <w:r w:rsidR="001E25F7">
        <w:t>consistent with this rule</w:t>
      </w:r>
      <w:r w:rsidR="00DA537E">
        <w:t xml:space="preserve"> can </w:t>
      </w:r>
      <w:r w:rsidR="001B7D9F">
        <w:t>request</w:t>
      </w:r>
      <w:r w:rsidR="001B7D9F">
        <w:t xml:space="preserve"> </w:t>
      </w:r>
      <w:r w:rsidR="00DA537E">
        <w:t>the Se</w:t>
      </w:r>
      <w:r w:rsidR="001E25F7">
        <w:t xml:space="preserve">rvice </w:t>
      </w:r>
      <w:r w:rsidR="00DA537E">
        <w:t>to</w:t>
      </w:r>
      <w:r w:rsidR="00362547">
        <w:t xml:space="preserve"> </w:t>
      </w:r>
      <w:r w:rsidR="00DA537E">
        <w:t>assume the lead authority for wolf</w:t>
      </w:r>
      <w:r w:rsidR="00362547">
        <w:t xml:space="preserve"> </w:t>
      </w:r>
      <w:r w:rsidR="00DA537E">
        <w:t>management under this rule within the</w:t>
      </w:r>
      <w:r w:rsidR="00362547">
        <w:t xml:space="preserve"> </w:t>
      </w:r>
      <w:r w:rsidR="00DA537E">
        <w:t>borders of the NEP area in the State or reservation</w:t>
      </w:r>
      <w:r w:rsidR="0039461C">
        <w:t xml:space="preserve"> as set forth in paragraph (a)(1</w:t>
      </w:r>
      <w:r w:rsidR="00F72171">
        <w:t>0</w:t>
      </w:r>
      <w:r w:rsidR="0039461C">
        <w:t>) of this section</w:t>
      </w:r>
      <w:r w:rsidR="00DA537E">
        <w:t>.</w:t>
      </w:r>
      <w:r w:rsidRPr="00381AC3" w:rsidR="007179BE">
        <w:rPr>
          <w:rFonts w:eastAsia="Times New Roman" w:cs="Times New Roman"/>
        </w:rPr>
        <w:t xml:space="preserve"> </w:t>
      </w:r>
    </w:p>
    <w:p w:rsidRPr="005C1470" w:rsidR="009855AB" w:rsidP="00091B46" w:rsidRDefault="009855AB" w14:paraId="754E80A1" w14:textId="2D6ABD60">
      <w:pPr>
        <w:spacing w:after="0" w:line="480" w:lineRule="auto"/>
        <w:ind w:firstLine="720"/>
        <w:contextualSpacing/>
      </w:pPr>
      <w:r>
        <w:t>(</w:t>
      </w:r>
      <w:r w:rsidR="00771762">
        <w:t>3</w:t>
      </w:r>
      <w:r>
        <w:t xml:space="preserve">) </w:t>
      </w:r>
      <w:r w:rsidRPr="00154FAD">
        <w:rPr>
          <w:bCs/>
          <w:i/>
        </w:rPr>
        <w:t>Designated area</w:t>
      </w:r>
      <w:r>
        <w:t>. The site for this experimental population is within the historical range of the species. The Colorado NEP area encompasses the entire State of Colorado. All wolves found in the wild within the boundary of the Colorado NEP area are considered nonessential experimental animals. Any wolf that is outside the Colorado NEP area, with the exception of wolves in the States of Idaho, Minnesota, Montana, Wyoming, and portions of the States of Oregon, Washington, and Utah, is considered endangered. Any wolf originating from the Colorado NEP area and dispersing beyond its borders may be managed by the wolf management regulations established for that area or may be returned to the Colorado NEP area.</w:t>
      </w:r>
    </w:p>
    <w:p w:rsidR="00145393" w:rsidP="00B6495F" w:rsidRDefault="00381AC3" w14:paraId="0350C8D0" w14:textId="2211BB36">
      <w:pPr>
        <w:spacing w:after="0" w:line="480" w:lineRule="auto"/>
        <w:ind w:firstLine="720"/>
      </w:pPr>
      <w:r w:rsidRPr="00381AC3">
        <w:t>(</w:t>
      </w:r>
      <w:r w:rsidR="00771762">
        <w:t>4</w:t>
      </w:r>
      <w:r w:rsidRPr="00381AC3">
        <w:t xml:space="preserve">) </w:t>
      </w:r>
      <w:r w:rsidRPr="005C1470">
        <w:rPr>
          <w:i/>
        </w:rPr>
        <w:t>Definitions</w:t>
      </w:r>
      <w:r w:rsidRPr="00091B46" w:rsidR="423811ED">
        <w:rPr>
          <w:i/>
        </w:rPr>
        <w:t>.</w:t>
      </w:r>
      <w:r w:rsidRPr="00381AC3">
        <w:t xml:space="preserve"> </w:t>
      </w:r>
      <w:r w:rsidR="4768E1B2">
        <w:t xml:space="preserve">Key </w:t>
      </w:r>
      <w:r w:rsidRPr="00381AC3">
        <w:t>terms used in</w:t>
      </w:r>
      <w:r>
        <w:t xml:space="preserve"> </w:t>
      </w:r>
      <w:r w:rsidR="00CB75F4">
        <w:t>this rule have the</w:t>
      </w:r>
      <w:r w:rsidRPr="00381AC3">
        <w:t xml:space="preserve"> </w:t>
      </w:r>
      <w:r w:rsidR="00CB75F4">
        <w:t>following meanings</w:t>
      </w:r>
      <w:r w:rsidRPr="00381AC3">
        <w:t>:</w:t>
      </w:r>
      <w:bookmarkStart w:name="_Hlk115277559" w:id="14"/>
    </w:p>
    <w:p w:rsidRPr="000E07FB" w:rsidR="000E07FB" w:rsidP="000E07FB" w:rsidRDefault="00A8685E" w14:paraId="18340082" w14:textId="16B6B314">
      <w:pPr>
        <w:spacing w:after="0" w:line="480" w:lineRule="auto"/>
        <w:ind w:firstLine="720"/>
      </w:pPr>
      <w:r w:rsidRPr="00C2283D">
        <w:rPr>
          <w:i/>
          <w:iCs/>
        </w:rPr>
        <w:t xml:space="preserve">Designated </w:t>
      </w:r>
      <w:r w:rsidR="00CB75F4">
        <w:rPr>
          <w:i/>
          <w:iCs/>
        </w:rPr>
        <w:t>a</w:t>
      </w:r>
      <w:r w:rsidRPr="00C2283D">
        <w:rPr>
          <w:i/>
          <w:iCs/>
        </w:rPr>
        <w:t>gent</w:t>
      </w:r>
      <w:r w:rsidRPr="00145393" w:rsidR="00FE14FD">
        <w:t>—</w:t>
      </w:r>
      <w:bookmarkStart w:name="_Hlk113474091" w:id="15"/>
      <w:r w:rsidR="00AD3E90">
        <w:t xml:space="preserve">An employee of a </w:t>
      </w:r>
      <w:r w:rsidRPr="000E07FB" w:rsidR="000E07FB">
        <w:t>Federal</w:t>
      </w:r>
      <w:r w:rsidR="00C13AFD">
        <w:t>, State, or Tribal</w:t>
      </w:r>
      <w:r w:rsidRPr="000E07FB" w:rsidR="000E07FB">
        <w:t xml:space="preserve"> agenc</w:t>
      </w:r>
      <w:r w:rsidR="00AD3E90">
        <w:t>y that is</w:t>
      </w:r>
      <w:r w:rsidRPr="000E07FB" w:rsidR="000E07FB">
        <w:t xml:space="preserve"> authorized or directed by the Service</w:t>
      </w:r>
      <w:r w:rsidR="00C13AFD">
        <w:t xml:space="preserve"> </w:t>
      </w:r>
      <w:r w:rsidR="00AD3E90">
        <w:t>to</w:t>
      </w:r>
      <w:r w:rsidR="00C13AFD">
        <w:t xml:space="preserve"> conduct gray wolf management consistent with this rule.</w:t>
      </w:r>
      <w:r w:rsidRPr="000E07FB" w:rsidR="00B6495F">
        <w:t xml:space="preserve"> </w:t>
      </w:r>
    </w:p>
    <w:bookmarkEnd w:id="15"/>
    <w:p w:rsidR="00CD1DF6" w:rsidP="00F871EF" w:rsidRDefault="00CD1DF6" w14:paraId="4F2DE53D" w14:textId="77454AA1">
      <w:pPr>
        <w:spacing w:after="0" w:line="480" w:lineRule="auto"/>
        <w:ind w:firstLine="720"/>
      </w:pPr>
      <w:r w:rsidRPr="00CA7416">
        <w:rPr>
          <w:i/>
          <w:iCs/>
        </w:rPr>
        <w:lastRenderedPageBreak/>
        <w:t>Domestic animals</w:t>
      </w:r>
      <w:r w:rsidRPr="00CA7416">
        <w:t>—Animals that have</w:t>
      </w:r>
      <w:r>
        <w:t xml:space="preserve"> </w:t>
      </w:r>
      <w:r w:rsidRPr="00CA7416">
        <w:t>been selectively bred over many</w:t>
      </w:r>
      <w:r>
        <w:t xml:space="preserve"> </w:t>
      </w:r>
      <w:r w:rsidRPr="00CA7416">
        <w:t>generations to enhance specific traits for</w:t>
      </w:r>
      <w:r>
        <w:t xml:space="preserve"> </w:t>
      </w:r>
      <w:r w:rsidRPr="00CA7416">
        <w:t xml:space="preserve">their use by humans, including </w:t>
      </w:r>
      <w:r w:rsidR="00A75A98">
        <w:t xml:space="preserve">for </w:t>
      </w:r>
      <w:r w:rsidRPr="00CA7416">
        <w:t>use as</w:t>
      </w:r>
      <w:r>
        <w:t xml:space="preserve"> </w:t>
      </w:r>
      <w:r w:rsidRPr="00CA7416">
        <w:t xml:space="preserve">pets. This </w:t>
      </w:r>
      <w:r w:rsidR="0021534D">
        <w:t xml:space="preserve">term </w:t>
      </w:r>
      <w:r w:rsidRPr="00CA7416">
        <w:t>includes livestock</w:t>
      </w:r>
      <w:r w:rsidR="00B6495F">
        <w:t xml:space="preserve"> </w:t>
      </w:r>
      <w:r w:rsidRPr="00CA7416">
        <w:t>and dogs.</w:t>
      </w:r>
    </w:p>
    <w:p w:rsidRPr="0013079F" w:rsidR="00CD1DF6" w:rsidP="00F871EF" w:rsidRDefault="00CD1DF6" w14:paraId="1C50F643" w14:textId="454B4B5A">
      <w:pPr>
        <w:spacing w:after="0" w:line="480" w:lineRule="auto"/>
        <w:ind w:firstLine="720"/>
      </w:pPr>
      <w:r w:rsidRPr="0013079F">
        <w:rPr>
          <w:i/>
          <w:iCs/>
        </w:rPr>
        <w:t>Intentional harassment</w:t>
      </w:r>
      <w:r w:rsidRPr="0013079F">
        <w:t>—The</w:t>
      </w:r>
      <w:r>
        <w:t xml:space="preserve"> </w:t>
      </w:r>
      <w:r w:rsidRPr="0013079F">
        <w:t xml:space="preserve">deliberate </w:t>
      </w:r>
      <w:r w:rsidR="00A457E9">
        <w:t xml:space="preserve">and pre-planned </w:t>
      </w:r>
      <w:r w:rsidRPr="0013079F">
        <w:t>harassment</w:t>
      </w:r>
      <w:r>
        <w:t xml:space="preserve"> </w:t>
      </w:r>
      <w:r w:rsidRPr="0013079F">
        <w:t>of wolves, including by less-than-lethal</w:t>
      </w:r>
      <w:r>
        <w:t xml:space="preserve"> </w:t>
      </w:r>
      <w:r w:rsidRPr="0013079F">
        <w:t>munitions that</w:t>
      </w:r>
      <w:r>
        <w:t xml:space="preserve"> </w:t>
      </w:r>
      <w:r w:rsidRPr="0013079F">
        <w:t>are designed to cause physical</w:t>
      </w:r>
      <w:r>
        <w:t xml:space="preserve"> </w:t>
      </w:r>
      <w:r w:rsidRPr="0013079F">
        <w:t>discomfort and temporary physical</w:t>
      </w:r>
      <w:r>
        <w:t xml:space="preserve"> </w:t>
      </w:r>
      <w:r w:rsidRPr="0013079F">
        <w:t xml:space="preserve">injury but not death. </w:t>
      </w:r>
    </w:p>
    <w:p w:rsidRPr="0013079F" w:rsidR="00CD1DF6" w:rsidP="00F871EF" w:rsidRDefault="00CD1DF6" w14:paraId="611B8B06" w14:textId="7A00CD25">
      <w:pPr>
        <w:spacing w:after="0" w:line="480" w:lineRule="auto"/>
        <w:ind w:firstLine="720"/>
      </w:pPr>
      <w:r w:rsidRPr="0013079F">
        <w:rPr>
          <w:i/>
          <w:iCs/>
        </w:rPr>
        <w:t>In the act of attacking</w:t>
      </w:r>
      <w:r w:rsidRPr="0013079F">
        <w:t>—The actual</w:t>
      </w:r>
      <w:r>
        <w:t xml:space="preserve"> </w:t>
      </w:r>
      <w:r w:rsidRPr="0013079F">
        <w:t>biting, wounding, grasping, or killing of</w:t>
      </w:r>
      <w:r>
        <w:t xml:space="preserve"> </w:t>
      </w:r>
      <w:r w:rsidRPr="0013079F">
        <w:t>livestock or dogs or chasing, molesting,</w:t>
      </w:r>
      <w:r>
        <w:t xml:space="preserve"> </w:t>
      </w:r>
      <w:r w:rsidRPr="0013079F">
        <w:t>or harassing by wolves that would</w:t>
      </w:r>
      <w:r>
        <w:t xml:space="preserve"> </w:t>
      </w:r>
      <w:r w:rsidRPr="0013079F">
        <w:t>indicate to a reasonable person that</w:t>
      </w:r>
      <w:r>
        <w:t xml:space="preserve"> </w:t>
      </w:r>
      <w:r w:rsidRPr="0013079F">
        <w:t>such biting, wounding, grasping, or</w:t>
      </w:r>
      <w:r>
        <w:t xml:space="preserve"> </w:t>
      </w:r>
      <w:r w:rsidRPr="0013079F">
        <w:t>killing of livestock or dogs is likely to</w:t>
      </w:r>
      <w:r>
        <w:t xml:space="preserve"> </w:t>
      </w:r>
      <w:r w:rsidRPr="0013079F">
        <w:t>occur at any moment.</w:t>
      </w:r>
    </w:p>
    <w:p w:rsidR="001F44CF" w:rsidP="008C4F67" w:rsidRDefault="00CD1DF6" w14:paraId="4443419A" w14:textId="77777777">
      <w:pPr>
        <w:spacing w:after="0" w:line="480" w:lineRule="auto"/>
        <w:ind w:firstLine="720"/>
      </w:pPr>
      <w:r w:rsidRPr="0013079F">
        <w:rPr>
          <w:i/>
          <w:iCs/>
        </w:rPr>
        <w:t>Landowner</w:t>
      </w:r>
      <w:r w:rsidRPr="0013079F">
        <w:t>—</w:t>
      </w:r>
      <w:r w:rsidR="001F44CF">
        <w:t>Any of the following entities:</w:t>
      </w:r>
    </w:p>
    <w:p w:rsidR="001F44CF" w:rsidP="008C4F67" w:rsidRDefault="001F44CF" w14:paraId="5AD290B7" w14:textId="3CCB0D71">
      <w:pPr>
        <w:spacing w:after="0" w:line="480" w:lineRule="auto"/>
        <w:ind w:firstLine="720"/>
      </w:pPr>
      <w:r>
        <w:t>(</w:t>
      </w:r>
      <w:proofErr w:type="spellStart"/>
      <w:r w:rsidR="009855AB">
        <w:t>i</w:t>
      </w:r>
      <w:proofErr w:type="spellEnd"/>
      <w:r>
        <w:t xml:space="preserve">) </w:t>
      </w:r>
      <w:r w:rsidRPr="0013079F" w:rsidR="00CD1DF6">
        <w:t>An owner</w:t>
      </w:r>
      <w:r w:rsidR="002F4B26">
        <w:t xml:space="preserve"> or lessee</w:t>
      </w:r>
      <w:r w:rsidRPr="0013079F" w:rsidR="00CD1DF6">
        <w:t xml:space="preserve"> of private</w:t>
      </w:r>
      <w:r w:rsidR="00CD1DF6">
        <w:t xml:space="preserve"> </w:t>
      </w:r>
      <w:r w:rsidRPr="0013079F" w:rsidR="00CD1DF6">
        <w:t xml:space="preserve">land, or </w:t>
      </w:r>
      <w:r w:rsidR="00CD1DF6">
        <w:t>their</w:t>
      </w:r>
      <w:r w:rsidRPr="0013079F" w:rsidR="00CD1DF6">
        <w:t xml:space="preserve"> immediate family</w:t>
      </w:r>
      <w:r w:rsidR="00CD1DF6">
        <w:t xml:space="preserve"> </w:t>
      </w:r>
      <w:r w:rsidRPr="0013079F" w:rsidR="00CD1DF6">
        <w:t>members, or the owner’s employees</w:t>
      </w:r>
      <w:r w:rsidR="001241AA">
        <w:t>,</w:t>
      </w:r>
      <w:r w:rsidR="002F4B26">
        <w:t xml:space="preserve"> contractors</w:t>
      </w:r>
      <w:r w:rsidR="001241AA">
        <w:t>, or volunteers</w:t>
      </w:r>
      <w:r w:rsidR="002F4B26">
        <w:t xml:space="preserve"> </w:t>
      </w:r>
      <w:r w:rsidRPr="0013079F" w:rsidR="00CD1DF6">
        <w:t>who are currently employed to actively</w:t>
      </w:r>
      <w:r w:rsidR="00CD1DF6">
        <w:t xml:space="preserve"> </w:t>
      </w:r>
      <w:r w:rsidRPr="0013079F" w:rsidR="00CD1DF6">
        <w:t>work on that private land.</w:t>
      </w:r>
    </w:p>
    <w:p w:rsidR="00D9099C" w:rsidP="00D86CCC" w:rsidRDefault="001F44CF" w14:paraId="36EB532F" w14:textId="66A111AC">
      <w:pPr>
        <w:spacing w:after="0" w:line="480" w:lineRule="auto"/>
        <w:ind w:firstLine="720"/>
      </w:pPr>
      <w:r>
        <w:t>(</w:t>
      </w:r>
      <w:r w:rsidR="009855AB">
        <w:t>ii</w:t>
      </w:r>
      <w:r>
        <w:t>)</w:t>
      </w:r>
      <w:r w:rsidRPr="0013079F" w:rsidR="00CD1DF6">
        <w:t xml:space="preserve"> </w:t>
      </w:r>
      <w:r>
        <w:t>T</w:t>
      </w:r>
      <w:r w:rsidRPr="0013079F" w:rsidR="00CD1DF6">
        <w:t>he owners</w:t>
      </w:r>
      <w:r w:rsidR="00AD3E90">
        <w:t>,</w:t>
      </w:r>
      <w:r w:rsidR="00D86CCC">
        <w:t xml:space="preserve"> </w:t>
      </w:r>
      <w:r w:rsidRPr="0013079F" w:rsidR="00CA339F">
        <w:t xml:space="preserve">or </w:t>
      </w:r>
      <w:r w:rsidR="00CA339F">
        <w:t>their</w:t>
      </w:r>
      <w:r w:rsidRPr="0013079F" w:rsidR="00CA339F">
        <w:t xml:space="preserve"> employees</w:t>
      </w:r>
      <w:r w:rsidR="00CA339F">
        <w:t xml:space="preserve"> or contractors</w:t>
      </w:r>
      <w:r w:rsidR="00AD3E90">
        <w:t>,</w:t>
      </w:r>
      <w:r w:rsidRPr="0013079F" w:rsidR="00CA339F">
        <w:t xml:space="preserve"> </w:t>
      </w:r>
      <w:r w:rsidR="00D86CCC">
        <w:t>of</w:t>
      </w:r>
      <w:r w:rsidRPr="0013079F" w:rsidR="00CD1DF6">
        <w:t xml:space="preserve"> </w:t>
      </w:r>
      <w:r w:rsidR="00AD3E90">
        <w:t>livestock</w:t>
      </w:r>
      <w:r w:rsidRPr="00AD3E90" w:rsidR="00AD3E90">
        <w:t xml:space="preserve"> </w:t>
      </w:r>
      <w:r w:rsidRPr="0013079F" w:rsidR="00AD3E90">
        <w:t>that are currently and legally</w:t>
      </w:r>
      <w:r w:rsidR="00AD3E90">
        <w:t xml:space="preserve"> </w:t>
      </w:r>
      <w:r w:rsidRPr="0013079F" w:rsidR="00AD3E90">
        <w:t>grazed on private</w:t>
      </w:r>
      <w:r w:rsidR="00AD3E90">
        <w:t xml:space="preserve"> land</w:t>
      </w:r>
      <w:r w:rsidRPr="0013079F" w:rsidR="00CD1DF6">
        <w:t xml:space="preserve"> and</w:t>
      </w:r>
      <w:r w:rsidR="00CD1DF6">
        <w:t xml:space="preserve"> </w:t>
      </w:r>
      <w:r w:rsidRPr="0013079F" w:rsidR="00CD1DF6">
        <w:t>herding and guarding</w:t>
      </w:r>
      <w:r w:rsidR="00CD1DF6">
        <w:t xml:space="preserve"> </w:t>
      </w:r>
      <w:r w:rsidRPr="0013079F" w:rsidR="00CD1DF6">
        <w:t>animals (</w:t>
      </w:r>
      <w:r w:rsidR="00CA339F">
        <w:t xml:space="preserve">such as </w:t>
      </w:r>
      <w:r w:rsidR="00420759">
        <w:t xml:space="preserve">alpacas, </w:t>
      </w:r>
      <w:r w:rsidRPr="0013079F" w:rsidR="00CD1DF6">
        <w:t>llamas,</w:t>
      </w:r>
      <w:r w:rsidR="00CD1DF6">
        <w:t xml:space="preserve"> </w:t>
      </w:r>
      <w:r w:rsidR="00CA339F">
        <w:t xml:space="preserve">or </w:t>
      </w:r>
      <w:r w:rsidRPr="0013079F" w:rsidR="00CD1DF6">
        <w:t>donkey</w:t>
      </w:r>
      <w:r w:rsidR="00CA339F">
        <w:t>s)</w:t>
      </w:r>
      <w:r w:rsidRPr="0013079F" w:rsidR="00CD1DF6">
        <w:t xml:space="preserve"> </w:t>
      </w:r>
      <w:r w:rsidRPr="0013079F" w:rsidR="00D9099C">
        <w:t>and other</w:t>
      </w:r>
      <w:r w:rsidR="00D9099C">
        <w:t xml:space="preserve"> </w:t>
      </w:r>
      <w:r w:rsidRPr="0013079F" w:rsidR="00D9099C">
        <w:t>leaseholders on private</w:t>
      </w:r>
      <w:r w:rsidR="00B37CAE">
        <w:t xml:space="preserve"> </w:t>
      </w:r>
      <w:r w:rsidR="00CA339F">
        <w:t xml:space="preserve">land, </w:t>
      </w:r>
      <w:r w:rsidRPr="0013079F" w:rsidR="00D9099C">
        <w:t>such</w:t>
      </w:r>
      <w:r w:rsidR="00D9099C">
        <w:t xml:space="preserve"> </w:t>
      </w:r>
      <w:r w:rsidRPr="0013079F" w:rsidR="00D9099C">
        <w:t>as outfitters or guides who lease hunting</w:t>
      </w:r>
      <w:r w:rsidR="00D9099C">
        <w:t xml:space="preserve"> </w:t>
      </w:r>
      <w:r w:rsidRPr="0013079F" w:rsidR="00D9099C">
        <w:t>rights from private landowners.</w:t>
      </w:r>
    </w:p>
    <w:p w:rsidR="001F44CF" w:rsidP="008C4F67" w:rsidRDefault="00D9099C" w14:paraId="5254AB84" w14:textId="3520572F">
      <w:pPr>
        <w:spacing w:after="0" w:line="480" w:lineRule="auto"/>
        <w:ind w:firstLine="720"/>
      </w:pPr>
      <w:r>
        <w:t>(iii)</w:t>
      </w:r>
      <w:r w:rsidR="00D86CCC">
        <w:t xml:space="preserve"> </w:t>
      </w:r>
      <w:r w:rsidRPr="0013079F" w:rsidR="00CD1DF6">
        <w:t>Individuals</w:t>
      </w:r>
      <w:r w:rsidR="00CD1DF6">
        <w:t xml:space="preserve"> </w:t>
      </w:r>
      <w:r w:rsidRPr="0013079F" w:rsidR="00CD1DF6">
        <w:t xml:space="preserve">legally using Tribal lands in </w:t>
      </w:r>
      <w:r w:rsidR="008A136E">
        <w:t xml:space="preserve">the </w:t>
      </w:r>
      <w:r w:rsidRPr="0013079F" w:rsidR="00CD1DF6">
        <w:t>State</w:t>
      </w:r>
      <w:r w:rsidR="008A136E">
        <w:t xml:space="preserve"> of Colorado</w:t>
      </w:r>
      <w:r w:rsidRPr="0013079F" w:rsidR="00CD1DF6">
        <w:t xml:space="preserve"> with</w:t>
      </w:r>
      <w:r w:rsidR="00CD1DF6">
        <w:t xml:space="preserve"> </w:t>
      </w:r>
      <w:r w:rsidR="00D6758C">
        <w:t xml:space="preserve">wolf management </w:t>
      </w:r>
      <w:r w:rsidRPr="0013079F" w:rsidR="00CD1DF6">
        <w:t>plans.</w:t>
      </w:r>
    </w:p>
    <w:p w:rsidR="00CD1DF6" w:rsidP="00F871EF" w:rsidRDefault="00CD1DF6" w14:paraId="6AC18A63" w14:textId="6B6D85A6">
      <w:pPr>
        <w:spacing w:after="0" w:line="480" w:lineRule="auto"/>
        <w:ind w:firstLine="720"/>
      </w:pPr>
      <w:r w:rsidRPr="0013079F">
        <w:rPr>
          <w:i/>
          <w:iCs/>
        </w:rPr>
        <w:t>Livestock</w:t>
      </w:r>
      <w:r w:rsidRPr="0013079F">
        <w:t xml:space="preserve">—Cattle, sheep, </w:t>
      </w:r>
      <w:r w:rsidR="00420759">
        <w:t xml:space="preserve">pigs, </w:t>
      </w:r>
      <w:r w:rsidRPr="0013079F">
        <w:t>horses,</w:t>
      </w:r>
      <w:r>
        <w:t xml:space="preserve"> </w:t>
      </w:r>
      <w:r w:rsidRPr="0013079F" w:rsidR="00D9099C">
        <w:t>mul</w:t>
      </w:r>
      <w:r w:rsidR="00D86CCC">
        <w:t>e</w:t>
      </w:r>
      <w:r w:rsidRPr="0013079F">
        <w:t xml:space="preserve">s, </w:t>
      </w:r>
      <w:r w:rsidR="0044313A">
        <w:t>goats, domestic bison,</w:t>
      </w:r>
      <w:r w:rsidRPr="0013079F">
        <w:t xml:space="preserve"> </w:t>
      </w:r>
      <w:r w:rsidRPr="00FC481F" w:rsidR="00FC481F">
        <w:t xml:space="preserve">and herding and guarding animals (alpacas, llamas, donkeys, </w:t>
      </w:r>
      <w:r w:rsidRPr="0013079F">
        <w:t>and certain breeds of dogs</w:t>
      </w:r>
      <w:r>
        <w:t xml:space="preserve"> </w:t>
      </w:r>
      <w:r w:rsidRPr="0013079F">
        <w:t xml:space="preserve">commonly </w:t>
      </w:r>
      <w:r w:rsidRPr="0013079F">
        <w:lastRenderedPageBreak/>
        <w:t>used for herding or guarding</w:t>
      </w:r>
      <w:r>
        <w:t xml:space="preserve"> </w:t>
      </w:r>
      <w:r w:rsidRPr="0013079F">
        <w:t>livestock</w:t>
      </w:r>
      <w:r w:rsidR="000C4986">
        <w:t>)</w:t>
      </w:r>
      <w:r w:rsidRPr="0013079F">
        <w:t xml:space="preserve">. </w:t>
      </w:r>
      <w:r w:rsidRPr="00FC481F" w:rsidR="00FC481F">
        <w:t>Livestock excludes dogs that are not being used for livestock guarding or herding.</w:t>
      </w:r>
      <w:r w:rsidRPr="0013079F">
        <w:t xml:space="preserve"> </w:t>
      </w:r>
    </w:p>
    <w:p w:rsidR="00126249" w:rsidP="008C4F67" w:rsidRDefault="00126249" w14:paraId="210EC7DC" w14:textId="614C05CA">
      <w:pPr>
        <w:spacing w:after="0" w:line="480" w:lineRule="auto"/>
        <w:ind w:firstLine="720"/>
        <w:rPr>
          <w:i/>
          <w:iCs/>
        </w:rPr>
      </w:pPr>
      <w:r w:rsidRPr="00126249">
        <w:rPr>
          <w:i/>
          <w:iCs/>
        </w:rPr>
        <w:t>Livestock Producer</w:t>
      </w:r>
      <w:r>
        <w:rPr>
          <w:rFonts w:cs="Times New Roman"/>
          <w:i/>
          <w:iCs/>
        </w:rPr>
        <w:t>̶̶</w:t>
      </w:r>
      <w:r>
        <w:rPr>
          <w:i/>
          <w:iCs/>
        </w:rPr>
        <w:t xml:space="preserve"> </w:t>
      </w:r>
      <w:proofErr w:type="gramStart"/>
      <w:r>
        <w:rPr>
          <w:rFonts w:cs="Times New Roman"/>
          <w:i/>
          <w:iCs/>
        </w:rPr>
        <w:t>̶</w:t>
      </w:r>
      <w:r>
        <w:rPr>
          <w:i/>
          <w:iCs/>
        </w:rPr>
        <w:t xml:space="preserve">  </w:t>
      </w:r>
      <w:r>
        <w:rPr>
          <w:rFonts w:cs="Times New Roman"/>
          <w:i/>
          <w:iCs/>
        </w:rPr>
        <w:t>̶</w:t>
      </w:r>
      <w:proofErr w:type="gramEnd"/>
      <w:r w:rsidRPr="00126249">
        <w:t xml:space="preserve"> </w:t>
      </w:r>
      <w:r w:rsidR="0044313A">
        <w:rPr>
          <w:rFonts w:cs="Times New Roman"/>
          <w:iCs/>
        </w:rPr>
        <w:t>A</w:t>
      </w:r>
      <w:r w:rsidRPr="00A95764">
        <w:rPr>
          <w:rFonts w:cs="Times New Roman"/>
          <w:iCs/>
        </w:rPr>
        <w:t xml:space="preserve"> person that is actively engaged in farming</w:t>
      </w:r>
      <w:r w:rsidR="0044313A">
        <w:rPr>
          <w:rFonts w:cs="Times New Roman"/>
          <w:iCs/>
        </w:rPr>
        <w:t>/ranching</w:t>
      </w:r>
      <w:r w:rsidRPr="00A95764">
        <w:rPr>
          <w:rFonts w:cs="Times New Roman"/>
          <w:iCs/>
        </w:rPr>
        <w:t xml:space="preserve"> and that receives a substantial amount of total income from the production of livestock</w:t>
      </w:r>
      <w:r>
        <w:rPr>
          <w:rFonts w:cs="Times New Roman"/>
          <w:iCs/>
        </w:rPr>
        <w:t>.</w:t>
      </w:r>
    </w:p>
    <w:p w:rsidRPr="00DA75F3" w:rsidR="00CD1DF6" w:rsidP="008C4F67" w:rsidRDefault="00CD1DF6" w14:paraId="1DE6EA9C" w14:textId="6FB22A54">
      <w:pPr>
        <w:spacing w:after="0" w:line="480" w:lineRule="auto"/>
        <w:ind w:firstLine="720"/>
      </w:pPr>
      <w:r w:rsidRPr="00B62085">
        <w:rPr>
          <w:i/>
          <w:iCs/>
        </w:rPr>
        <w:t>Non</w:t>
      </w:r>
      <w:r w:rsidRPr="00B62085" w:rsidR="00B62085">
        <w:rPr>
          <w:i/>
          <w:iCs/>
        </w:rPr>
        <w:t>-</w:t>
      </w:r>
      <w:r w:rsidRPr="00B62085">
        <w:rPr>
          <w:i/>
          <w:iCs/>
        </w:rPr>
        <w:t>injurious</w:t>
      </w:r>
      <w:r w:rsidRPr="00DA75F3">
        <w:t>—Does not cause either</w:t>
      </w:r>
      <w:r>
        <w:t xml:space="preserve"> </w:t>
      </w:r>
      <w:r w:rsidRPr="00DA75F3">
        <w:t>temporary or permanent physical</w:t>
      </w:r>
      <w:r>
        <w:t xml:space="preserve"> </w:t>
      </w:r>
      <w:r w:rsidRPr="00DA75F3">
        <w:t>damage or death.</w:t>
      </w:r>
    </w:p>
    <w:p w:rsidRPr="00DA75F3" w:rsidR="00CD1DF6" w:rsidP="00F871EF" w:rsidRDefault="00CD1DF6" w14:paraId="5CB1476D" w14:textId="594BE2A6">
      <w:pPr>
        <w:spacing w:after="0" w:line="480" w:lineRule="auto"/>
        <w:ind w:firstLine="720"/>
      </w:pPr>
      <w:r w:rsidRPr="00DA75F3">
        <w:rPr>
          <w:i/>
          <w:iCs/>
        </w:rPr>
        <w:t>Opportunistic harassment</w:t>
      </w:r>
      <w:r w:rsidRPr="00DA75F3">
        <w:t>—Harassment without the conduct of</w:t>
      </w:r>
      <w:r>
        <w:t xml:space="preserve"> </w:t>
      </w:r>
      <w:r w:rsidRPr="00DA75F3">
        <w:t>prior purposeful actions to attract, track,</w:t>
      </w:r>
      <w:r>
        <w:t xml:space="preserve"> </w:t>
      </w:r>
      <w:r w:rsidRPr="00DA75F3">
        <w:t>wait for, or search out the wolf.</w:t>
      </w:r>
    </w:p>
    <w:p w:rsidR="00CD1DF6" w:rsidP="008C4F67" w:rsidRDefault="00CD1DF6" w14:paraId="180DF7BE" w14:textId="77777777">
      <w:pPr>
        <w:spacing w:after="0" w:line="480" w:lineRule="auto"/>
        <w:ind w:firstLine="720"/>
      </w:pPr>
      <w:r w:rsidRPr="00DA75F3">
        <w:rPr>
          <w:i/>
          <w:iCs/>
        </w:rPr>
        <w:t>Private land</w:t>
      </w:r>
      <w:r w:rsidRPr="00DA75F3">
        <w:t>—All land other than that</w:t>
      </w:r>
      <w:r>
        <w:t xml:space="preserve"> </w:t>
      </w:r>
      <w:r w:rsidRPr="00DA75F3">
        <w:t>under Federal Government ownership</w:t>
      </w:r>
      <w:r>
        <w:t xml:space="preserve"> </w:t>
      </w:r>
      <w:r w:rsidRPr="00DA75F3">
        <w:t xml:space="preserve">and </w:t>
      </w:r>
    </w:p>
    <w:p w:rsidRPr="00DA75F3" w:rsidR="00CD1DF6" w:rsidP="008C4F67" w:rsidRDefault="00CD1DF6" w14:paraId="6AE5F103" w14:textId="3DD77ADE">
      <w:pPr>
        <w:spacing w:after="0" w:line="480" w:lineRule="auto"/>
      </w:pPr>
      <w:r w:rsidRPr="00DA75F3">
        <w:t>administration and including Tribal</w:t>
      </w:r>
      <w:r>
        <w:t xml:space="preserve"> </w:t>
      </w:r>
      <w:r w:rsidRPr="00DA75F3">
        <w:t>reservations.</w:t>
      </w:r>
      <w:r w:rsidRPr="001F44CF" w:rsidR="001F44CF">
        <w:t xml:space="preserve"> </w:t>
      </w:r>
    </w:p>
    <w:p w:rsidR="00CD1DF6" w:rsidP="008C4F67" w:rsidRDefault="00CD1DF6" w14:paraId="125BFAC0" w14:textId="63AD1F26">
      <w:pPr>
        <w:spacing w:after="0" w:line="480" w:lineRule="auto"/>
        <w:ind w:firstLine="720"/>
      </w:pPr>
      <w:r w:rsidRPr="00DA75F3">
        <w:rPr>
          <w:i/>
          <w:iCs/>
        </w:rPr>
        <w:t>Problem wolves</w:t>
      </w:r>
      <w:r w:rsidRPr="00DA75F3">
        <w:t>—Wolves that we or our designated</w:t>
      </w:r>
      <w:r>
        <w:t xml:space="preserve"> </w:t>
      </w:r>
      <w:r w:rsidRPr="00DA75F3">
        <w:t>agent confirm to have attacked any</w:t>
      </w:r>
      <w:r>
        <w:t xml:space="preserve"> </w:t>
      </w:r>
      <w:r w:rsidRPr="00DA75F3">
        <w:t>other domestic animals on private land</w:t>
      </w:r>
      <w:r>
        <w:t xml:space="preserve"> </w:t>
      </w:r>
      <w:r w:rsidRPr="00DA75F3">
        <w:t>twice within a calendar year.</w:t>
      </w:r>
    </w:p>
    <w:p w:rsidRPr="00FD2D95" w:rsidR="00CD1DF6" w:rsidP="008C4F67" w:rsidRDefault="00CD1DF6" w14:paraId="6DAF588F" w14:textId="3ACE83F4">
      <w:pPr>
        <w:spacing w:after="0" w:line="480" w:lineRule="auto"/>
        <w:ind w:firstLine="720"/>
      </w:pPr>
      <w:r w:rsidRPr="00FD2D95">
        <w:rPr>
          <w:i/>
          <w:iCs/>
        </w:rPr>
        <w:t>Public land</w:t>
      </w:r>
      <w:r w:rsidRPr="00FD2D95">
        <w:t>—Federal land such as</w:t>
      </w:r>
      <w:r>
        <w:t xml:space="preserve"> </w:t>
      </w:r>
      <w:r w:rsidRPr="00FD2D95">
        <w:t xml:space="preserve">that administered by the </w:t>
      </w:r>
      <w:r w:rsidR="007506D5">
        <w:t xml:space="preserve">Service, </w:t>
      </w:r>
      <w:r w:rsidRPr="00FD2D95">
        <w:t>National Park</w:t>
      </w:r>
      <w:r>
        <w:t xml:space="preserve"> </w:t>
      </w:r>
      <w:r w:rsidRPr="00FD2D95">
        <w:t>Service, Bureau of Land</w:t>
      </w:r>
      <w:r>
        <w:t xml:space="preserve"> </w:t>
      </w:r>
      <w:r w:rsidRPr="00FD2D95">
        <w:t xml:space="preserve">Management, </w:t>
      </w:r>
      <w:r w:rsidRPr="00FD2D95" w:rsidR="0021534D">
        <w:t>Bureau of Reclamation,</w:t>
      </w:r>
      <w:r w:rsidR="0021534D">
        <w:t xml:space="preserve"> </w:t>
      </w:r>
      <w:r w:rsidRPr="00FD2D95">
        <w:t>U</w:t>
      </w:r>
      <w:r w:rsidR="0021534D">
        <w:t>.</w:t>
      </w:r>
      <w:r w:rsidRPr="00FD2D95">
        <w:t>S</w:t>
      </w:r>
      <w:r w:rsidR="0021534D">
        <w:t>. Department of Agriculture’s</w:t>
      </w:r>
      <w:r w:rsidRPr="00FD2D95">
        <w:t xml:space="preserve"> Forest Service,</w:t>
      </w:r>
      <w:r>
        <w:t xml:space="preserve"> </w:t>
      </w:r>
      <w:r w:rsidRPr="00FD2D95">
        <w:t>Department of</w:t>
      </w:r>
      <w:r>
        <w:t xml:space="preserve"> </w:t>
      </w:r>
      <w:r w:rsidRPr="00FD2D95">
        <w:t xml:space="preserve">Defense, or other agencies </w:t>
      </w:r>
      <w:r w:rsidR="007538B1">
        <w:t>within</w:t>
      </w:r>
      <w:r w:rsidRPr="00FD2D95">
        <w:t xml:space="preserve"> the</w:t>
      </w:r>
      <w:r>
        <w:t xml:space="preserve"> </w:t>
      </w:r>
      <w:r w:rsidRPr="00FD2D95">
        <w:t>Federal Government.</w:t>
      </w:r>
    </w:p>
    <w:p w:rsidR="00DC67B8" w:rsidRDefault="00CD1DF6" w14:paraId="497367F5" w14:textId="076AFB1C">
      <w:pPr>
        <w:spacing w:after="0" w:line="480" w:lineRule="auto"/>
        <w:ind w:firstLine="720"/>
      </w:pPr>
      <w:r w:rsidRPr="00FD2D95">
        <w:rPr>
          <w:i/>
          <w:iCs/>
        </w:rPr>
        <w:t>Public land permittee</w:t>
      </w:r>
      <w:r w:rsidRPr="00FD2D95">
        <w:t>—A person or</w:t>
      </w:r>
      <w:r>
        <w:t xml:space="preserve"> </w:t>
      </w:r>
      <w:r w:rsidRPr="00FD2D95">
        <w:t>that person’s employee who has an</w:t>
      </w:r>
      <w:r>
        <w:t xml:space="preserve"> </w:t>
      </w:r>
      <w:r w:rsidRPr="00FD2D95">
        <w:t>active, valid Federal land-use permit to</w:t>
      </w:r>
      <w:r>
        <w:t xml:space="preserve"> </w:t>
      </w:r>
      <w:r w:rsidRPr="00FD2D95">
        <w:t>use specific Federal lands to graze</w:t>
      </w:r>
      <w:r>
        <w:t xml:space="preserve"> </w:t>
      </w:r>
      <w:r w:rsidRPr="00FD2D95">
        <w:t>livestock</w:t>
      </w:r>
      <w:r w:rsidRPr="00FD2D95" w:rsidR="004612FB">
        <w:t xml:space="preserve"> or</w:t>
      </w:r>
      <w:r w:rsidRPr="00FD2D95">
        <w:t xml:space="preserve"> operate an outfitter or</w:t>
      </w:r>
      <w:r>
        <w:t xml:space="preserve"> </w:t>
      </w:r>
      <w:r w:rsidRPr="00FD2D95">
        <w:t>guiding business that uses livestock</w:t>
      </w:r>
      <w:r w:rsidR="00DC67B8">
        <w:t xml:space="preserve"> and </w:t>
      </w:r>
      <w:r w:rsidRPr="00FD2D95" w:rsidR="00DC67B8">
        <w:t>Tribal</w:t>
      </w:r>
      <w:r w:rsidR="00DC67B8">
        <w:t xml:space="preserve"> </w:t>
      </w:r>
      <w:r w:rsidRPr="00FD2D95" w:rsidR="00DC67B8">
        <w:t>members who legally graze their</w:t>
      </w:r>
      <w:r w:rsidR="00DC67B8">
        <w:t xml:space="preserve"> </w:t>
      </w:r>
      <w:r w:rsidRPr="00FD2D95" w:rsidR="00DC67B8">
        <w:t>livestock on ceded public lands under</w:t>
      </w:r>
      <w:r w:rsidR="00DC67B8">
        <w:t xml:space="preserve"> </w:t>
      </w:r>
      <w:r w:rsidRPr="00FD2D95" w:rsidR="00DC67B8">
        <w:t>recognized Tribal treaty rights.</w:t>
      </w:r>
      <w:r w:rsidR="00DC67B8">
        <w:t xml:space="preserve"> </w:t>
      </w:r>
      <w:r w:rsidRPr="00FD2D95">
        <w:t xml:space="preserve">This </w:t>
      </w:r>
      <w:r w:rsidR="007538B1">
        <w:t>term</w:t>
      </w:r>
      <w:r w:rsidRPr="00FD2D95">
        <w:t xml:space="preserve"> does not include private</w:t>
      </w:r>
      <w:r>
        <w:t xml:space="preserve"> </w:t>
      </w:r>
      <w:r w:rsidRPr="00FD2D95">
        <w:t>individuals or organizations who have</w:t>
      </w:r>
      <w:r>
        <w:t xml:space="preserve"> </w:t>
      </w:r>
      <w:r w:rsidRPr="00FD2D95">
        <w:t>Federal permits for other activities on</w:t>
      </w:r>
      <w:r>
        <w:t xml:space="preserve"> </w:t>
      </w:r>
      <w:r w:rsidRPr="00FD2D95">
        <w:t>public land such as collecting firewood,</w:t>
      </w:r>
      <w:r>
        <w:t xml:space="preserve"> </w:t>
      </w:r>
      <w:r w:rsidRPr="00FD2D95">
        <w:t xml:space="preserve">mushrooms, antlers, </w:t>
      </w:r>
      <w:r w:rsidR="005A0737">
        <w:t xml:space="preserve">or </w:t>
      </w:r>
      <w:r w:rsidRPr="00FD2D95">
        <w:t>Christmas trees, logging, mining, oil or gas development,</w:t>
      </w:r>
      <w:r>
        <w:t xml:space="preserve"> </w:t>
      </w:r>
      <w:r w:rsidRPr="00FD2D95">
        <w:t>or other uses that do not require</w:t>
      </w:r>
      <w:r>
        <w:t xml:space="preserve"> </w:t>
      </w:r>
      <w:r w:rsidRPr="00FD2D95">
        <w:t>livestock.</w:t>
      </w:r>
    </w:p>
    <w:p w:rsidR="00CD1DF6" w:rsidP="008C4F67" w:rsidRDefault="00CD1DF6" w14:paraId="713CC7E6" w14:textId="77777777">
      <w:pPr>
        <w:spacing w:after="0" w:line="480" w:lineRule="auto"/>
      </w:pPr>
      <w:r>
        <w:lastRenderedPageBreak/>
        <w:tab/>
      </w:r>
      <w:r w:rsidRPr="0025120C">
        <w:rPr>
          <w:i/>
          <w:iCs/>
        </w:rPr>
        <w:t>Remove</w:t>
      </w:r>
      <w:r w:rsidRPr="0025120C">
        <w:t>—Place in captivity, relocate</w:t>
      </w:r>
      <w:r>
        <w:t xml:space="preserve"> </w:t>
      </w:r>
      <w:r w:rsidRPr="0025120C">
        <w:t>to another location, or kill.</w:t>
      </w:r>
    </w:p>
    <w:p w:rsidR="00CD1DF6" w:rsidP="008C4F67" w:rsidRDefault="00CD1DF6" w14:paraId="43CDAE9A" w14:textId="77777777">
      <w:pPr>
        <w:spacing w:after="0" w:line="480" w:lineRule="auto"/>
        <w:ind w:firstLine="720"/>
      </w:pPr>
      <w:r w:rsidRPr="0025120C">
        <w:rPr>
          <w:i/>
          <w:iCs/>
        </w:rPr>
        <w:t>Research</w:t>
      </w:r>
      <w:r w:rsidRPr="0025120C">
        <w:t>—Scientific studies resulting</w:t>
      </w:r>
      <w:r>
        <w:t xml:space="preserve"> </w:t>
      </w:r>
      <w:r w:rsidRPr="0025120C">
        <w:t>in data that will lend to enhancement of</w:t>
      </w:r>
      <w:r>
        <w:t xml:space="preserve"> </w:t>
      </w:r>
      <w:r w:rsidRPr="0025120C">
        <w:t>the</w:t>
      </w:r>
      <w:r>
        <w:t xml:space="preserve"> </w:t>
      </w:r>
    </w:p>
    <w:p w:rsidRPr="0025120C" w:rsidR="00CD1DF6" w:rsidP="008C4F67" w:rsidRDefault="00CD1DF6" w14:paraId="44B02116" w14:textId="77777777">
      <w:pPr>
        <w:spacing w:after="0" w:line="480" w:lineRule="auto"/>
      </w:pPr>
      <w:r w:rsidRPr="0025120C">
        <w:t>survival of the gray wolf.</w:t>
      </w:r>
    </w:p>
    <w:p w:rsidRPr="007D642D" w:rsidR="00CD1DF6" w:rsidP="007538B1" w:rsidRDefault="00CD1DF6" w14:paraId="7BF14974" w14:textId="79859398">
      <w:pPr>
        <w:spacing w:after="0" w:line="480" w:lineRule="auto"/>
        <w:ind w:firstLine="720"/>
      </w:pPr>
      <w:r w:rsidRPr="0025120C">
        <w:rPr>
          <w:i/>
          <w:iCs/>
        </w:rPr>
        <w:t>Rule—</w:t>
      </w:r>
      <w:r w:rsidR="00DC67B8">
        <w:t>T</w:t>
      </w:r>
      <w:r w:rsidR="007538B1">
        <w:t>he</w:t>
      </w:r>
      <w:r w:rsidR="00DC67B8">
        <w:t xml:space="preserve"> </w:t>
      </w:r>
      <w:r w:rsidRPr="0025120C">
        <w:t>regulation</w:t>
      </w:r>
      <w:r w:rsidR="00DC67B8">
        <w:t>s in this paragraph (a)</w:t>
      </w:r>
      <w:r>
        <w:t>.</w:t>
      </w:r>
    </w:p>
    <w:p w:rsidR="00CD1DF6" w:rsidP="008C4F67" w:rsidRDefault="00CD1DF6" w14:paraId="627E4BAF" w14:textId="2EE429A6">
      <w:pPr>
        <w:spacing w:after="0" w:line="480" w:lineRule="auto"/>
        <w:ind w:firstLine="720"/>
      </w:pPr>
      <w:r w:rsidRPr="007D642D">
        <w:rPr>
          <w:i/>
          <w:iCs/>
        </w:rPr>
        <w:t>Wounded</w:t>
      </w:r>
      <w:r w:rsidRPr="007D642D">
        <w:t>—Exhibiting scraped or torn</w:t>
      </w:r>
      <w:r>
        <w:t xml:space="preserve"> </w:t>
      </w:r>
      <w:r w:rsidRPr="007D642D">
        <w:t>hide or flesh, bleeding, or other</w:t>
      </w:r>
      <w:r>
        <w:t xml:space="preserve"> </w:t>
      </w:r>
      <w:r w:rsidRPr="007D642D">
        <w:t>evidence of</w:t>
      </w:r>
      <w:r>
        <w:t xml:space="preserve"> </w:t>
      </w:r>
      <w:r w:rsidRPr="007D642D">
        <w:t>physical damage caused by</w:t>
      </w:r>
      <w:r>
        <w:t xml:space="preserve"> </w:t>
      </w:r>
      <w:r w:rsidRPr="007D642D">
        <w:t>a wolf bite.</w:t>
      </w:r>
    </w:p>
    <w:bookmarkEnd w:id="14"/>
    <w:p w:rsidRPr="00980021" w:rsidR="00980021" w:rsidP="008C4F67" w:rsidRDefault="00980021" w14:paraId="3C3ECA5A" w14:textId="31E6D53E">
      <w:pPr>
        <w:spacing w:after="0" w:line="480" w:lineRule="auto"/>
        <w:ind w:firstLine="720"/>
        <w:rPr>
          <w:i/>
          <w:iCs/>
        </w:rPr>
      </w:pPr>
      <w:r w:rsidRPr="00980021">
        <w:t>(</w:t>
      </w:r>
      <w:r w:rsidR="009855AB">
        <w:t>5</w:t>
      </w:r>
      <w:r w:rsidRPr="00980021">
        <w:t xml:space="preserve">) </w:t>
      </w:r>
      <w:r w:rsidRPr="005C1470">
        <w:rPr>
          <w:i/>
        </w:rPr>
        <w:t>Allowable forms of take of gray wolves</w:t>
      </w:r>
      <w:r w:rsidRPr="00980021">
        <w:rPr>
          <w:i/>
          <w:iCs/>
        </w:rPr>
        <w:t>.</w:t>
      </w:r>
      <w:r w:rsidRPr="161F90CD">
        <w:rPr>
          <w:i/>
          <w:iCs/>
        </w:rPr>
        <w:t xml:space="preserve"> </w:t>
      </w:r>
      <w:r w:rsidRPr="072E1EEF" w:rsidR="1D468E9C">
        <w:t>Take</w:t>
      </w:r>
      <w:r w:rsidRPr="072E1EEF" w:rsidR="1C21F3C1">
        <w:t xml:space="preserve"> of gray</w:t>
      </w:r>
      <w:r w:rsidRPr="072E1EEF">
        <w:t xml:space="preserve"> </w:t>
      </w:r>
      <w:r w:rsidRPr="13727561" w:rsidR="1C21F3C1">
        <w:t xml:space="preserve">wolves in the </w:t>
      </w:r>
      <w:r w:rsidRPr="75B1AC48" w:rsidR="1C21F3C1">
        <w:t xml:space="preserve">experimental </w:t>
      </w:r>
      <w:r w:rsidRPr="23E1653F" w:rsidR="1C21F3C1">
        <w:t xml:space="preserve">population </w:t>
      </w:r>
      <w:r w:rsidR="00444C3A">
        <w:t>is</w:t>
      </w:r>
      <w:r w:rsidRPr="00980021" w:rsidR="00444C3A">
        <w:t xml:space="preserve"> allowed</w:t>
      </w:r>
      <w:r w:rsidR="00444C3A">
        <w:t xml:space="preserve"> </w:t>
      </w:r>
      <w:r w:rsidR="00BF241C">
        <w:t xml:space="preserve">without a </w:t>
      </w:r>
      <w:r w:rsidR="007538B1">
        <w:t>permit o</w:t>
      </w:r>
      <w:r w:rsidRPr="00980021">
        <w:t>nly in</w:t>
      </w:r>
      <w:r w:rsidR="002735F8">
        <w:rPr>
          <w:i/>
          <w:iCs/>
        </w:rPr>
        <w:t xml:space="preserve"> </w:t>
      </w:r>
      <w:r w:rsidRPr="00980021">
        <w:t>the</w:t>
      </w:r>
      <w:r w:rsidR="00444C3A">
        <w:t>se</w:t>
      </w:r>
      <w:r w:rsidRPr="00980021">
        <w:t xml:space="preserve"> specific circumstances:</w:t>
      </w:r>
      <w:r w:rsidR="002735F8">
        <w:rPr>
          <w:i/>
          <w:iCs/>
        </w:rPr>
        <w:t xml:space="preserve"> </w:t>
      </w:r>
      <w:r w:rsidRPr="00980021">
        <w:t>opportunistic harassment; intentional</w:t>
      </w:r>
      <w:r w:rsidR="002735F8">
        <w:rPr>
          <w:i/>
          <w:iCs/>
        </w:rPr>
        <w:t xml:space="preserve"> </w:t>
      </w:r>
      <w:r w:rsidRPr="00980021">
        <w:t>harassment; take on priva</w:t>
      </w:r>
      <w:r w:rsidRPr="007538B1">
        <w:t>te land; take</w:t>
      </w:r>
      <w:r w:rsidRPr="007538B1" w:rsidR="002735F8">
        <w:rPr>
          <w:i/>
          <w:iCs/>
        </w:rPr>
        <w:t xml:space="preserve"> </w:t>
      </w:r>
      <w:r w:rsidRPr="007538B1">
        <w:t>on public land</w:t>
      </w:r>
      <w:r w:rsidRPr="007538B1" w:rsidR="0097423F">
        <w:t xml:space="preserve"> </w:t>
      </w:r>
      <w:r w:rsidRPr="007538B1" w:rsidR="00802D3E">
        <w:t xml:space="preserve">as specified in </w:t>
      </w:r>
      <w:r w:rsidR="00C24A9B">
        <w:t>paragraph (a)(</w:t>
      </w:r>
      <w:r w:rsidRPr="007538B1" w:rsidR="00802D3E">
        <w:t>5</w:t>
      </w:r>
      <w:r w:rsidR="00C24A9B">
        <w:t>)</w:t>
      </w:r>
      <w:r w:rsidRPr="00AD3E90" w:rsidR="00802D3E">
        <w:t>(</w:t>
      </w:r>
      <w:r w:rsidRPr="007538B1" w:rsidR="00802D3E">
        <w:t>iv)(A</w:t>
      </w:r>
      <w:r w:rsidRPr="00AD3E90" w:rsidR="00802D3E">
        <w:t>)</w:t>
      </w:r>
      <w:r w:rsidR="00C24A9B">
        <w:t xml:space="preserve"> of this section</w:t>
      </w:r>
      <w:r w:rsidRPr="00AD3E90">
        <w:t>;</w:t>
      </w:r>
      <w:r w:rsidRPr="007538B1">
        <w:t xml:space="preserve"> take in response to</w:t>
      </w:r>
      <w:r w:rsidRPr="007538B1" w:rsidR="002735F8">
        <w:rPr>
          <w:i/>
          <w:iCs/>
        </w:rPr>
        <w:t xml:space="preserve"> </w:t>
      </w:r>
      <w:r w:rsidRPr="007538B1">
        <w:t>impacts on wild ungulate populations;</w:t>
      </w:r>
      <w:r w:rsidRPr="007538B1" w:rsidR="002735F8">
        <w:rPr>
          <w:i/>
          <w:iCs/>
        </w:rPr>
        <w:t xml:space="preserve"> </w:t>
      </w:r>
      <w:r w:rsidRPr="007538B1">
        <w:t>take in defense of human life; take to</w:t>
      </w:r>
      <w:r w:rsidRPr="007538B1" w:rsidR="002735F8">
        <w:rPr>
          <w:i/>
          <w:iCs/>
        </w:rPr>
        <w:t xml:space="preserve"> </w:t>
      </w:r>
      <w:r w:rsidRPr="007538B1">
        <w:t>protect human safety; take by</w:t>
      </w:r>
      <w:r w:rsidRPr="007538B1" w:rsidR="002735F8">
        <w:rPr>
          <w:i/>
          <w:iCs/>
        </w:rPr>
        <w:t xml:space="preserve"> </w:t>
      </w:r>
      <w:r w:rsidRPr="007538B1">
        <w:t>designated agents to remove problem</w:t>
      </w:r>
      <w:r w:rsidRPr="007538B1" w:rsidR="002735F8">
        <w:rPr>
          <w:i/>
          <w:iCs/>
        </w:rPr>
        <w:t xml:space="preserve"> </w:t>
      </w:r>
      <w:r w:rsidRPr="007538B1">
        <w:t>wolves; incidental take; take under</w:t>
      </w:r>
      <w:r w:rsidRPr="007538B1" w:rsidR="002735F8">
        <w:rPr>
          <w:i/>
          <w:iCs/>
        </w:rPr>
        <w:t xml:space="preserve"> </w:t>
      </w:r>
      <w:r w:rsidRPr="007538B1">
        <w:t>permits; take per authorizations fo</w:t>
      </w:r>
      <w:r w:rsidRPr="00980021">
        <w:t>r</w:t>
      </w:r>
      <w:r w:rsidR="002735F8">
        <w:rPr>
          <w:i/>
          <w:iCs/>
        </w:rPr>
        <w:t xml:space="preserve"> </w:t>
      </w:r>
      <w:r w:rsidRPr="00980021">
        <w:t>employees of designated agents;</w:t>
      </w:r>
      <w:r w:rsidR="00E23DBB">
        <w:t xml:space="preserve"> </w:t>
      </w:r>
      <w:r w:rsidRPr="00980021">
        <w:t>take for research purposes</w:t>
      </w:r>
      <w:r w:rsidR="00E23DBB">
        <w:t xml:space="preserve">; and take to protect </w:t>
      </w:r>
      <w:r w:rsidR="00564F8E">
        <w:t>live</w:t>
      </w:r>
      <w:r w:rsidR="00E23DBB">
        <w:t>stock animals and dogs</w:t>
      </w:r>
      <w:r w:rsidR="00944837">
        <w:t xml:space="preserve">. </w:t>
      </w:r>
      <w:r w:rsidRPr="00980021">
        <w:t>Other than</w:t>
      </w:r>
      <w:r w:rsidR="002735F8">
        <w:rPr>
          <w:i/>
          <w:iCs/>
        </w:rPr>
        <w:t xml:space="preserve"> </w:t>
      </w:r>
      <w:r w:rsidRPr="00980021">
        <w:t xml:space="preserve">as expressly provided </w:t>
      </w:r>
      <w:r w:rsidR="00F6002B">
        <w:t xml:space="preserve">by the regulations </w:t>
      </w:r>
      <w:r w:rsidRPr="00980021">
        <w:t>in this rule, all</w:t>
      </w:r>
      <w:r w:rsidR="002735F8">
        <w:rPr>
          <w:i/>
          <w:iCs/>
        </w:rPr>
        <w:t xml:space="preserve"> </w:t>
      </w:r>
      <w:r w:rsidRPr="00980021">
        <w:t>other forms of take are considered a</w:t>
      </w:r>
      <w:r w:rsidR="002735F8">
        <w:rPr>
          <w:i/>
          <w:iCs/>
        </w:rPr>
        <w:t xml:space="preserve"> </w:t>
      </w:r>
      <w:r w:rsidRPr="00980021">
        <w:t>violation of section 9 of the Act. Any</w:t>
      </w:r>
      <w:r w:rsidR="002735F8">
        <w:rPr>
          <w:i/>
          <w:iCs/>
        </w:rPr>
        <w:t xml:space="preserve"> </w:t>
      </w:r>
      <w:r w:rsidRPr="00980021">
        <w:t>wolf or wolf part taken legally must be</w:t>
      </w:r>
      <w:r w:rsidR="002735F8">
        <w:rPr>
          <w:i/>
          <w:iCs/>
        </w:rPr>
        <w:t xml:space="preserve"> </w:t>
      </w:r>
      <w:r w:rsidRPr="00980021">
        <w:t>turned over to the Service unless</w:t>
      </w:r>
      <w:r w:rsidR="002735F8">
        <w:rPr>
          <w:i/>
          <w:iCs/>
        </w:rPr>
        <w:t xml:space="preserve"> </w:t>
      </w:r>
      <w:r w:rsidRPr="00980021">
        <w:t xml:space="preserve">otherwise specified in this </w:t>
      </w:r>
      <w:r w:rsidR="00444C3A">
        <w:t>rule</w:t>
      </w:r>
      <w:r w:rsidRPr="00980021">
        <w:t>. Any take of wolves must be reported</w:t>
      </w:r>
      <w:r w:rsidR="00755CE5">
        <w:rPr>
          <w:i/>
          <w:iCs/>
        </w:rPr>
        <w:t xml:space="preserve"> </w:t>
      </w:r>
      <w:r w:rsidRPr="00980021">
        <w:t xml:space="preserve">as </w:t>
      </w:r>
      <w:r w:rsidR="00874E90">
        <w:t>set forth</w:t>
      </w:r>
      <w:r w:rsidRPr="00980021">
        <w:t xml:space="preserve"> in paragraph</w:t>
      </w:r>
      <w:r w:rsidR="00755CE5">
        <w:t xml:space="preserve"> </w:t>
      </w:r>
      <w:r w:rsidRPr="00980021">
        <w:t>(</w:t>
      </w:r>
      <w:r w:rsidR="00770217">
        <w:t>a)</w:t>
      </w:r>
      <w:r w:rsidRPr="00980021">
        <w:t>(6) of this</w:t>
      </w:r>
      <w:r w:rsidR="00755CE5">
        <w:rPr>
          <w:i/>
          <w:iCs/>
        </w:rPr>
        <w:t xml:space="preserve"> </w:t>
      </w:r>
      <w:r w:rsidRPr="00980021">
        <w:t>section.</w:t>
      </w:r>
    </w:p>
    <w:p w:rsidRPr="00980021" w:rsidR="00980021" w:rsidP="008C4F67" w:rsidRDefault="00980021" w14:paraId="6815752C" w14:textId="49F3E504">
      <w:pPr>
        <w:spacing w:after="0" w:line="480" w:lineRule="auto"/>
        <w:ind w:firstLine="720"/>
      </w:pPr>
      <w:r w:rsidRPr="00980021">
        <w:t>(</w:t>
      </w:r>
      <w:proofErr w:type="spellStart"/>
      <w:r w:rsidRPr="00980021">
        <w:t>i</w:t>
      </w:r>
      <w:proofErr w:type="spellEnd"/>
      <w:r w:rsidRPr="00980021">
        <w:t xml:space="preserve">) </w:t>
      </w:r>
      <w:r w:rsidRPr="00980021">
        <w:rPr>
          <w:i/>
          <w:iCs/>
        </w:rPr>
        <w:t xml:space="preserve">Opportunistic harassment. </w:t>
      </w:r>
      <w:r w:rsidRPr="00980021">
        <w:t>Anyone</w:t>
      </w:r>
      <w:r w:rsidR="006A67BD">
        <w:t xml:space="preserve"> </w:t>
      </w:r>
      <w:r w:rsidRPr="00980021">
        <w:t>may conduct opportunistic harassment</w:t>
      </w:r>
      <w:r w:rsidR="006A67BD">
        <w:t xml:space="preserve"> </w:t>
      </w:r>
      <w:r w:rsidRPr="00980021">
        <w:t>of any gray wolf in a non-injurious</w:t>
      </w:r>
      <w:r w:rsidR="006A67BD">
        <w:t xml:space="preserve"> </w:t>
      </w:r>
      <w:r w:rsidRPr="00980021">
        <w:t>manner at any time. Opportunistic</w:t>
      </w:r>
      <w:r w:rsidR="006A67BD">
        <w:t xml:space="preserve"> </w:t>
      </w:r>
      <w:r w:rsidRPr="00980021">
        <w:t>harassment must be reported to the</w:t>
      </w:r>
      <w:r w:rsidR="006A67BD">
        <w:t xml:space="preserve"> </w:t>
      </w:r>
      <w:r w:rsidRPr="00980021">
        <w:t xml:space="preserve">Service or </w:t>
      </w:r>
      <w:r w:rsidR="007538B1">
        <w:t>a</w:t>
      </w:r>
      <w:r w:rsidRPr="00980021">
        <w:t xml:space="preserve"> designated agent</w:t>
      </w:r>
      <w:r w:rsidR="006A67BD">
        <w:t xml:space="preserve"> </w:t>
      </w:r>
      <w:r w:rsidRPr="00980021">
        <w:t xml:space="preserve">within 7 days as </w:t>
      </w:r>
      <w:r w:rsidR="00874E90">
        <w:t xml:space="preserve">set forth </w:t>
      </w:r>
      <w:r w:rsidRPr="00980021">
        <w:t>in paragraph</w:t>
      </w:r>
      <w:r w:rsidR="006A67BD">
        <w:t xml:space="preserve"> </w:t>
      </w:r>
      <w:r w:rsidRPr="00980021">
        <w:t>(</w:t>
      </w:r>
      <w:r w:rsidR="00770217">
        <w:t>a)</w:t>
      </w:r>
      <w:r w:rsidRPr="00980021">
        <w:t>(6) of this section.</w:t>
      </w:r>
    </w:p>
    <w:p w:rsidRPr="00980021" w:rsidR="00980021" w:rsidP="008C4F67" w:rsidRDefault="00980021" w14:paraId="1FE03A95" w14:textId="36711DFD">
      <w:pPr>
        <w:spacing w:after="0" w:line="480" w:lineRule="auto"/>
        <w:ind w:firstLine="720"/>
      </w:pPr>
      <w:r w:rsidRPr="00980021">
        <w:lastRenderedPageBreak/>
        <w:t xml:space="preserve">(ii) </w:t>
      </w:r>
      <w:r w:rsidRPr="00980021">
        <w:rPr>
          <w:i/>
          <w:iCs/>
        </w:rPr>
        <w:t xml:space="preserve">Intentional harassment. </w:t>
      </w:r>
      <w:r w:rsidRPr="00980021">
        <w:t>After we</w:t>
      </w:r>
      <w:r w:rsidR="006A67BD">
        <w:t xml:space="preserve"> </w:t>
      </w:r>
      <w:r w:rsidRPr="00980021">
        <w:t xml:space="preserve">or </w:t>
      </w:r>
      <w:r w:rsidR="00444C3A">
        <w:t>a</w:t>
      </w:r>
      <w:r w:rsidRPr="00980021">
        <w:t xml:space="preserve"> designated agent have</w:t>
      </w:r>
      <w:r w:rsidR="006A67BD">
        <w:t xml:space="preserve"> </w:t>
      </w:r>
      <w:r w:rsidRPr="00980021">
        <w:t>confirmed wolf activity on private land,</w:t>
      </w:r>
      <w:r w:rsidR="006A67BD">
        <w:t xml:space="preserve"> </w:t>
      </w:r>
      <w:r w:rsidRPr="00980021">
        <w:t>on a public land grazing allotment</w:t>
      </w:r>
      <w:r w:rsidRPr="007538B1">
        <w:t>, or</w:t>
      </w:r>
      <w:r w:rsidRPr="007538B1" w:rsidR="00B352B0">
        <w:t xml:space="preserve"> </w:t>
      </w:r>
      <w:r w:rsidRPr="007538B1">
        <w:t xml:space="preserve">on a Tribal reservation, we or </w:t>
      </w:r>
      <w:r w:rsidRPr="007538B1" w:rsidR="00444C3A">
        <w:t xml:space="preserve">the </w:t>
      </w:r>
      <w:r w:rsidRPr="007538B1">
        <w:t>designated agent may issue written</w:t>
      </w:r>
      <w:r w:rsidRPr="007538B1" w:rsidR="00B352B0">
        <w:t xml:space="preserve"> </w:t>
      </w:r>
      <w:r w:rsidRPr="007538B1">
        <w:t>take authorization vali</w:t>
      </w:r>
      <w:r w:rsidRPr="00980021">
        <w:t>d for not longer</w:t>
      </w:r>
      <w:r w:rsidR="00B352B0">
        <w:t xml:space="preserve"> </w:t>
      </w:r>
      <w:r w:rsidRPr="00980021">
        <w:t>than 1 year, with appropriate</w:t>
      </w:r>
      <w:r w:rsidR="00B352B0">
        <w:t xml:space="preserve"> </w:t>
      </w:r>
      <w:r w:rsidRPr="00980021">
        <w:t>conditions, to any landowner or p</w:t>
      </w:r>
      <w:r w:rsidRPr="007538B1">
        <w:t>ublic</w:t>
      </w:r>
      <w:r w:rsidRPr="007538B1" w:rsidR="00B352B0">
        <w:t xml:space="preserve"> </w:t>
      </w:r>
      <w:r w:rsidRPr="007538B1">
        <w:t>land permittee to intentionally harass</w:t>
      </w:r>
      <w:r w:rsidRPr="007538B1" w:rsidR="00B352B0">
        <w:t xml:space="preserve"> </w:t>
      </w:r>
      <w:r w:rsidRPr="007538B1">
        <w:t>wolves. The harassment must occur in</w:t>
      </w:r>
      <w:r w:rsidRPr="007538B1" w:rsidR="00C578C5">
        <w:t xml:space="preserve"> </w:t>
      </w:r>
      <w:r w:rsidRPr="007538B1">
        <w:t>the area and under the conditions as</w:t>
      </w:r>
      <w:r w:rsidRPr="007538B1" w:rsidR="00C578C5">
        <w:t xml:space="preserve"> </w:t>
      </w:r>
      <w:r w:rsidRPr="007538B1">
        <w:t>specifically identified in the written</w:t>
      </w:r>
      <w:r w:rsidRPr="007538B1" w:rsidR="00C578C5">
        <w:t xml:space="preserve"> </w:t>
      </w:r>
      <w:r w:rsidRPr="007538B1">
        <w:t>take authorization</w:t>
      </w:r>
      <w:r w:rsidRPr="00980021">
        <w:t>.</w:t>
      </w:r>
      <w:r w:rsidR="00CD70F5">
        <w:t xml:space="preserve"> </w:t>
      </w:r>
      <w:r w:rsidR="005467AE">
        <w:t>Intentional</w:t>
      </w:r>
      <w:r w:rsidR="00CD70F5">
        <w:t xml:space="preserve"> </w:t>
      </w:r>
      <w:r w:rsidRPr="00CD70F5" w:rsidR="00CD70F5">
        <w:t>harassment must be reported to the Service or a designated agent(s) within 7 days as set forth in paragraph (a)(6) of this section</w:t>
      </w:r>
      <w:r w:rsidR="00CD70F5">
        <w:t>.</w:t>
      </w:r>
    </w:p>
    <w:p w:rsidR="00980021" w:rsidP="008C4F67" w:rsidRDefault="00980021" w14:paraId="021E7F74" w14:textId="0B4FB477">
      <w:pPr>
        <w:spacing w:after="0" w:line="480" w:lineRule="auto"/>
        <w:ind w:firstLine="720"/>
      </w:pPr>
      <w:r w:rsidRPr="00980021">
        <w:t xml:space="preserve">(iii) </w:t>
      </w:r>
      <w:r w:rsidRPr="00980021">
        <w:rPr>
          <w:i/>
          <w:iCs/>
        </w:rPr>
        <w:t>Take by landowners on their</w:t>
      </w:r>
      <w:r w:rsidR="00C578C5">
        <w:rPr>
          <w:i/>
          <w:iCs/>
        </w:rPr>
        <w:t xml:space="preserve"> </w:t>
      </w:r>
      <w:r w:rsidRPr="00980021">
        <w:rPr>
          <w:i/>
          <w:iCs/>
        </w:rPr>
        <w:t xml:space="preserve">private land. </w:t>
      </w:r>
      <w:r w:rsidRPr="00980021">
        <w:t>Landowners may take</w:t>
      </w:r>
      <w:r w:rsidR="00C578C5">
        <w:rPr>
          <w:i/>
          <w:iCs/>
        </w:rPr>
        <w:t xml:space="preserve"> </w:t>
      </w:r>
      <w:r w:rsidRPr="00980021">
        <w:t>wolves on their private land in the</w:t>
      </w:r>
      <w:r w:rsidR="00C578C5">
        <w:rPr>
          <w:i/>
          <w:iCs/>
        </w:rPr>
        <w:t xml:space="preserve"> </w:t>
      </w:r>
      <w:r w:rsidRPr="00980021">
        <w:t>following two additional circumstances:</w:t>
      </w:r>
    </w:p>
    <w:p w:rsidRPr="00350BCE" w:rsidR="00350BCE" w:rsidP="008C4F67" w:rsidRDefault="00350BCE" w14:paraId="031D5EB9" w14:textId="29FC9E9A">
      <w:pPr>
        <w:spacing w:after="0" w:line="480" w:lineRule="auto"/>
        <w:ind w:firstLine="720"/>
      </w:pPr>
      <w:r w:rsidRPr="00350BCE">
        <w:t>(A) Any landowner may immediately</w:t>
      </w:r>
      <w:r w:rsidR="00163BE3">
        <w:t xml:space="preserve"> </w:t>
      </w:r>
      <w:r w:rsidRPr="00350BCE">
        <w:t>take a gray wolf in the act of attacking</w:t>
      </w:r>
      <w:r w:rsidR="00163BE3">
        <w:t xml:space="preserve"> </w:t>
      </w:r>
      <w:r w:rsidRPr="00350BCE">
        <w:t xml:space="preserve">livestock or dogs </w:t>
      </w:r>
      <w:r w:rsidR="00235356">
        <w:t>(working or pet)</w:t>
      </w:r>
      <w:r w:rsidRPr="00350BCE">
        <w:t xml:space="preserve"> on their private land</w:t>
      </w:r>
      <w:r w:rsidR="00570883">
        <w:t>,</w:t>
      </w:r>
      <w:r w:rsidRPr="00570883" w:rsidR="00570883">
        <w:t xml:space="preserve"> provided that there is no evidence of intentional baiting, feeding, or deliberate attractants of wolves.</w:t>
      </w:r>
      <w:r w:rsidR="00235356">
        <w:t xml:space="preserve"> </w:t>
      </w:r>
      <w:r w:rsidR="00EA15F9">
        <w:t>T</w:t>
      </w:r>
      <w:r w:rsidRPr="00235356" w:rsidR="00EA15F9">
        <w:t>o preserve physical evidence that the livestock or dogs were recently attacked by a wolf or wolves</w:t>
      </w:r>
      <w:r w:rsidR="00EA15F9">
        <w:t>, t</w:t>
      </w:r>
      <w:r w:rsidRPr="00235356" w:rsidR="00235356">
        <w:t>he</w:t>
      </w:r>
      <w:r w:rsidR="007538B1">
        <w:t xml:space="preserve"> </w:t>
      </w:r>
      <w:r w:rsidRPr="00235356" w:rsidR="00235356">
        <w:t>carcass and surrounding area must not be disturbed.</w:t>
      </w:r>
      <w:r w:rsidR="007538B1">
        <w:t xml:space="preserve"> </w:t>
      </w:r>
      <w:r w:rsidRPr="00235356" w:rsidR="00235356">
        <w:t xml:space="preserve">The Service or designated agent </w:t>
      </w:r>
      <w:r w:rsidR="00235356">
        <w:t>must</w:t>
      </w:r>
      <w:r w:rsidRPr="00350BCE">
        <w:t xml:space="preserve"> </w:t>
      </w:r>
      <w:r w:rsidR="00927FF4">
        <w:t xml:space="preserve">be </w:t>
      </w:r>
      <w:r w:rsidRPr="00350BCE">
        <w:t>able to</w:t>
      </w:r>
      <w:r w:rsidR="007F1689">
        <w:t xml:space="preserve"> </w:t>
      </w:r>
      <w:r w:rsidRPr="00350BCE">
        <w:t>confirm that the livestock or dogs were</w:t>
      </w:r>
      <w:r w:rsidR="007F1689">
        <w:t xml:space="preserve"> </w:t>
      </w:r>
      <w:r w:rsidRPr="00350BCE">
        <w:t>wounded, harassed, molested, or killed</w:t>
      </w:r>
      <w:r w:rsidR="00AB42B0">
        <w:t xml:space="preserve"> </w:t>
      </w:r>
      <w:r w:rsidRPr="00350BCE">
        <w:t>by wolves. The take of any wolf without such</w:t>
      </w:r>
      <w:r w:rsidR="002772A6">
        <w:t xml:space="preserve"> </w:t>
      </w:r>
      <w:r w:rsidRPr="00350BCE">
        <w:t>evidence of a direct and immediate</w:t>
      </w:r>
      <w:r w:rsidR="002772A6">
        <w:t xml:space="preserve"> </w:t>
      </w:r>
      <w:r w:rsidRPr="00350BCE">
        <w:t>threat may be referred to the appropriate</w:t>
      </w:r>
      <w:r w:rsidR="002772A6">
        <w:t xml:space="preserve"> </w:t>
      </w:r>
      <w:r w:rsidRPr="00350BCE">
        <w:t>authorities for prosecution.</w:t>
      </w:r>
    </w:p>
    <w:p w:rsidR="00927FF4" w:rsidP="008C4F67" w:rsidRDefault="1B73E3A2" w14:paraId="2F2F8889" w14:textId="1504830D">
      <w:pPr>
        <w:spacing w:after="0" w:line="480" w:lineRule="auto"/>
        <w:ind w:firstLine="720"/>
      </w:pPr>
      <w:r>
        <w:t xml:space="preserve">(B) </w:t>
      </w:r>
      <w:r w:rsidR="008B43C1">
        <w:t>T</w:t>
      </w:r>
      <w:r w:rsidRPr="00235356" w:rsidR="00235356">
        <w:t>he Service or designated agent may issue a “shoot</w:t>
      </w:r>
      <w:r w:rsidR="00EA15F9">
        <w:t>-</w:t>
      </w:r>
      <w:r w:rsidRPr="00235356" w:rsidR="00235356">
        <w:t xml:space="preserve">on-sight” written take authorization of limited duration (45 days or </w:t>
      </w:r>
      <w:r w:rsidR="000322B3">
        <w:t>f</w:t>
      </w:r>
      <w:r w:rsidR="007538B1">
        <w:t>ewer</w:t>
      </w:r>
      <w:r w:rsidRPr="00235356" w:rsidR="00235356">
        <w:t>)</w:t>
      </w:r>
      <w:r w:rsidR="00564F8E">
        <w:t xml:space="preserve"> </w:t>
      </w:r>
      <w:r w:rsidRPr="00235356" w:rsidR="00235356">
        <w:t>to a landowner or their employees to take up to a specified (by the Service or our designated agent) number of wolves on their private land if:</w:t>
      </w:r>
    </w:p>
    <w:p w:rsidR="00927FF4" w:rsidP="008C4F67" w:rsidRDefault="00235356" w14:paraId="223FF091" w14:textId="70681DF4">
      <w:pPr>
        <w:spacing w:after="0" w:line="480" w:lineRule="auto"/>
        <w:ind w:firstLine="720"/>
      </w:pPr>
      <w:r w:rsidRPr="00235356">
        <w:lastRenderedPageBreak/>
        <w:t>(</w:t>
      </w:r>
      <w:r w:rsidRPr="005C1470">
        <w:rPr>
          <w:i/>
        </w:rPr>
        <w:t>1</w:t>
      </w:r>
      <w:r w:rsidRPr="00235356">
        <w:t xml:space="preserve">) The landowner has had at least one depredation by wolves on livestock that has been confirmed by the Service or our designated agent within the last 30 </w:t>
      </w:r>
      <w:proofErr w:type="gramStart"/>
      <w:r w:rsidRPr="00235356">
        <w:t>days;</w:t>
      </w:r>
      <w:proofErr w:type="gramEnd"/>
      <w:r w:rsidRPr="00235356">
        <w:t xml:space="preserve"> and</w:t>
      </w:r>
    </w:p>
    <w:p w:rsidRPr="007538B1" w:rsidR="00927FF4" w:rsidP="008C4F67" w:rsidRDefault="00235356" w14:paraId="524A0478" w14:textId="676C6E73">
      <w:pPr>
        <w:spacing w:after="0" w:line="480" w:lineRule="auto"/>
        <w:ind w:firstLine="720"/>
      </w:pPr>
      <w:r w:rsidRPr="00235356">
        <w:t>(</w:t>
      </w:r>
      <w:r w:rsidRPr="005C1470">
        <w:rPr>
          <w:i/>
        </w:rPr>
        <w:t>2</w:t>
      </w:r>
      <w:r w:rsidRPr="00235356">
        <w:t>) The Service or our designated agent ha</w:t>
      </w:r>
      <w:r w:rsidR="00927FF4">
        <w:t>s</w:t>
      </w:r>
      <w:r w:rsidRPr="00235356">
        <w:t xml:space="preserve"> determined that problem wolves routinely </w:t>
      </w:r>
      <w:r w:rsidR="00EF65CE">
        <w:t>occur</w:t>
      </w:r>
      <w:r w:rsidRPr="00235356">
        <w:t xml:space="preserve"> on the private land and presen</w:t>
      </w:r>
      <w:r w:rsidRPr="007538B1">
        <w:t>t a significant risk to the health and safety of livestock; and</w:t>
      </w:r>
    </w:p>
    <w:p w:rsidR="00927FF4" w:rsidP="008C4F67" w:rsidRDefault="00235356" w14:paraId="44983FFF" w14:textId="4D80175C">
      <w:pPr>
        <w:spacing w:after="0" w:line="480" w:lineRule="auto"/>
        <w:ind w:firstLine="720"/>
      </w:pPr>
      <w:r w:rsidRPr="007538B1">
        <w:t>(</w:t>
      </w:r>
      <w:r w:rsidRPr="007538B1">
        <w:rPr>
          <w:i/>
        </w:rPr>
        <w:t>3</w:t>
      </w:r>
      <w:r w:rsidRPr="007538B1">
        <w:t>) The Service or our designated agent</w:t>
      </w:r>
      <w:r w:rsidRPr="007538B1" w:rsidR="00927FF4">
        <w:t xml:space="preserve"> has</w:t>
      </w:r>
      <w:r w:rsidRPr="007538B1">
        <w:t xml:space="preserve"> authorized let</w:t>
      </w:r>
      <w:r w:rsidRPr="00235356">
        <w:t xml:space="preserve">hal removal of wolves from </w:t>
      </w:r>
      <w:r w:rsidR="007538B1">
        <w:t>those</w:t>
      </w:r>
      <w:r w:rsidRPr="00235356">
        <w:t xml:space="preserve"> same private lands.</w:t>
      </w:r>
    </w:p>
    <w:p w:rsidRPr="00350BCE" w:rsidR="00350BCE" w:rsidP="008C4F67" w:rsidRDefault="00927FF4" w14:paraId="798F7725" w14:textId="7F241453">
      <w:pPr>
        <w:spacing w:after="0" w:line="480" w:lineRule="auto"/>
        <w:ind w:firstLine="720"/>
      </w:pPr>
      <w:r>
        <w:t>(</w:t>
      </w:r>
      <w:r w:rsidRPr="005C1470">
        <w:rPr>
          <w:i/>
        </w:rPr>
        <w:t>4</w:t>
      </w:r>
      <w:r>
        <w:t>)</w:t>
      </w:r>
      <w:r w:rsidRPr="00235356" w:rsidR="00235356">
        <w:t xml:space="preserve"> These </w:t>
      </w:r>
      <w:r w:rsidR="002E114F">
        <w:t xml:space="preserve">authorizations </w:t>
      </w:r>
      <w:r w:rsidRPr="00235356" w:rsidR="00235356">
        <w:t>may be terminated at any time once threats have been resolved or minimized.</w:t>
      </w:r>
      <w:r w:rsidRPr="00235356" w:rsidDel="00235356" w:rsidR="00235356">
        <w:t xml:space="preserve"> </w:t>
      </w:r>
    </w:p>
    <w:p w:rsidR="008263D1" w:rsidP="008C4F67" w:rsidRDefault="00350BCE" w14:paraId="424ABE2A" w14:textId="45D61C7A">
      <w:pPr>
        <w:spacing w:after="0" w:line="480" w:lineRule="auto"/>
        <w:ind w:firstLine="720"/>
      </w:pPr>
      <w:r w:rsidRPr="007D0DC5">
        <w:t>(iv)</w:t>
      </w:r>
      <w:r w:rsidRPr="00350BCE">
        <w:rPr>
          <w:i/>
          <w:iCs/>
        </w:rPr>
        <w:t xml:space="preserve"> Take on public land. </w:t>
      </w:r>
      <w:r w:rsidRPr="00350BCE">
        <w:t>Any</w:t>
      </w:r>
      <w:r w:rsidR="002A3E58">
        <w:t xml:space="preserve"> </w:t>
      </w:r>
      <w:r w:rsidRPr="00350BCE">
        <w:t>livestock producer and public land</w:t>
      </w:r>
      <w:r w:rsidR="002A3E58">
        <w:t xml:space="preserve"> </w:t>
      </w:r>
      <w:r w:rsidRPr="00350BCE">
        <w:t>permittee (see definitions in paragraph</w:t>
      </w:r>
      <w:r w:rsidR="002A3E58">
        <w:t xml:space="preserve"> </w:t>
      </w:r>
      <w:r w:rsidRPr="00350BCE">
        <w:t>(</w:t>
      </w:r>
      <w:r w:rsidR="00235356">
        <w:t>a</w:t>
      </w:r>
      <w:r w:rsidRPr="00350BCE">
        <w:t>)(</w:t>
      </w:r>
      <w:r w:rsidR="00771762">
        <w:t>4</w:t>
      </w:r>
      <w:r w:rsidRPr="00350BCE">
        <w:t>) of this section) who is legally</w:t>
      </w:r>
      <w:r w:rsidR="002A3E58">
        <w:t xml:space="preserve"> </w:t>
      </w:r>
      <w:r w:rsidRPr="00350BCE">
        <w:t>using public land under a valid Federal</w:t>
      </w:r>
      <w:r w:rsidR="002A3E58">
        <w:t xml:space="preserve"> </w:t>
      </w:r>
      <w:r w:rsidRPr="00350BCE">
        <w:t>land-use permit may immediately take a</w:t>
      </w:r>
      <w:r w:rsidR="002A3E58">
        <w:t xml:space="preserve"> </w:t>
      </w:r>
      <w:r w:rsidRPr="00350BCE">
        <w:t xml:space="preserve">gray wolf in the act of attacking livestock </w:t>
      </w:r>
      <w:r w:rsidR="00570883">
        <w:t>or dogs</w:t>
      </w:r>
      <w:r w:rsidRPr="00350BCE">
        <w:t xml:space="preserve"> on </w:t>
      </w:r>
      <w:r w:rsidR="00927FF4">
        <w:t xml:space="preserve">the person’s </w:t>
      </w:r>
      <w:r w:rsidRPr="00350BCE">
        <w:t>allotment or other</w:t>
      </w:r>
      <w:r w:rsidR="002A3E58">
        <w:t xml:space="preserve"> </w:t>
      </w:r>
      <w:r w:rsidRPr="00350BCE">
        <w:t xml:space="preserve">area </w:t>
      </w:r>
      <w:r w:rsidRPr="007538B1">
        <w:t>authorized</w:t>
      </w:r>
      <w:r w:rsidRPr="00350BCE">
        <w:t xml:space="preserve"> for </w:t>
      </w:r>
      <w:r w:rsidR="00927FF4">
        <w:t xml:space="preserve">the person’s </w:t>
      </w:r>
      <w:r w:rsidRPr="00350BCE">
        <w:t>use without</w:t>
      </w:r>
      <w:r w:rsidR="002A3E58">
        <w:t xml:space="preserve"> </w:t>
      </w:r>
      <w:r w:rsidRPr="00350BCE">
        <w:t xml:space="preserve">prior written </w:t>
      </w:r>
      <w:r w:rsidRPr="007538B1">
        <w:t>authorization</w:t>
      </w:r>
      <w:r w:rsidR="007A60A5">
        <w:t>.</w:t>
      </w:r>
    </w:p>
    <w:p w:rsidRPr="008E0DE5" w:rsidR="00350BCE" w:rsidP="008C4F67" w:rsidRDefault="008263D1" w14:paraId="0BCAFA32" w14:textId="5E3C6354">
      <w:pPr>
        <w:spacing w:after="0" w:line="480" w:lineRule="auto"/>
        <w:ind w:firstLine="720"/>
      </w:pPr>
      <w:r>
        <w:t>(A)</w:t>
      </w:r>
      <w:r w:rsidR="007A60A5">
        <w:t xml:space="preserve"> </w:t>
      </w:r>
      <w:r w:rsidRPr="007A60A5" w:rsidR="007A60A5">
        <w:t xml:space="preserve">The Service or designated agent must be able to confirm that the livestock or dog were wounded, harassed, molested, or killed by a wolf or wolves. The carcass of any wolf taken and the area surrounding it should not be disturbed to preserve physical evidence that the take was conducted according to this rule. Any person legally present on public land may immediately take a wolf that is in the act of attacking the individual’s stock animal or dog, provided conditions </w:t>
      </w:r>
      <w:r w:rsidR="00EA15F9">
        <w:t xml:space="preserve">described </w:t>
      </w:r>
      <w:r w:rsidRPr="007A60A5" w:rsidR="007A60A5">
        <w:t>in</w:t>
      </w:r>
      <w:r w:rsidR="00EA15F9">
        <w:t xml:space="preserve"> paragraph (a)(</w:t>
      </w:r>
      <w:r w:rsidR="00771762">
        <w:t>5</w:t>
      </w:r>
      <w:r w:rsidR="00EA15F9">
        <w:t xml:space="preserve">)(iii)(A) </w:t>
      </w:r>
      <w:r w:rsidR="00C136DA">
        <w:t xml:space="preserve">of this section </w:t>
      </w:r>
      <w:r w:rsidR="00EA15F9">
        <w:t>for private land (i.e., “in the act of attacking”)</w:t>
      </w:r>
      <w:r w:rsidR="007538B1">
        <w:t xml:space="preserve"> </w:t>
      </w:r>
      <w:r w:rsidRPr="007A60A5" w:rsidR="007A60A5">
        <w:t>are met.</w:t>
      </w:r>
      <w:r w:rsidR="005A58B8">
        <w:t xml:space="preserve"> </w:t>
      </w:r>
      <w:r w:rsidRPr="005A58B8" w:rsidR="005A58B8">
        <w:t xml:space="preserve">Any take or method of take on public land must be consistent with the </w:t>
      </w:r>
      <w:r w:rsidR="00AA71F1">
        <w:t>law</w:t>
      </w:r>
      <w:r w:rsidRPr="005A58B8" w:rsidR="005A58B8">
        <w:t>s and regulations on those public lands.</w:t>
      </w:r>
    </w:p>
    <w:p w:rsidR="008263D1" w:rsidP="008C4F67" w:rsidRDefault="008263D1" w14:paraId="3DDCAD19" w14:textId="01D1F59E">
      <w:pPr>
        <w:spacing w:after="0" w:line="480" w:lineRule="auto"/>
        <w:ind w:firstLine="720"/>
      </w:pPr>
      <w:r>
        <w:lastRenderedPageBreak/>
        <w:t xml:space="preserve">(B) </w:t>
      </w:r>
      <w:r w:rsidR="00FF17E1">
        <w:t>The</w:t>
      </w:r>
      <w:r w:rsidRPr="007A60A5" w:rsidR="007A60A5">
        <w:t xml:space="preserve"> Service or </w:t>
      </w:r>
      <w:r w:rsidR="00E716C8">
        <w:t xml:space="preserve">our </w:t>
      </w:r>
      <w:r w:rsidRPr="007A60A5" w:rsidR="007A60A5">
        <w:t>designated agent may issue a “shoot</w:t>
      </w:r>
      <w:r w:rsidR="00EA15F9">
        <w:t>-</w:t>
      </w:r>
      <w:r w:rsidRPr="007A60A5" w:rsidR="007A60A5">
        <w:t xml:space="preserve">on-sight” written take authorization of limited duration (45 days or </w:t>
      </w:r>
      <w:r w:rsidR="007538B1">
        <w:t>fewer</w:t>
      </w:r>
      <w:r w:rsidRPr="007A60A5" w:rsidR="007A60A5">
        <w:t>) to a public land grazing permittee to take up to a specified (by the Service or our designated agent) number of wolves on that permittee’s active livestock grazing allotment if</w:t>
      </w:r>
      <w:r>
        <w:t xml:space="preserve"> all of the following </w:t>
      </w:r>
      <w:r w:rsidR="00C136DA">
        <w:t xml:space="preserve">situations </w:t>
      </w:r>
      <w:r>
        <w:t>occur</w:t>
      </w:r>
      <w:r w:rsidRPr="007A60A5" w:rsidR="007A60A5">
        <w:t>:</w:t>
      </w:r>
    </w:p>
    <w:p w:rsidR="008263D1" w:rsidP="008C4F67" w:rsidRDefault="007A60A5" w14:paraId="23506AF5" w14:textId="1A7D2274">
      <w:pPr>
        <w:spacing w:after="0" w:line="480" w:lineRule="auto"/>
        <w:ind w:firstLine="720"/>
      </w:pPr>
      <w:r w:rsidRPr="007A60A5">
        <w:t>(</w:t>
      </w:r>
      <w:r w:rsidRPr="005C1470">
        <w:rPr>
          <w:i/>
        </w:rPr>
        <w:t>1</w:t>
      </w:r>
      <w:r w:rsidRPr="007A60A5">
        <w:t xml:space="preserve">) The grazing allotment has had at least one depredation by wolves on livestock that has been confirmed by the Service or our designated agent within the last 30 </w:t>
      </w:r>
      <w:proofErr w:type="gramStart"/>
      <w:r w:rsidRPr="007A60A5">
        <w:t>days;</w:t>
      </w:r>
      <w:proofErr w:type="gramEnd"/>
      <w:r w:rsidRPr="007A60A5">
        <w:t xml:space="preserve"> and</w:t>
      </w:r>
    </w:p>
    <w:p w:rsidRPr="007538B1" w:rsidR="008263D1" w:rsidP="008C4F67" w:rsidRDefault="007A60A5" w14:paraId="4D1CFA66" w14:textId="6B448C8A">
      <w:pPr>
        <w:spacing w:after="0" w:line="480" w:lineRule="auto"/>
        <w:ind w:firstLine="720"/>
      </w:pPr>
      <w:r w:rsidRPr="007A60A5">
        <w:t>(</w:t>
      </w:r>
      <w:r w:rsidRPr="005C1470">
        <w:rPr>
          <w:i/>
        </w:rPr>
        <w:t>2</w:t>
      </w:r>
      <w:r w:rsidRPr="007A60A5">
        <w:t>) The Service or our designated agent</w:t>
      </w:r>
      <w:r w:rsidR="000322B3">
        <w:t xml:space="preserve"> has</w:t>
      </w:r>
      <w:r w:rsidRPr="007A60A5">
        <w:t xml:space="preserve"> determined that problem wolves routinely </w:t>
      </w:r>
      <w:r w:rsidR="00EF65CE">
        <w:t xml:space="preserve">occur </w:t>
      </w:r>
      <w:r w:rsidRPr="007A60A5">
        <w:t>on that allotment and present a sig</w:t>
      </w:r>
      <w:r w:rsidRPr="007538B1">
        <w:t>nificant risk to the health and safety of livestock; and</w:t>
      </w:r>
    </w:p>
    <w:p w:rsidR="0089034D" w:rsidP="008C4F67" w:rsidRDefault="007A60A5" w14:paraId="1F787655" w14:textId="36403D7E">
      <w:pPr>
        <w:spacing w:after="0" w:line="480" w:lineRule="auto"/>
        <w:ind w:firstLine="720"/>
      </w:pPr>
      <w:r w:rsidRPr="007538B1">
        <w:t>(</w:t>
      </w:r>
      <w:r w:rsidRPr="007538B1">
        <w:rPr>
          <w:i/>
        </w:rPr>
        <w:t>3</w:t>
      </w:r>
      <w:r w:rsidRPr="007538B1">
        <w:t>) The Service or our designated agent ha</w:t>
      </w:r>
      <w:r w:rsidRPr="007538B1" w:rsidR="000322B3">
        <w:t>s</w:t>
      </w:r>
      <w:r w:rsidRPr="007538B1">
        <w:t xml:space="preserve"> authorized lethal removal of wolves from that same allotment.</w:t>
      </w:r>
    </w:p>
    <w:p w:rsidR="003042C9" w:rsidP="008C4F67" w:rsidRDefault="0089034D" w14:paraId="2AE13847" w14:textId="73BAE9AD">
      <w:pPr>
        <w:spacing w:after="0" w:line="480" w:lineRule="auto"/>
        <w:ind w:firstLine="720"/>
      </w:pPr>
      <w:r>
        <w:t>(</w:t>
      </w:r>
      <w:r w:rsidRPr="005C1470">
        <w:rPr>
          <w:i/>
        </w:rPr>
        <w:t>4</w:t>
      </w:r>
      <w:r>
        <w:t>)</w:t>
      </w:r>
      <w:r w:rsidRPr="007A60A5" w:rsidR="007A60A5">
        <w:t xml:space="preserve"> </w:t>
      </w:r>
      <w:r w:rsidR="007538B1">
        <w:t xml:space="preserve">These </w:t>
      </w:r>
      <w:r w:rsidR="002E114F">
        <w:t>authorizations</w:t>
      </w:r>
      <w:r w:rsidRPr="007A60A5" w:rsidR="007A60A5">
        <w:t xml:space="preserve"> may be terminated at any time once threats have been resolved or minimized.</w:t>
      </w:r>
      <w:r w:rsidRPr="007A60A5" w:rsidDel="007A60A5" w:rsidR="007A60A5">
        <w:t xml:space="preserve"> </w:t>
      </w:r>
    </w:p>
    <w:p w:rsidRPr="003042C9" w:rsidR="002A4C6F" w:rsidP="008C4F67" w:rsidRDefault="002A4C6F" w14:paraId="64A38696" w14:textId="1FB9A4A2">
      <w:pPr>
        <w:spacing w:after="0" w:line="480" w:lineRule="auto"/>
        <w:ind w:firstLine="720"/>
      </w:pPr>
      <w:r>
        <w:t>(</w:t>
      </w:r>
      <w:r w:rsidRPr="000D4B81">
        <w:rPr>
          <w:i/>
          <w:iCs/>
        </w:rPr>
        <w:t>5</w:t>
      </w:r>
      <w:r>
        <w:t xml:space="preserve">) </w:t>
      </w:r>
      <w:r w:rsidRPr="000D4B81">
        <w:rPr>
          <w:szCs w:val="24"/>
        </w:rPr>
        <w:t>Any take or method of take on public land must be consistent with the rules and regulations on those public lands.</w:t>
      </w:r>
    </w:p>
    <w:p w:rsidR="0089034D" w:rsidP="008263D1" w:rsidRDefault="24A2EAD4" w14:paraId="176B884E" w14:textId="6F4ADB94">
      <w:pPr>
        <w:spacing w:after="0" w:line="480" w:lineRule="auto"/>
        <w:ind w:firstLine="720"/>
      </w:pPr>
      <w:r w:rsidRPr="00FC27D3">
        <w:t>(v)</w:t>
      </w:r>
      <w:r w:rsidRPr="486CCCA0">
        <w:rPr>
          <w:i/>
          <w:iCs/>
        </w:rPr>
        <w:t xml:space="preserve"> </w:t>
      </w:r>
      <w:r w:rsidRPr="00FC27D3" w:rsidR="007A60A5">
        <w:rPr>
          <w:i/>
        </w:rPr>
        <w:t>Agency take of wolves that repeatedly depredate livestock</w:t>
      </w:r>
      <w:r w:rsidR="00B06418">
        <w:rPr>
          <w:i/>
        </w:rPr>
        <w:t>.</w:t>
      </w:r>
      <w:r w:rsidR="008263D1">
        <w:t xml:space="preserve"> </w:t>
      </w:r>
      <w:r w:rsidRPr="007A60A5" w:rsidR="007A60A5">
        <w:t>The Service or our designated agent may carry out harassment, nonlethal control measures, relocation, placement in captivity, or lethal control of problem wolves. The Service or our designated agent</w:t>
      </w:r>
      <w:r w:rsidR="000322B3">
        <w:t xml:space="preserve"> </w:t>
      </w:r>
      <w:r w:rsidRPr="007A60A5" w:rsidR="007A60A5">
        <w:t>will consider:</w:t>
      </w:r>
    </w:p>
    <w:p w:rsidR="0089034D" w:rsidP="008263D1" w:rsidRDefault="007A60A5" w14:paraId="15AEDC35" w14:textId="25D6B2DB">
      <w:pPr>
        <w:spacing w:after="0" w:line="480" w:lineRule="auto"/>
        <w:ind w:firstLine="720"/>
      </w:pPr>
      <w:r w:rsidRPr="007A60A5">
        <w:t xml:space="preserve">(A) Evidence of wounded livestock, dogs, or other domestic animals, or remains of livestock, dogs, or domestic animals that show that the injury or death was caused by </w:t>
      </w:r>
      <w:r w:rsidRPr="007A60A5">
        <w:lastRenderedPageBreak/>
        <w:t xml:space="preserve">wolves, or evidence that wolves were in the act of attacking livestock, dogs, or domestic </w:t>
      </w:r>
      <w:proofErr w:type="gramStart"/>
      <w:r w:rsidRPr="007A60A5">
        <w:t>animals;</w:t>
      </w:r>
      <w:proofErr w:type="gramEnd"/>
    </w:p>
    <w:p w:rsidR="0089034D" w:rsidP="008263D1" w:rsidRDefault="007A60A5" w14:paraId="5F35BEB9" w14:textId="1DD6EA8A">
      <w:pPr>
        <w:spacing w:after="0" w:line="480" w:lineRule="auto"/>
        <w:ind w:firstLine="720"/>
      </w:pPr>
      <w:r w:rsidRPr="007A60A5">
        <w:t xml:space="preserve">(B) The likelihood that additional wolf-caused losses or attacks may occur if no control action is </w:t>
      </w:r>
      <w:proofErr w:type="gramStart"/>
      <w:r w:rsidRPr="007A60A5">
        <w:t>taken;</w:t>
      </w:r>
      <w:proofErr w:type="gramEnd"/>
      <w:r w:rsidR="00771762">
        <w:t xml:space="preserve"> </w:t>
      </w:r>
    </w:p>
    <w:p w:rsidR="00B06418" w:rsidP="007538B1" w:rsidRDefault="007A60A5" w14:paraId="555339B9" w14:textId="18DF6CB5">
      <w:pPr>
        <w:spacing w:after="0" w:line="480" w:lineRule="auto"/>
        <w:ind w:firstLine="720"/>
      </w:pPr>
      <w:r w:rsidRPr="007A60A5">
        <w:t xml:space="preserve">(C) </w:t>
      </w:r>
      <w:r w:rsidR="002D713A">
        <w:t>Any e</w:t>
      </w:r>
      <w:r w:rsidRPr="007A60A5">
        <w:t>vidence of unusual attractants or artificial or intentional feeding of wolves</w:t>
      </w:r>
      <w:r w:rsidR="002D713A">
        <w:t>; and</w:t>
      </w:r>
    </w:p>
    <w:p w:rsidR="00750149" w:rsidP="007538B1" w:rsidRDefault="00750149" w14:paraId="6BFDB5E8" w14:textId="41D86183">
      <w:pPr>
        <w:spacing w:after="0" w:line="480" w:lineRule="auto"/>
        <w:ind w:firstLine="720"/>
      </w:pPr>
      <w:r>
        <w:t>(D) E</w:t>
      </w:r>
      <w:r w:rsidRPr="00750149">
        <w:t>vidence that animal husbandry practices recommended in approved allotment plans and annual operating plans were followed.</w:t>
      </w:r>
    </w:p>
    <w:p w:rsidR="009C2DF9" w:rsidP="008C4F67" w:rsidRDefault="05F8EF20" w14:paraId="4CED472D" w14:textId="479F527A">
      <w:pPr>
        <w:spacing w:after="0" w:line="480" w:lineRule="auto"/>
        <w:ind w:firstLine="720"/>
      </w:pPr>
      <w:r>
        <w:t xml:space="preserve">(vi) </w:t>
      </w:r>
      <w:r w:rsidRPr="009C2DF9" w:rsidR="009C2DF9">
        <w:rPr>
          <w:i/>
          <w:iCs/>
        </w:rPr>
        <w:t>Take in defense of human life.</w:t>
      </w:r>
      <w:r w:rsidR="00670BC7">
        <w:rPr>
          <w:i/>
          <w:iCs/>
        </w:rPr>
        <w:t xml:space="preserve"> </w:t>
      </w:r>
      <w:r w:rsidRPr="009C2DF9" w:rsidR="009C2DF9">
        <w:t>Any person may take a gray wolf in</w:t>
      </w:r>
      <w:r w:rsidR="00670BC7">
        <w:rPr>
          <w:i/>
          <w:iCs/>
        </w:rPr>
        <w:t xml:space="preserve"> </w:t>
      </w:r>
      <w:r w:rsidRPr="009C2DF9" w:rsidR="009C2DF9">
        <w:t>defense of the individual’s life or the</w:t>
      </w:r>
      <w:r w:rsidR="00670BC7">
        <w:rPr>
          <w:i/>
          <w:iCs/>
        </w:rPr>
        <w:t xml:space="preserve"> </w:t>
      </w:r>
      <w:r w:rsidRPr="009C2DF9" w:rsidR="009C2DF9">
        <w:t xml:space="preserve">life of another person. </w:t>
      </w:r>
      <w:r w:rsidR="00A1758C">
        <w:t>The taking of a wolf without an immediate and direct threat to human life may be referred to the appropriate authorities for prosecution.</w:t>
      </w:r>
    </w:p>
    <w:p w:rsidR="00D81124" w:rsidP="00FC27D3" w:rsidRDefault="00F20583" w14:paraId="11032130" w14:textId="55111D72">
      <w:pPr>
        <w:spacing w:after="0" w:line="480" w:lineRule="auto"/>
        <w:ind w:firstLine="720"/>
      </w:pPr>
      <w:r w:rsidRPr="00F20583">
        <w:t>(vii)</w:t>
      </w:r>
      <w:r w:rsidRPr="00F20583">
        <w:rPr>
          <w:i/>
          <w:iCs/>
        </w:rPr>
        <w:t xml:space="preserve"> Take to protect human safety. </w:t>
      </w:r>
      <w:r w:rsidR="00A1758C">
        <w:t>The Service</w:t>
      </w:r>
      <w:r w:rsidR="00AA7EA1">
        <w:t xml:space="preserve"> </w:t>
      </w:r>
      <w:r w:rsidRPr="00F20583">
        <w:t>or our designated agent may promptly</w:t>
      </w:r>
      <w:r w:rsidR="00AA7EA1">
        <w:t xml:space="preserve"> </w:t>
      </w:r>
      <w:r w:rsidRPr="00F20583">
        <w:t>remove any wolf that we or our</w:t>
      </w:r>
      <w:r w:rsidR="00AA7EA1">
        <w:t xml:space="preserve"> </w:t>
      </w:r>
      <w:r w:rsidRPr="00F20583">
        <w:t>designated agent determines to be a</w:t>
      </w:r>
      <w:r w:rsidR="00AA7EA1">
        <w:t xml:space="preserve"> </w:t>
      </w:r>
      <w:r w:rsidRPr="00F20583">
        <w:t>threat to human life or safety.</w:t>
      </w:r>
    </w:p>
    <w:p w:rsidR="00713E9E" w:rsidP="008C4F67" w:rsidRDefault="16A106DA" w14:paraId="61B4E3F5" w14:textId="70786EAC">
      <w:pPr>
        <w:spacing w:after="0" w:line="480" w:lineRule="auto"/>
        <w:ind w:firstLine="720"/>
        <w:contextualSpacing/>
      </w:pPr>
      <w:r>
        <w:t>(vii</w:t>
      </w:r>
      <w:r w:rsidR="0089034D">
        <w:t>i</w:t>
      </w:r>
      <w:r>
        <w:t xml:space="preserve">) </w:t>
      </w:r>
      <w:r w:rsidRPr="00943D53" w:rsidR="00943D53">
        <w:rPr>
          <w:i/>
          <w:iCs/>
        </w:rPr>
        <w:t xml:space="preserve">Incidental take. </w:t>
      </w:r>
      <w:r w:rsidRPr="00943D53" w:rsidR="00943D53">
        <w:t>Take of a gray</w:t>
      </w:r>
      <w:r w:rsidR="00943D53">
        <w:t xml:space="preserve"> </w:t>
      </w:r>
      <w:r w:rsidRPr="00943D53" w:rsidR="00943D53">
        <w:t>wolf is allowed if the take is accidental</w:t>
      </w:r>
      <w:r w:rsidR="00943D53">
        <w:t xml:space="preserve"> </w:t>
      </w:r>
      <w:r w:rsidRPr="00943D53" w:rsidR="00943D53">
        <w:t>and</w:t>
      </w:r>
      <w:r w:rsidR="004F033A">
        <w:t>/or</w:t>
      </w:r>
      <w:r w:rsidRPr="00943D53" w:rsidR="00943D53">
        <w:t xml:space="preserve"> incidental to an otherwise lawful</w:t>
      </w:r>
      <w:r w:rsidR="00943D53">
        <w:t xml:space="preserve"> </w:t>
      </w:r>
      <w:r w:rsidRPr="00943D53" w:rsidR="00943D53">
        <w:t>activity and if reasonable due care was</w:t>
      </w:r>
      <w:r w:rsidR="00943D53">
        <w:t xml:space="preserve"> </w:t>
      </w:r>
      <w:r w:rsidRPr="00943D53" w:rsidR="00943D53">
        <w:t xml:space="preserve">practiced </w:t>
      </w:r>
      <w:proofErr w:type="gramStart"/>
      <w:r w:rsidRPr="00943D53" w:rsidR="00943D53">
        <w:t>to avoid</w:t>
      </w:r>
      <w:proofErr w:type="gramEnd"/>
      <w:r w:rsidRPr="00943D53" w:rsidR="00943D53">
        <w:t xml:space="preserve"> such take and such</w:t>
      </w:r>
      <w:r w:rsidR="00943D53">
        <w:t xml:space="preserve"> </w:t>
      </w:r>
      <w:r w:rsidRPr="00943D53" w:rsidR="00943D53">
        <w:t>take is reported within 24 hours</w:t>
      </w:r>
      <w:r w:rsidR="00C136DA">
        <w:t xml:space="preserve"> as set forth at paragraph (a)(6) of this section</w:t>
      </w:r>
      <w:r w:rsidRPr="00943D53" w:rsidR="00943D53">
        <w:t>.</w:t>
      </w:r>
      <w:r w:rsidR="00943D53">
        <w:t xml:space="preserve"> </w:t>
      </w:r>
      <w:r w:rsidR="003715F4">
        <w:t>W</w:t>
      </w:r>
      <w:r w:rsidRPr="00943D53" w:rsidR="003715F4">
        <w:t xml:space="preserve">e may refer </w:t>
      </w:r>
      <w:r w:rsidR="003715F4">
        <w:t xml:space="preserve">incidental take that does not meet these provisions </w:t>
      </w:r>
      <w:r w:rsidRPr="00943D53" w:rsidR="003715F4">
        <w:t>to the</w:t>
      </w:r>
      <w:r w:rsidR="003715F4">
        <w:t xml:space="preserve"> </w:t>
      </w:r>
      <w:r w:rsidRPr="00943D53" w:rsidR="003715F4">
        <w:t>appropriate authorities for prosecution</w:t>
      </w:r>
      <w:r w:rsidR="003715F4">
        <w:t>.</w:t>
      </w:r>
      <w:r w:rsidR="00943D53">
        <w:t xml:space="preserve"> </w:t>
      </w:r>
      <w:r w:rsidRPr="00943D53" w:rsidR="00943D53">
        <w:t>Shooters have the responsibility to</w:t>
      </w:r>
      <w:r w:rsidR="009B2934">
        <w:t xml:space="preserve"> </w:t>
      </w:r>
      <w:r w:rsidRPr="00943D53" w:rsidR="00943D53">
        <w:t>identify their target before shooting.</w:t>
      </w:r>
      <w:r w:rsidR="009B2934">
        <w:t xml:space="preserve"> </w:t>
      </w:r>
      <w:r w:rsidRPr="00943D53" w:rsidR="00943D53">
        <w:t>Shooting a wolf as a result of mistaking</w:t>
      </w:r>
      <w:r w:rsidR="009B2934">
        <w:t xml:space="preserve"> </w:t>
      </w:r>
      <w:r w:rsidRPr="00943D53" w:rsidR="00943D53">
        <w:t>it for another species is not considered</w:t>
      </w:r>
      <w:r w:rsidR="009B2934">
        <w:t xml:space="preserve"> </w:t>
      </w:r>
      <w:r w:rsidRPr="00943D53" w:rsidR="00943D53">
        <w:t>accidental and may be referred to the</w:t>
      </w:r>
      <w:r w:rsidR="009B2934">
        <w:t xml:space="preserve"> </w:t>
      </w:r>
      <w:r w:rsidRPr="00943D53" w:rsidR="00943D53">
        <w:t>appropriate authorities for prosecution.</w:t>
      </w:r>
    </w:p>
    <w:p w:rsidR="00F53646" w:rsidP="008C4F67" w:rsidRDefault="7870888B" w14:paraId="3EDE82D2" w14:textId="733CE36A">
      <w:pPr>
        <w:spacing w:after="0" w:line="480" w:lineRule="auto"/>
        <w:ind w:firstLine="720"/>
        <w:contextualSpacing/>
      </w:pPr>
      <w:r>
        <w:lastRenderedPageBreak/>
        <w:t>(</w:t>
      </w:r>
      <w:r w:rsidR="0089034D">
        <w:t>ix</w:t>
      </w:r>
      <w:r>
        <w:t>)</w:t>
      </w:r>
      <w:r w:rsidR="0089034D">
        <w:t xml:space="preserve"> </w:t>
      </w:r>
      <w:r w:rsidRPr="00943D53" w:rsidR="00943D53">
        <w:rPr>
          <w:i/>
          <w:iCs/>
        </w:rPr>
        <w:t xml:space="preserve">Take under permits. </w:t>
      </w:r>
      <w:r w:rsidRPr="00943D53" w:rsidR="00943D53">
        <w:t>Any person</w:t>
      </w:r>
      <w:r w:rsidR="0056021F">
        <w:t xml:space="preserve"> </w:t>
      </w:r>
      <w:r w:rsidRPr="00943D53" w:rsidR="00943D53">
        <w:t>with a valid permit issued by the</w:t>
      </w:r>
      <w:r w:rsidR="0056021F">
        <w:t xml:space="preserve"> </w:t>
      </w:r>
      <w:r w:rsidRPr="00943D53" w:rsidR="00943D53">
        <w:t xml:space="preserve">Service under </w:t>
      </w:r>
      <w:r w:rsidR="00A91EAD">
        <w:t xml:space="preserve">50 CFR </w:t>
      </w:r>
      <w:r w:rsidRPr="00943D53" w:rsidR="00943D53">
        <w:t>17.32, or our designated</w:t>
      </w:r>
      <w:r w:rsidR="0056021F">
        <w:t xml:space="preserve"> </w:t>
      </w:r>
      <w:r w:rsidRPr="00943D53" w:rsidR="00943D53">
        <w:t>agent, may take wolves in the wild,</w:t>
      </w:r>
      <w:r w:rsidR="0056021F">
        <w:t xml:space="preserve"> </w:t>
      </w:r>
      <w:r w:rsidRPr="00943D53" w:rsidR="00943D53">
        <w:t>pursuant to terms of the permit.</w:t>
      </w:r>
    </w:p>
    <w:p w:rsidRPr="00D0774B" w:rsidR="00D0774B" w:rsidP="008C4F67" w:rsidRDefault="4924EC25" w14:paraId="00AA039E" w14:textId="37DBDF11">
      <w:pPr>
        <w:spacing w:after="0" w:line="480" w:lineRule="auto"/>
        <w:ind w:firstLine="720"/>
        <w:contextualSpacing/>
        <w:rPr>
          <w:i/>
          <w:iCs/>
        </w:rPr>
      </w:pPr>
      <w:r>
        <w:t>(</w:t>
      </w:r>
      <w:r w:rsidR="008B43C1">
        <w:t>x</w:t>
      </w:r>
      <w:r>
        <w:t xml:space="preserve">) </w:t>
      </w:r>
      <w:r w:rsidRPr="452422DD" w:rsidR="00D0774B">
        <w:rPr>
          <w:i/>
          <w:iCs/>
        </w:rPr>
        <w:t>Additional</w:t>
      </w:r>
      <w:r w:rsidRPr="00D0774B" w:rsidR="00D0774B">
        <w:rPr>
          <w:i/>
          <w:iCs/>
        </w:rPr>
        <w:t xml:space="preserve"> take authorization for</w:t>
      </w:r>
      <w:r w:rsidR="00D0774B">
        <w:rPr>
          <w:i/>
          <w:iCs/>
        </w:rPr>
        <w:t xml:space="preserve"> </w:t>
      </w:r>
      <w:r w:rsidRPr="00D0774B" w:rsidR="00D0774B">
        <w:rPr>
          <w:i/>
          <w:iCs/>
        </w:rPr>
        <w:t xml:space="preserve">agency employees. </w:t>
      </w:r>
      <w:r w:rsidRPr="00D0774B" w:rsidR="00D0774B">
        <w:t>When acting in the</w:t>
      </w:r>
      <w:r w:rsidR="00D0774B">
        <w:rPr>
          <w:i/>
          <w:iCs/>
        </w:rPr>
        <w:t xml:space="preserve"> </w:t>
      </w:r>
      <w:r w:rsidRPr="00D0774B" w:rsidR="00D0774B">
        <w:t>course of official duties, any employee</w:t>
      </w:r>
      <w:r w:rsidR="00D0774B">
        <w:rPr>
          <w:i/>
          <w:iCs/>
        </w:rPr>
        <w:t xml:space="preserve"> </w:t>
      </w:r>
      <w:r w:rsidRPr="00D0774B" w:rsidR="00D0774B">
        <w:t xml:space="preserve">of the Service or </w:t>
      </w:r>
      <w:r w:rsidR="00944341">
        <w:t>a</w:t>
      </w:r>
      <w:r w:rsidRPr="00D0774B" w:rsidR="00D0774B">
        <w:t xml:space="preserve"> designated agent</w:t>
      </w:r>
      <w:r w:rsidR="00D0774B">
        <w:rPr>
          <w:i/>
          <w:iCs/>
        </w:rPr>
        <w:t xml:space="preserve"> </w:t>
      </w:r>
      <w:r w:rsidRPr="00D0774B" w:rsidR="00D0774B">
        <w:t xml:space="preserve">may take a wolf </w:t>
      </w:r>
      <w:r w:rsidR="00230420">
        <w:t xml:space="preserve">when </w:t>
      </w:r>
      <w:proofErr w:type="gramStart"/>
      <w:r w:rsidR="00230420">
        <w:t>necessary</w:t>
      </w:r>
      <w:proofErr w:type="gramEnd"/>
      <w:r w:rsidR="00230420">
        <w:t xml:space="preserve"> in regard </w:t>
      </w:r>
      <w:r w:rsidRPr="00BF241C" w:rsidR="00771762">
        <w:t xml:space="preserve">to the release, tracking, monitoring, recapture, </w:t>
      </w:r>
      <w:r w:rsidR="00771762">
        <w:t>and management</w:t>
      </w:r>
      <w:r w:rsidRPr="00BF241C" w:rsidR="00771762">
        <w:t xml:space="preserve"> </w:t>
      </w:r>
      <w:r w:rsidR="00944341">
        <w:t>of</w:t>
      </w:r>
      <w:r w:rsidRPr="00BF241C" w:rsidR="00771762">
        <w:t xml:space="preserve"> the NEP</w:t>
      </w:r>
      <w:r w:rsidR="00944341">
        <w:t xml:space="preserve"> or </w:t>
      </w:r>
      <w:r w:rsidR="00230420">
        <w:t>to</w:t>
      </w:r>
      <w:r w:rsidRPr="00D0774B" w:rsidR="00D0774B">
        <w:t>:</w:t>
      </w:r>
    </w:p>
    <w:p w:rsidRPr="00D0774B" w:rsidR="00D0774B" w:rsidP="009B24B0" w:rsidRDefault="00D0774B" w14:paraId="6EB6AA32" w14:textId="2A120947">
      <w:pPr>
        <w:spacing w:after="0" w:line="480" w:lineRule="auto"/>
        <w:ind w:firstLine="720"/>
        <w:contextualSpacing/>
      </w:pPr>
      <w:r w:rsidRPr="00D0774B">
        <w:t>(</w:t>
      </w:r>
      <w:r w:rsidR="00944341">
        <w:t>A</w:t>
      </w:r>
      <w:r w:rsidRPr="00D0774B">
        <w:t xml:space="preserve">) </w:t>
      </w:r>
      <w:r w:rsidR="00230420">
        <w:t>A</w:t>
      </w:r>
      <w:r w:rsidRPr="00D0774B">
        <w:t xml:space="preserve">id or euthanize </w:t>
      </w:r>
      <w:r w:rsidR="00230420">
        <w:t xml:space="preserve">a </w:t>
      </w:r>
      <w:r w:rsidRPr="00D0774B">
        <w:t>sick, injured,</w:t>
      </w:r>
      <w:r w:rsidR="00FC74E8">
        <w:t xml:space="preserve"> </w:t>
      </w:r>
      <w:r w:rsidRPr="00D0774B">
        <w:t>or orphaned wol</w:t>
      </w:r>
      <w:r w:rsidR="00230420">
        <w:t>f</w:t>
      </w:r>
      <w:r w:rsidR="003E4F72">
        <w:t xml:space="preserve"> and t</w:t>
      </w:r>
      <w:r w:rsidR="00C63E0A">
        <w:t xml:space="preserve">ransfer </w:t>
      </w:r>
      <w:r w:rsidR="00230420">
        <w:t xml:space="preserve">it </w:t>
      </w:r>
      <w:r w:rsidR="00C63E0A">
        <w:t xml:space="preserve">to a licensed veterinarian for </w:t>
      </w:r>
      <w:proofErr w:type="gramStart"/>
      <w:r w:rsidR="00C63E0A">
        <w:t>care</w:t>
      </w:r>
      <w:r w:rsidRPr="00D0774B">
        <w:t>;</w:t>
      </w:r>
      <w:proofErr w:type="gramEnd"/>
    </w:p>
    <w:p w:rsidRPr="00D0774B" w:rsidR="00D0774B" w:rsidP="002D713A" w:rsidRDefault="00D0774B" w14:paraId="70AC34AD" w14:textId="3B386B8C">
      <w:pPr>
        <w:spacing w:after="0" w:line="480" w:lineRule="auto"/>
        <w:ind w:firstLine="720"/>
        <w:contextualSpacing/>
      </w:pPr>
      <w:r w:rsidRPr="00D0774B">
        <w:t>(</w:t>
      </w:r>
      <w:r w:rsidR="00944341">
        <w:t>B</w:t>
      </w:r>
      <w:r w:rsidRPr="00D0774B">
        <w:t xml:space="preserve">) </w:t>
      </w:r>
      <w:r w:rsidR="00230420">
        <w:t>D</w:t>
      </w:r>
      <w:r w:rsidRPr="00D0774B">
        <w:t xml:space="preserve">ispose of a dead </w:t>
      </w:r>
      <w:proofErr w:type="gramStart"/>
      <w:r w:rsidRPr="00D0774B">
        <w:t>specimen;</w:t>
      </w:r>
      <w:proofErr w:type="gramEnd"/>
    </w:p>
    <w:p w:rsidR="00D0774B" w:rsidRDefault="00D0774B" w14:paraId="41C3B59C" w14:textId="31E69368">
      <w:pPr>
        <w:spacing w:after="0" w:line="480" w:lineRule="auto"/>
        <w:ind w:firstLine="720"/>
        <w:contextualSpacing/>
      </w:pPr>
      <w:r w:rsidRPr="00D0774B">
        <w:t>(</w:t>
      </w:r>
      <w:r w:rsidR="00944341">
        <w:t>C</w:t>
      </w:r>
      <w:r w:rsidRPr="00D0774B">
        <w:t xml:space="preserve">) </w:t>
      </w:r>
      <w:r w:rsidR="00230420">
        <w:t>S</w:t>
      </w:r>
      <w:r w:rsidRPr="00D0774B">
        <w:t>alvage a dead specimen that</w:t>
      </w:r>
      <w:r w:rsidR="00FC74E8">
        <w:t xml:space="preserve"> </w:t>
      </w:r>
      <w:r w:rsidRPr="00D0774B">
        <w:t xml:space="preserve">may be used for scientific </w:t>
      </w:r>
      <w:proofErr w:type="gramStart"/>
      <w:r w:rsidRPr="00D0774B">
        <w:t>study;</w:t>
      </w:r>
      <w:proofErr w:type="gramEnd"/>
    </w:p>
    <w:p w:rsidRPr="001602CF" w:rsidR="001602CF" w:rsidP="009B24B0" w:rsidRDefault="001602CF" w14:paraId="5ADB8B45" w14:textId="03470671">
      <w:pPr>
        <w:spacing w:after="0" w:line="480" w:lineRule="auto"/>
        <w:ind w:firstLine="720"/>
        <w:contextualSpacing/>
      </w:pPr>
      <w:r w:rsidRPr="001602CF">
        <w:t>(</w:t>
      </w:r>
      <w:r w:rsidR="00944341">
        <w:t>D</w:t>
      </w:r>
      <w:r w:rsidRPr="001602CF">
        <w:t xml:space="preserve">) </w:t>
      </w:r>
      <w:r w:rsidR="00230420">
        <w:t>A</w:t>
      </w:r>
      <w:r w:rsidRPr="001602CF">
        <w:t>id in law enforcement</w:t>
      </w:r>
      <w:r>
        <w:t xml:space="preserve"> </w:t>
      </w:r>
      <w:r w:rsidRPr="001602CF">
        <w:t>investigations involving wolves</w:t>
      </w:r>
      <w:r w:rsidR="00C63E0A">
        <w:t xml:space="preserve"> </w:t>
      </w:r>
      <w:r w:rsidRPr="00C63E0A" w:rsidR="00C63E0A">
        <w:t>(collection of specimens for necropsy, etc.)</w:t>
      </w:r>
      <w:r w:rsidRPr="001602CF">
        <w:t>; or</w:t>
      </w:r>
    </w:p>
    <w:p w:rsidRPr="001602CF" w:rsidR="001602CF" w:rsidP="008C4F67" w:rsidRDefault="001602CF" w14:paraId="3BCBE505" w14:textId="7D258915">
      <w:pPr>
        <w:spacing w:after="0" w:line="480" w:lineRule="auto"/>
        <w:ind w:firstLine="720"/>
        <w:contextualSpacing/>
      </w:pPr>
      <w:r w:rsidRPr="001602CF">
        <w:t>(</w:t>
      </w:r>
      <w:r w:rsidR="00944341">
        <w:t>E</w:t>
      </w:r>
      <w:r w:rsidRPr="001602CF">
        <w:t xml:space="preserve">) </w:t>
      </w:r>
      <w:r w:rsidR="00230420">
        <w:t>R</w:t>
      </w:r>
      <w:r w:rsidR="004F033A">
        <w:t xml:space="preserve">emove </w:t>
      </w:r>
      <w:r w:rsidRPr="001602CF">
        <w:t>wolves with abnormal physical or</w:t>
      </w:r>
      <w:r w:rsidR="00136197">
        <w:t xml:space="preserve"> </w:t>
      </w:r>
      <w:r w:rsidRPr="001602CF">
        <w:t>behavioral characteristics, as</w:t>
      </w:r>
      <w:r w:rsidR="00136197">
        <w:t xml:space="preserve"> </w:t>
      </w:r>
      <w:r w:rsidRPr="001602CF">
        <w:t>determined by the Service or our</w:t>
      </w:r>
      <w:r w:rsidR="00136197">
        <w:t xml:space="preserve"> </w:t>
      </w:r>
      <w:r w:rsidRPr="001602CF">
        <w:t>designated agent, from passing on or</w:t>
      </w:r>
      <w:r w:rsidR="00136197">
        <w:t xml:space="preserve"> </w:t>
      </w:r>
      <w:r w:rsidRPr="001602CF">
        <w:t>teaching those traits to other wolves.</w:t>
      </w:r>
    </w:p>
    <w:p w:rsidRPr="001602CF" w:rsidR="001602CF" w:rsidP="008C4F67" w:rsidRDefault="0089034D" w14:paraId="2FBCED71" w14:textId="02A1DC19">
      <w:pPr>
        <w:spacing w:after="0" w:line="480" w:lineRule="auto"/>
        <w:ind w:firstLine="720"/>
        <w:contextualSpacing/>
      </w:pPr>
      <w:r>
        <w:t>(</w:t>
      </w:r>
      <w:r w:rsidR="00944341">
        <w:t>F</w:t>
      </w:r>
      <w:r>
        <w:t xml:space="preserve">) </w:t>
      </w:r>
      <w:r w:rsidRPr="001602CF" w:rsidR="001602CF">
        <w:t>Such take must be reported to the</w:t>
      </w:r>
      <w:r w:rsidR="00136197">
        <w:t xml:space="preserve"> </w:t>
      </w:r>
      <w:r w:rsidRPr="001602CF" w:rsidR="001602CF">
        <w:t xml:space="preserve">Service as </w:t>
      </w:r>
      <w:r w:rsidR="009E5881">
        <w:t>set forth</w:t>
      </w:r>
      <w:r w:rsidR="00E107E5">
        <w:t xml:space="preserve"> </w:t>
      </w:r>
      <w:r w:rsidRPr="001602CF" w:rsidR="001602CF">
        <w:t>in</w:t>
      </w:r>
      <w:r w:rsidR="003B5453">
        <w:t xml:space="preserve"> </w:t>
      </w:r>
      <w:r w:rsidRPr="001602CF" w:rsidR="001602CF">
        <w:t>paragraph (</w:t>
      </w:r>
      <w:r w:rsidR="00746658">
        <w:t>a</w:t>
      </w:r>
      <w:r w:rsidRPr="001602CF" w:rsidR="001602CF">
        <w:t>)(</w:t>
      </w:r>
      <w:r w:rsidR="00A33945">
        <w:t>6</w:t>
      </w:r>
      <w:r w:rsidRPr="001602CF" w:rsidR="001602CF">
        <w:t>) of this section, and</w:t>
      </w:r>
      <w:r w:rsidR="003B5453">
        <w:t xml:space="preserve"> </w:t>
      </w:r>
      <w:r w:rsidRPr="001602CF" w:rsidR="001602CF">
        <w:t>specimens are to be retained or disposed</w:t>
      </w:r>
      <w:r w:rsidR="003B5453">
        <w:t xml:space="preserve"> </w:t>
      </w:r>
      <w:r w:rsidRPr="001602CF" w:rsidR="001602CF">
        <w:t>of only in accordance with</w:t>
      </w:r>
      <w:r w:rsidR="003B5453">
        <w:t xml:space="preserve"> </w:t>
      </w:r>
      <w:r w:rsidRPr="001602CF" w:rsidR="001602CF">
        <w:t>directions</w:t>
      </w:r>
      <w:r w:rsidR="004F6DE1">
        <w:t xml:space="preserve"> </w:t>
      </w:r>
      <w:r w:rsidRPr="001602CF" w:rsidR="001602CF">
        <w:t>from the Service.</w:t>
      </w:r>
    </w:p>
    <w:p w:rsidR="001602CF" w:rsidP="008C4F67" w:rsidRDefault="001602CF" w14:paraId="634235C0" w14:textId="764BA056">
      <w:pPr>
        <w:spacing w:after="0" w:line="480" w:lineRule="auto"/>
        <w:ind w:firstLine="720"/>
        <w:contextualSpacing/>
      </w:pPr>
      <w:r w:rsidRPr="001602CF">
        <w:t>(x</w:t>
      </w:r>
      <w:r w:rsidR="0089034D">
        <w:t>i</w:t>
      </w:r>
      <w:r w:rsidRPr="001602CF">
        <w:t xml:space="preserve">) </w:t>
      </w:r>
      <w:r w:rsidRPr="001602CF">
        <w:rPr>
          <w:i/>
          <w:iCs/>
        </w:rPr>
        <w:t xml:space="preserve">Take for research purposes. </w:t>
      </w:r>
      <w:r w:rsidRPr="00E107E5" w:rsidR="00C63E0A">
        <w:rPr>
          <w:iCs/>
        </w:rPr>
        <w:t>Permits are available and required, except as otherwise allowed by this rule, for scientific purposes, enhancement of propagation or survival, educational purposes, or other purposes consistent with the Act (50 CFR 17.32).</w:t>
      </w:r>
      <w:r w:rsidR="0018724E">
        <w:t xml:space="preserve"> </w:t>
      </w:r>
      <w:r w:rsidRPr="001602CF">
        <w:t>Scientific studies should be reasonably</w:t>
      </w:r>
      <w:r w:rsidR="009B5775">
        <w:t xml:space="preserve"> </w:t>
      </w:r>
      <w:r w:rsidRPr="001602CF">
        <w:t xml:space="preserve">expected to result in data that will </w:t>
      </w:r>
      <w:r w:rsidR="00E107E5">
        <w:t>lead</w:t>
      </w:r>
      <w:r w:rsidR="009B5775">
        <w:t xml:space="preserve"> </w:t>
      </w:r>
      <w:r w:rsidRPr="001602CF">
        <w:t xml:space="preserve">to </w:t>
      </w:r>
      <w:r w:rsidRPr="001602CF">
        <w:lastRenderedPageBreak/>
        <w:t>development of sound management</w:t>
      </w:r>
      <w:r w:rsidR="009B5775">
        <w:t xml:space="preserve"> </w:t>
      </w:r>
      <w:r w:rsidRPr="001602CF">
        <w:t xml:space="preserve">of the gray </w:t>
      </w:r>
      <w:r w:rsidRPr="001602CF" w:rsidR="009629D8">
        <w:t>wolf and</w:t>
      </w:r>
      <w:r w:rsidRPr="001602CF">
        <w:t xml:space="preserve"> t</w:t>
      </w:r>
      <w:r w:rsidR="009B5775">
        <w:t xml:space="preserve">o </w:t>
      </w:r>
      <w:r w:rsidRPr="001602CF">
        <w:t>enhancement of its survival as a species.</w:t>
      </w:r>
    </w:p>
    <w:p w:rsidR="000D5F11" w:rsidP="008C4F67" w:rsidRDefault="000D5F11" w14:paraId="4E5305D7" w14:textId="352D94AF">
      <w:pPr>
        <w:spacing w:after="0" w:line="480" w:lineRule="auto"/>
        <w:ind w:firstLine="720"/>
        <w:contextualSpacing/>
      </w:pPr>
      <w:r>
        <w:t xml:space="preserve">(xii) </w:t>
      </w:r>
      <w:r w:rsidRPr="000D4B81">
        <w:rPr>
          <w:i/>
        </w:rPr>
        <w:t>Agency take to reduce impacts on wild ungulates</w:t>
      </w:r>
      <w:r>
        <w:rPr>
          <w:i/>
        </w:rPr>
        <w:t>.</w:t>
      </w:r>
      <w:r>
        <w:t xml:space="preserve"> </w:t>
      </w:r>
      <w:r w:rsidRPr="000D5F11">
        <w:t>If wolf predation is having an unacceptable impact on wild ungulate populations as determined by the respective State or Tribe, a State or Tribe may lethally remove the wolves in question. States or Tribes must submit science-based reports showing that proposed actions meet regulatory standards as defined in 50 CFR 17.84(a)(4). The Service must determine that an unacceptable impact to wild ungulate populations or herds has occurred, and that the proposed lethal removal is science-based and will not impede wolf conservation.</w:t>
      </w:r>
    </w:p>
    <w:p w:rsidR="00FB0438" w:rsidP="008C4F67" w:rsidRDefault="00155FF8" w14:paraId="3AAB4458" w14:textId="15C7AE25">
      <w:pPr>
        <w:spacing w:after="0" w:line="480" w:lineRule="auto"/>
        <w:contextualSpacing/>
      </w:pPr>
      <w:r>
        <w:tab/>
      </w:r>
      <w:r w:rsidRPr="00155FF8">
        <w:t>(</w:t>
      </w:r>
      <w:r w:rsidR="009855AB">
        <w:t>6</w:t>
      </w:r>
      <w:r w:rsidRPr="00155FF8">
        <w:t xml:space="preserve">) </w:t>
      </w:r>
      <w:r w:rsidRPr="005C1470">
        <w:rPr>
          <w:i/>
        </w:rPr>
        <w:t>Reporting requirements</w:t>
      </w:r>
      <w:r w:rsidRPr="00155FF8">
        <w:rPr>
          <w:i/>
          <w:iCs/>
        </w:rPr>
        <w:t xml:space="preserve">. </w:t>
      </w:r>
      <w:r w:rsidRPr="00155FF8">
        <w:t>Except a</w:t>
      </w:r>
      <w:r>
        <w:t xml:space="preserve">s </w:t>
      </w:r>
      <w:r w:rsidRPr="00155FF8">
        <w:t xml:space="preserve">otherwise specified in </w:t>
      </w:r>
      <w:r w:rsidR="007958D7">
        <w:t xml:space="preserve">this </w:t>
      </w:r>
      <w:r w:rsidR="00E107E5">
        <w:t>rule or</w:t>
      </w:r>
      <w:r w:rsidRPr="00155FF8">
        <w:t xml:space="preserve"> in a</w:t>
      </w:r>
      <w:r w:rsidR="00FF17E1">
        <w:t>n</w:t>
      </w:r>
      <w:r w:rsidRPr="00155FF8">
        <w:t xml:space="preserve"> </w:t>
      </w:r>
      <w:r w:rsidR="002E114F">
        <w:t>authorization</w:t>
      </w:r>
      <w:r w:rsidRPr="00155FF8">
        <w:t>, any take o</w:t>
      </w:r>
      <w:r>
        <w:t xml:space="preserve">f </w:t>
      </w:r>
      <w:r w:rsidRPr="00155FF8">
        <w:t>a gray wolf must be reported to the</w:t>
      </w:r>
      <w:r>
        <w:t xml:space="preserve"> </w:t>
      </w:r>
      <w:r w:rsidRPr="00155FF8">
        <w:t>Service or our designated agent</w:t>
      </w:r>
      <w:r w:rsidR="006C3648">
        <w:t xml:space="preserve"> </w:t>
      </w:r>
      <w:r w:rsidR="00FB0438">
        <w:t xml:space="preserve">as follows: Lethal take must be reported </w:t>
      </w:r>
      <w:r w:rsidRPr="00155FF8">
        <w:t>within 24 hours</w:t>
      </w:r>
      <w:r w:rsidR="00FB0438">
        <w:t xml:space="preserve">, and opportunistic or intentional harassment must be reported within 7 days. </w:t>
      </w:r>
      <w:r w:rsidRPr="00155FF8">
        <w:t>We will allow</w:t>
      </w:r>
      <w:r>
        <w:t xml:space="preserve"> </w:t>
      </w:r>
      <w:r w:rsidRPr="00155FF8">
        <w:t>additional reasonable time if access to</w:t>
      </w:r>
      <w:r>
        <w:t xml:space="preserve"> </w:t>
      </w:r>
      <w:r w:rsidRPr="00155FF8">
        <w:t>the site is limited.</w:t>
      </w:r>
    </w:p>
    <w:p w:rsidR="00FB0438" w:rsidP="00FB0438" w:rsidRDefault="00FB0438" w14:paraId="50033CB8" w14:textId="77777777">
      <w:pPr>
        <w:spacing w:after="0" w:line="480" w:lineRule="auto"/>
        <w:ind w:firstLine="720"/>
        <w:contextualSpacing/>
      </w:pPr>
      <w:r>
        <w:t>(</w:t>
      </w:r>
      <w:proofErr w:type="spellStart"/>
      <w:r>
        <w:t>i</w:t>
      </w:r>
      <w:proofErr w:type="spellEnd"/>
      <w:r>
        <w:t>)</w:t>
      </w:r>
      <w:r w:rsidRPr="00155FF8" w:rsidR="00155FF8">
        <w:t xml:space="preserve"> Report</w:t>
      </w:r>
      <w:r w:rsidR="00155FF8">
        <w:t xml:space="preserve"> </w:t>
      </w:r>
      <w:r w:rsidRPr="00155FF8" w:rsidR="00155FF8">
        <w:t>any take of</w:t>
      </w:r>
      <w:r w:rsidR="00155FF8">
        <w:t xml:space="preserve"> </w:t>
      </w:r>
      <w:r w:rsidRPr="00155FF8" w:rsidR="00155FF8">
        <w:t>wolves, including opportunistic</w:t>
      </w:r>
      <w:r w:rsidR="00155FF8">
        <w:t xml:space="preserve"> </w:t>
      </w:r>
      <w:r w:rsidRPr="00155FF8" w:rsidR="00155FF8">
        <w:t>harassment</w:t>
      </w:r>
      <w:r w:rsidR="000C4F87">
        <w:t xml:space="preserve"> or intentional harassment</w:t>
      </w:r>
      <w:r w:rsidRPr="00155FF8" w:rsidR="00155FF8">
        <w:t>, to U.S. Fish and Wildlife</w:t>
      </w:r>
      <w:r w:rsidR="00155FF8">
        <w:t xml:space="preserve"> </w:t>
      </w:r>
      <w:r w:rsidRPr="00155FF8" w:rsidR="00155FF8">
        <w:t>Service,</w:t>
      </w:r>
      <w:r w:rsidR="00155FF8">
        <w:t xml:space="preserve"> </w:t>
      </w:r>
      <w:r w:rsidR="00311988">
        <w:t>Colorado Ecological Services Field Office Supervisor</w:t>
      </w:r>
      <w:r w:rsidRPr="00155FF8" w:rsidR="00155FF8">
        <w:t xml:space="preserve"> (1</w:t>
      </w:r>
      <w:r w:rsidR="00311988">
        <w:t>34 Union Boulevard</w:t>
      </w:r>
      <w:r w:rsidRPr="00155FF8" w:rsidR="00155FF8">
        <w:t xml:space="preserve">, Suite </w:t>
      </w:r>
      <w:r w:rsidR="001C04A6">
        <w:t>670</w:t>
      </w:r>
      <w:r w:rsidRPr="00155FF8" w:rsidR="00155FF8">
        <w:t>,</w:t>
      </w:r>
      <w:r w:rsidR="00155FF8">
        <w:t xml:space="preserve"> </w:t>
      </w:r>
      <w:r w:rsidR="001C04A6">
        <w:t>Lakewood</w:t>
      </w:r>
      <w:r w:rsidRPr="00155FF8" w:rsidR="00155FF8">
        <w:t xml:space="preserve">, </w:t>
      </w:r>
      <w:r w:rsidR="001C04A6">
        <w:t>Colorado</w:t>
      </w:r>
      <w:r w:rsidRPr="00155FF8" w:rsidR="00155FF8">
        <w:t xml:space="preserve"> </w:t>
      </w:r>
      <w:r w:rsidR="001C04A6">
        <w:t>80225</w:t>
      </w:r>
      <w:r w:rsidRPr="00155FF8" w:rsidR="00155FF8">
        <w:t xml:space="preserve">, </w:t>
      </w:r>
      <w:r w:rsidR="00AB1870">
        <w:t>ColoradoES@fws.gov</w:t>
      </w:r>
      <w:r w:rsidRPr="00155FF8" w:rsidR="00155FF8">
        <w:t>),</w:t>
      </w:r>
      <w:r w:rsidR="00155FF8">
        <w:t xml:space="preserve"> </w:t>
      </w:r>
      <w:r w:rsidRPr="00155FF8" w:rsidR="00155FF8">
        <w:t>or a Service-designated agent of</w:t>
      </w:r>
      <w:r w:rsidR="00155FF8">
        <w:t xml:space="preserve"> </w:t>
      </w:r>
      <w:r w:rsidRPr="00155FF8" w:rsidR="00155FF8">
        <w:t>another</w:t>
      </w:r>
      <w:r w:rsidR="00155FF8">
        <w:t xml:space="preserve"> </w:t>
      </w:r>
      <w:r w:rsidRPr="00155FF8" w:rsidR="00155FF8">
        <w:t>Federal, State, or Tribal agency.</w:t>
      </w:r>
    </w:p>
    <w:p w:rsidR="00311988" w:rsidP="009B24B0" w:rsidRDefault="00FB0438" w14:paraId="39891708" w14:textId="2C8B84E5">
      <w:pPr>
        <w:spacing w:after="0" w:line="480" w:lineRule="auto"/>
        <w:ind w:firstLine="720"/>
        <w:contextualSpacing/>
      </w:pPr>
      <w:r>
        <w:t>(ii)</w:t>
      </w:r>
      <w:r w:rsidRPr="00155FF8" w:rsidR="00155FF8">
        <w:t xml:space="preserve"> Unless</w:t>
      </w:r>
      <w:r w:rsidR="00155FF8">
        <w:t xml:space="preserve"> </w:t>
      </w:r>
      <w:r w:rsidRPr="00155FF8" w:rsidR="00155FF8">
        <w:t xml:space="preserve">otherwise specified </w:t>
      </w:r>
      <w:r w:rsidR="005B4F2C">
        <w:t xml:space="preserve">in </w:t>
      </w:r>
      <w:r w:rsidR="007958D7">
        <w:t>this</w:t>
      </w:r>
      <w:r w:rsidRPr="00155FF8" w:rsidR="00155FF8">
        <w:t xml:space="preserve"> paragraph </w:t>
      </w:r>
      <w:r w:rsidR="00770217">
        <w:t>(a</w:t>
      </w:r>
      <w:r w:rsidR="00750149">
        <w:t>)</w:t>
      </w:r>
      <w:r w:rsidRPr="00155FF8" w:rsidR="00155FF8">
        <w:t xml:space="preserve"> any </w:t>
      </w:r>
      <w:r w:rsidRPr="0079418C" w:rsidR="00155FF8">
        <w:t>wolf or wolf pa</w:t>
      </w:r>
      <w:r w:rsidRPr="00155FF8" w:rsidR="00155FF8">
        <w:t>rt taken</w:t>
      </w:r>
      <w:r w:rsidR="00155FF8">
        <w:t xml:space="preserve"> </w:t>
      </w:r>
      <w:r w:rsidRPr="00155FF8" w:rsidR="00155FF8">
        <w:t>legally must be turned over to the</w:t>
      </w:r>
      <w:r w:rsidR="00155FF8">
        <w:t xml:space="preserve"> </w:t>
      </w:r>
      <w:r w:rsidRPr="00155FF8" w:rsidR="00155FF8">
        <w:t>Service, which will determine the</w:t>
      </w:r>
      <w:r w:rsidR="00155FF8">
        <w:t xml:space="preserve"> </w:t>
      </w:r>
      <w:r w:rsidRPr="00155FF8" w:rsidR="00155FF8">
        <w:t>disposition of any live or dead wolves.</w:t>
      </w:r>
      <w:r w:rsidR="00155FF8">
        <w:t xml:space="preserve"> </w:t>
      </w:r>
    </w:p>
    <w:p w:rsidRPr="00B846EA" w:rsidR="00B846EA" w:rsidP="49C0E38B" w:rsidRDefault="00155FF8" w14:paraId="1A76245C" w14:textId="0A97CB3E">
      <w:pPr>
        <w:spacing w:after="0" w:line="480" w:lineRule="auto"/>
        <w:ind w:firstLine="720"/>
        <w:contextualSpacing/>
      </w:pPr>
      <w:r>
        <w:lastRenderedPageBreak/>
        <w:t>(</w:t>
      </w:r>
      <w:r w:rsidR="009855AB">
        <w:t>7</w:t>
      </w:r>
      <w:r>
        <w:t xml:space="preserve">) </w:t>
      </w:r>
      <w:r w:rsidRPr="005C1470" w:rsidR="3ED3FAA6">
        <w:rPr>
          <w:i/>
        </w:rPr>
        <w:t>Prohibitions.</w:t>
      </w:r>
      <w:r w:rsidRPr="4D2F9A64" w:rsidR="3ED3FAA6">
        <w:t xml:space="preserve"> </w:t>
      </w:r>
      <w:r w:rsidRPr="4D2F9A64" w:rsidR="3ED3FAA6">
        <w:rPr>
          <w:rFonts w:eastAsia="Times New Roman" w:cs="Times New Roman"/>
          <w:szCs w:val="24"/>
        </w:rPr>
        <w:t xml:space="preserve">Take of any gray wolf in the </w:t>
      </w:r>
      <w:r w:rsidR="005B4F2C">
        <w:rPr>
          <w:rFonts w:eastAsia="Times New Roman" w:cs="Times New Roman"/>
          <w:szCs w:val="24"/>
        </w:rPr>
        <w:t xml:space="preserve">NEP </w:t>
      </w:r>
      <w:r w:rsidRPr="4D2F9A64" w:rsidR="3ED3FAA6">
        <w:rPr>
          <w:rFonts w:eastAsia="Times New Roman" w:cs="Times New Roman"/>
          <w:szCs w:val="24"/>
        </w:rPr>
        <w:t xml:space="preserve">is prohibited, except as provided </w:t>
      </w:r>
      <w:r w:rsidRPr="376A3BF1" w:rsidR="3ED3FAA6">
        <w:rPr>
          <w:rFonts w:eastAsia="Times New Roman" w:cs="Times New Roman"/>
          <w:szCs w:val="24"/>
        </w:rPr>
        <w:t>in</w:t>
      </w:r>
      <w:r w:rsidRPr="376A3BF1" w:rsidR="5A9055D4">
        <w:rPr>
          <w:rFonts w:eastAsia="Times New Roman" w:cs="Times New Roman"/>
          <w:szCs w:val="24"/>
        </w:rPr>
        <w:t xml:space="preserve"> paragraph</w:t>
      </w:r>
      <w:r w:rsidR="00CB1C2D">
        <w:rPr>
          <w:rFonts w:eastAsia="Times New Roman" w:cs="Times New Roman"/>
          <w:szCs w:val="24"/>
        </w:rPr>
        <w:t>s</w:t>
      </w:r>
      <w:r w:rsidRPr="376A3BF1" w:rsidR="5A9055D4">
        <w:rPr>
          <w:rFonts w:eastAsia="Times New Roman" w:cs="Times New Roman"/>
          <w:szCs w:val="24"/>
        </w:rPr>
        <w:t xml:space="preserve"> (</w:t>
      </w:r>
      <w:r w:rsidRPr="24D2FD23" w:rsidR="5A9055D4">
        <w:rPr>
          <w:rFonts w:eastAsia="Times New Roman" w:cs="Times New Roman"/>
          <w:szCs w:val="24"/>
        </w:rPr>
        <w:t>a)</w:t>
      </w:r>
      <w:r w:rsidR="00CE0794">
        <w:rPr>
          <w:rFonts w:eastAsia="Times New Roman" w:cs="Times New Roman"/>
          <w:szCs w:val="24"/>
        </w:rPr>
        <w:t>(</w:t>
      </w:r>
      <w:r w:rsidR="009855AB">
        <w:rPr>
          <w:rFonts w:eastAsia="Times New Roman" w:cs="Times New Roman"/>
          <w:szCs w:val="24"/>
        </w:rPr>
        <w:t>5</w:t>
      </w:r>
      <w:r w:rsidR="00CB1C2D">
        <w:rPr>
          <w:rFonts w:eastAsia="Times New Roman" w:cs="Times New Roman"/>
          <w:szCs w:val="24"/>
        </w:rPr>
        <w:t>)</w:t>
      </w:r>
      <w:r w:rsidR="002E114F">
        <w:rPr>
          <w:rFonts w:eastAsia="Times New Roman" w:cs="Times New Roman"/>
          <w:szCs w:val="24"/>
        </w:rPr>
        <w:t xml:space="preserve"> and </w:t>
      </w:r>
      <w:r w:rsidR="00CB1C2D">
        <w:rPr>
          <w:rFonts w:eastAsia="Times New Roman" w:cs="Times New Roman"/>
          <w:szCs w:val="24"/>
        </w:rPr>
        <w:t>(</w:t>
      </w:r>
      <w:r w:rsidR="002E114F">
        <w:rPr>
          <w:rFonts w:eastAsia="Times New Roman" w:cs="Times New Roman"/>
          <w:szCs w:val="24"/>
        </w:rPr>
        <w:t>8</w:t>
      </w:r>
      <w:r w:rsidRPr="24D2FD23" w:rsidR="5A9055D4">
        <w:rPr>
          <w:rFonts w:eastAsia="Times New Roman" w:cs="Times New Roman"/>
          <w:szCs w:val="24"/>
        </w:rPr>
        <w:t xml:space="preserve">) </w:t>
      </w:r>
      <w:r w:rsidRPr="376A3BF1" w:rsidR="3ED3FAA6">
        <w:rPr>
          <w:rFonts w:eastAsia="Times New Roman" w:cs="Times New Roman"/>
          <w:szCs w:val="24"/>
        </w:rPr>
        <w:t>of</w:t>
      </w:r>
      <w:r w:rsidRPr="4D2F9A64" w:rsidR="3ED3FAA6">
        <w:rPr>
          <w:rFonts w:eastAsia="Times New Roman" w:cs="Times New Roman"/>
          <w:szCs w:val="24"/>
        </w:rPr>
        <w:t xml:space="preserve"> this section. Specifically, the following actions are prohibited by this rule:</w:t>
      </w:r>
      <w:r w:rsidRPr="2FC1A913" w:rsidR="3ED3FAA6">
        <w:t xml:space="preserve"> </w:t>
      </w:r>
    </w:p>
    <w:p w:rsidRPr="00B846EA" w:rsidR="00B846EA" w:rsidP="008C4F67" w:rsidRDefault="0D997CAF" w14:paraId="7717E023" w14:textId="431A4B24">
      <w:pPr>
        <w:spacing w:after="0" w:line="480" w:lineRule="auto"/>
        <w:ind w:firstLine="720"/>
        <w:contextualSpacing/>
      </w:pPr>
      <w:r>
        <w:t>(</w:t>
      </w:r>
      <w:proofErr w:type="spellStart"/>
      <w:r>
        <w:t>i</w:t>
      </w:r>
      <w:proofErr w:type="spellEnd"/>
      <w:r>
        <w:t xml:space="preserve">) </w:t>
      </w:r>
      <w:r w:rsidR="00155FF8">
        <w:t>No</w:t>
      </w:r>
      <w:r w:rsidRPr="00155FF8" w:rsidR="00155FF8">
        <w:t xml:space="preserve"> person shall possess, sell,</w:t>
      </w:r>
      <w:r w:rsidR="00311988">
        <w:t xml:space="preserve"> </w:t>
      </w:r>
      <w:r w:rsidRPr="00155FF8" w:rsidR="00155FF8">
        <w:t>deliver, carry, transport, ship, import, or</w:t>
      </w:r>
      <w:r w:rsidR="00311988">
        <w:t xml:space="preserve"> </w:t>
      </w:r>
      <w:r w:rsidRPr="00155FF8" w:rsidR="00155FF8">
        <w:t>export by any means whatsoever, any</w:t>
      </w:r>
      <w:r w:rsidR="00311988">
        <w:t xml:space="preserve"> </w:t>
      </w:r>
      <w:r w:rsidRPr="00155FF8" w:rsidR="00155FF8">
        <w:t>wolf or part thereof from the</w:t>
      </w:r>
      <w:r w:rsidR="00311988">
        <w:t xml:space="preserve"> </w:t>
      </w:r>
      <w:r w:rsidRPr="00155FF8" w:rsidR="00155FF8">
        <w:t>experimental population taken in</w:t>
      </w:r>
      <w:r w:rsidR="00311988">
        <w:t xml:space="preserve"> </w:t>
      </w:r>
      <w:r w:rsidRPr="00155FF8" w:rsidR="00155FF8">
        <w:t>violation</w:t>
      </w:r>
      <w:r w:rsidR="00311988">
        <w:t xml:space="preserve"> </w:t>
      </w:r>
      <w:r w:rsidRPr="00155FF8" w:rsidR="00155FF8">
        <w:t xml:space="preserve">of the regulations in </w:t>
      </w:r>
      <w:r w:rsidR="007958D7">
        <w:t xml:space="preserve">this </w:t>
      </w:r>
      <w:r w:rsidRPr="00155FF8" w:rsidR="00155FF8">
        <w:t>paragraph</w:t>
      </w:r>
      <w:r w:rsidR="00311988">
        <w:t xml:space="preserve"> </w:t>
      </w:r>
      <w:r w:rsidR="00770217">
        <w:t>(a)</w:t>
      </w:r>
      <w:r w:rsidRPr="00155FF8" w:rsidR="00155FF8">
        <w:t xml:space="preserve"> or in violation of</w:t>
      </w:r>
      <w:r w:rsidR="00B846EA">
        <w:t xml:space="preserve"> </w:t>
      </w:r>
      <w:r w:rsidRPr="00B846EA" w:rsidR="00B846EA">
        <w:t>applicable State or Tribal fish and</w:t>
      </w:r>
      <w:r w:rsidR="0054429C">
        <w:t xml:space="preserve"> </w:t>
      </w:r>
      <w:r w:rsidRPr="00B846EA" w:rsidR="00B846EA">
        <w:t>wildlife laws or regulations or the Act.</w:t>
      </w:r>
    </w:p>
    <w:p w:rsidR="00155FF8" w:rsidP="008C4F67" w:rsidRDefault="00B846EA" w14:paraId="7263AE98" w14:textId="2CEB0BD4">
      <w:pPr>
        <w:spacing w:after="0" w:line="480" w:lineRule="auto"/>
        <w:ind w:firstLine="720"/>
        <w:contextualSpacing/>
      </w:pPr>
      <w:r w:rsidRPr="00B846EA">
        <w:t xml:space="preserve"> </w:t>
      </w:r>
      <w:r w:rsidR="12B81143">
        <w:t>(ii)</w:t>
      </w:r>
      <w:r w:rsidR="00097F77">
        <w:t xml:space="preserve"> </w:t>
      </w:r>
      <w:r w:rsidRPr="00B846EA">
        <w:t>It is unlawful for any person to</w:t>
      </w:r>
      <w:r w:rsidR="0054429C">
        <w:t xml:space="preserve"> </w:t>
      </w:r>
      <w:r w:rsidRPr="00B846EA">
        <w:t>attempt to commit, solicit another to</w:t>
      </w:r>
      <w:r w:rsidR="0054429C">
        <w:t xml:space="preserve"> </w:t>
      </w:r>
      <w:r w:rsidRPr="00B846EA">
        <w:t>commit, or cause to be committed any</w:t>
      </w:r>
      <w:r w:rsidR="0054429C">
        <w:t xml:space="preserve"> </w:t>
      </w:r>
      <w:r w:rsidRPr="00B846EA">
        <w:t xml:space="preserve">offense defined in this </w:t>
      </w:r>
      <w:r w:rsidR="00A33945">
        <w:t>paragraph (a)</w:t>
      </w:r>
      <w:r w:rsidRPr="00B846EA">
        <w:t>.</w:t>
      </w:r>
    </w:p>
    <w:p w:rsidRPr="00440847" w:rsidR="00440847" w:rsidP="008C4F67" w:rsidRDefault="00440847" w14:paraId="192E6674" w14:textId="6D641AD3">
      <w:pPr>
        <w:spacing w:after="0" w:line="480" w:lineRule="auto"/>
        <w:ind w:firstLine="720"/>
        <w:contextualSpacing/>
      </w:pPr>
      <w:r w:rsidRPr="00440847">
        <w:t>(</w:t>
      </w:r>
      <w:r w:rsidR="7C3CF847">
        <w:t>8</w:t>
      </w:r>
      <w:r w:rsidRPr="00440847">
        <w:t xml:space="preserve">) </w:t>
      </w:r>
      <w:r w:rsidRPr="005C1470" w:rsidR="16B31A69">
        <w:rPr>
          <w:i/>
        </w:rPr>
        <w:t>Monitoring.</w:t>
      </w:r>
      <w:r w:rsidR="16B31A69">
        <w:t xml:space="preserve"> </w:t>
      </w:r>
      <w:r w:rsidR="00832088">
        <w:t>Gray wolves</w:t>
      </w:r>
      <w:r w:rsidRPr="00440847">
        <w:t xml:space="preserve"> in the </w:t>
      </w:r>
      <w:r w:rsidR="007958D7">
        <w:t>NEP</w:t>
      </w:r>
      <w:r w:rsidRPr="00440847">
        <w:t xml:space="preserve"> area will be monitored by</w:t>
      </w:r>
      <w:r>
        <w:t xml:space="preserve"> </w:t>
      </w:r>
      <w:r w:rsidRPr="00440847">
        <w:t>radio</w:t>
      </w:r>
      <w:r>
        <w:t xml:space="preserve"> </w:t>
      </w:r>
      <w:r w:rsidRPr="00440847">
        <w:t>telemetry or other standard wolf</w:t>
      </w:r>
      <w:r>
        <w:t xml:space="preserve"> </w:t>
      </w:r>
      <w:r w:rsidRPr="00440847">
        <w:t>population monitoring techniques as</w:t>
      </w:r>
      <w:r>
        <w:t xml:space="preserve"> </w:t>
      </w:r>
      <w:r w:rsidRPr="00440847">
        <w:t>appropriate. Any animal that is sick,</w:t>
      </w:r>
      <w:r>
        <w:t xml:space="preserve"> </w:t>
      </w:r>
      <w:r w:rsidRPr="00440847">
        <w:t>injured, or otherwise in need of special</w:t>
      </w:r>
      <w:r>
        <w:t xml:space="preserve"> </w:t>
      </w:r>
      <w:r w:rsidRPr="00440847">
        <w:t>care may be captured by authorized</w:t>
      </w:r>
      <w:r>
        <w:t xml:space="preserve"> </w:t>
      </w:r>
      <w:r w:rsidRPr="00440847">
        <w:t>personnel of the Service or our</w:t>
      </w:r>
      <w:r>
        <w:t xml:space="preserve"> </w:t>
      </w:r>
      <w:r w:rsidRPr="00440847">
        <w:t>designated agent and given</w:t>
      </w:r>
      <w:r>
        <w:t xml:space="preserve"> </w:t>
      </w:r>
      <w:r w:rsidRPr="00440847">
        <w:t>appropriate care. Such an animal will be</w:t>
      </w:r>
      <w:r>
        <w:t xml:space="preserve"> </w:t>
      </w:r>
      <w:r w:rsidRPr="00440847">
        <w:t>released back into its respective area as</w:t>
      </w:r>
      <w:r>
        <w:t xml:space="preserve"> </w:t>
      </w:r>
      <w:r w:rsidRPr="00440847">
        <w:t>soon as possible, unless physical or</w:t>
      </w:r>
      <w:r>
        <w:t xml:space="preserve"> </w:t>
      </w:r>
      <w:r w:rsidRPr="00440847">
        <w:t>behavioral problems make it necessary</w:t>
      </w:r>
      <w:r>
        <w:t xml:space="preserve"> </w:t>
      </w:r>
      <w:r w:rsidRPr="00440847">
        <w:t>to return the animal to captivity or</w:t>
      </w:r>
      <w:r w:rsidR="0061609F">
        <w:t xml:space="preserve"> </w:t>
      </w:r>
      <w:r w:rsidRPr="00440847">
        <w:t>euthanize it.</w:t>
      </w:r>
      <w:r w:rsidR="69C08F7C">
        <w:t xml:space="preserve"> </w:t>
      </w:r>
      <w:r w:rsidR="462A19FE">
        <w:t xml:space="preserve">If a </w:t>
      </w:r>
      <w:r w:rsidR="00FB0438">
        <w:t>g</w:t>
      </w:r>
      <w:r w:rsidR="462A19FE">
        <w:t>ray wolf is taken</w:t>
      </w:r>
      <w:r w:rsidR="69C08F7C">
        <w:t xml:space="preserve"> into captivity for care</w:t>
      </w:r>
      <w:r w:rsidR="2B337B1E">
        <w:t xml:space="preserve"> or is euthanized, it</w:t>
      </w:r>
      <w:r w:rsidR="69C08F7C">
        <w:t xml:space="preserve"> must be reported to the Service within 24 hours</w:t>
      </w:r>
      <w:r w:rsidR="78EADDD9">
        <w:t xml:space="preserve"> or as soon as reasonably appropriate</w:t>
      </w:r>
      <w:r w:rsidR="69C08F7C">
        <w:t>.</w:t>
      </w:r>
    </w:p>
    <w:p w:rsidR="00D35E36" w:rsidP="00960480" w:rsidRDefault="00C11C3A" w14:paraId="0D5CB3E7" w14:textId="59729FC1">
      <w:pPr>
        <w:spacing w:after="0" w:line="480" w:lineRule="auto"/>
        <w:ind w:firstLine="720"/>
        <w:contextualSpacing/>
      </w:pPr>
      <w:r>
        <w:t>(</w:t>
      </w:r>
      <w:r w:rsidR="5ED15914">
        <w:t>9</w:t>
      </w:r>
      <w:r>
        <w:t xml:space="preserve">) </w:t>
      </w:r>
      <w:r w:rsidRPr="005C1470">
        <w:rPr>
          <w:i/>
        </w:rPr>
        <w:t xml:space="preserve">Review and </w:t>
      </w:r>
      <w:r w:rsidR="007676E3">
        <w:rPr>
          <w:bCs/>
          <w:i/>
        </w:rPr>
        <w:t>evaluation</w:t>
      </w:r>
      <w:r w:rsidRPr="007676E3">
        <w:rPr>
          <w:i/>
        </w:rPr>
        <w:t xml:space="preserve"> of the </w:t>
      </w:r>
      <w:r w:rsidR="00B06418">
        <w:rPr>
          <w:bCs/>
          <w:i/>
        </w:rPr>
        <w:t>s</w:t>
      </w:r>
      <w:r w:rsidRPr="00F572E7">
        <w:rPr>
          <w:i/>
        </w:rPr>
        <w:t>uccess</w:t>
      </w:r>
      <w:r w:rsidR="007676E3">
        <w:rPr>
          <w:i/>
        </w:rPr>
        <w:t xml:space="preserve"> </w:t>
      </w:r>
      <w:r w:rsidRPr="007676E3">
        <w:rPr>
          <w:i/>
        </w:rPr>
        <w:t xml:space="preserve">or </w:t>
      </w:r>
      <w:r w:rsidR="00B06418">
        <w:rPr>
          <w:bCs/>
          <w:i/>
        </w:rPr>
        <w:t>f</w:t>
      </w:r>
      <w:r w:rsidRPr="00F572E7">
        <w:rPr>
          <w:i/>
        </w:rPr>
        <w:t>ailure</w:t>
      </w:r>
      <w:r w:rsidR="007676E3">
        <w:rPr>
          <w:i/>
        </w:rPr>
        <w:t xml:space="preserve"> </w:t>
      </w:r>
      <w:r w:rsidRPr="007676E3">
        <w:rPr>
          <w:i/>
        </w:rPr>
        <w:t>of the NEP</w:t>
      </w:r>
      <w:r>
        <w:rPr>
          <w:i/>
        </w:rPr>
        <w:t xml:space="preserve">. </w:t>
      </w:r>
      <w:r w:rsidRPr="00FC27D3">
        <w:t>Radio transmitters, remote cameras, surveys of roads and trails to document wolf sign, and other monitoring techniques will be used to document wolf reproductive success, abundance, and distribution in Colorado post-release.</w:t>
      </w:r>
    </w:p>
    <w:p w:rsidR="0089034D" w:rsidP="00960480" w:rsidRDefault="00D35E36" w14:paraId="79D3F8DF" w14:textId="71B15179">
      <w:pPr>
        <w:spacing w:after="0" w:line="480" w:lineRule="auto"/>
        <w:ind w:firstLine="720"/>
        <w:contextualSpacing/>
      </w:pPr>
      <w:r>
        <w:t>(</w:t>
      </w:r>
      <w:proofErr w:type="spellStart"/>
      <w:r>
        <w:t>i</w:t>
      </w:r>
      <w:proofErr w:type="spellEnd"/>
      <w:r>
        <w:t>)</w:t>
      </w:r>
      <w:r w:rsidRPr="00FC27D3" w:rsidR="00C11C3A">
        <w:t xml:space="preserve"> </w:t>
      </w:r>
      <w:r w:rsidR="00960480">
        <w:t>T</w:t>
      </w:r>
      <w:r w:rsidRPr="00FC27D3" w:rsidR="00960480">
        <w:t xml:space="preserve">o evaluate progress toward achieving </w:t>
      </w:r>
      <w:r w:rsidR="00960480">
        <w:t>S</w:t>
      </w:r>
      <w:r w:rsidRPr="00FC27D3" w:rsidR="00960480">
        <w:t xml:space="preserve">tate </w:t>
      </w:r>
      <w:proofErr w:type="spellStart"/>
      <w:r w:rsidRPr="00FC27D3" w:rsidR="00960480">
        <w:t>downlisting</w:t>
      </w:r>
      <w:proofErr w:type="spellEnd"/>
      <w:r w:rsidRPr="00FC27D3" w:rsidR="00960480">
        <w:t xml:space="preserve"> and </w:t>
      </w:r>
      <w:r w:rsidR="510F0E82">
        <w:t>delisting</w:t>
      </w:r>
      <w:r w:rsidR="007676E3">
        <w:t xml:space="preserve"> </w:t>
      </w:r>
      <w:r w:rsidRPr="00FC27D3" w:rsidR="00960480">
        <w:t>criteria</w:t>
      </w:r>
      <w:r w:rsidR="00960480">
        <w:t>, t</w:t>
      </w:r>
      <w:r w:rsidRPr="00FC27D3" w:rsidR="00C11C3A">
        <w:t>h</w:t>
      </w:r>
      <w:r w:rsidR="00960480">
        <w:t>e Service will summarize th</w:t>
      </w:r>
      <w:r w:rsidRPr="00FC27D3" w:rsidR="00C11C3A">
        <w:t>is</w:t>
      </w:r>
      <w:r w:rsidR="007676E3">
        <w:t xml:space="preserve"> </w:t>
      </w:r>
      <w:r w:rsidRPr="00FC27D3" w:rsidR="00C11C3A">
        <w:t xml:space="preserve">information in an annual report </w:t>
      </w:r>
      <w:r w:rsidR="00D5448B">
        <w:t>by CPW</w:t>
      </w:r>
      <w:r w:rsidR="002E5565">
        <w:t xml:space="preserve">, submitted by </w:t>
      </w:r>
      <w:r w:rsidR="002E5565">
        <w:lastRenderedPageBreak/>
        <w:t>June 30 of each year,</w:t>
      </w:r>
      <w:r w:rsidR="00D5448B">
        <w:t xml:space="preserve"> </w:t>
      </w:r>
      <w:r w:rsidRPr="00FC27D3" w:rsidR="00C11C3A">
        <w:t>that describes wolf conservation and management activities that occurred in Colorado each calendar or biological year.</w:t>
      </w:r>
      <w:r w:rsidR="007676E3">
        <w:t xml:space="preserve"> </w:t>
      </w:r>
      <w:r w:rsidRPr="00FC27D3" w:rsidR="00C11C3A">
        <w:t xml:space="preserve">The annual report may include, but not be limited </w:t>
      </w:r>
      <w:proofErr w:type="gramStart"/>
      <w:r w:rsidRPr="00FC27D3" w:rsidR="00C11C3A">
        <w:t>to:</w:t>
      </w:r>
      <w:proofErr w:type="gramEnd"/>
      <w:r w:rsidRPr="00FC27D3" w:rsidR="00C11C3A">
        <w:t xml:space="preserve"> post-release wolf movements and behavior; wolf minimum counts or abundance estimates; reproductive success and recruitment; territory use and distribution; cause-specific wolf mortalities; and a summary of wolf conflicts and associated management activities to minimize wolf conflict risk</w:t>
      </w:r>
      <w:r w:rsidR="00C11C3A">
        <w:t>.</w:t>
      </w:r>
    </w:p>
    <w:p w:rsidR="3B965673" w:rsidP="73923051" w:rsidRDefault="0089034D" w14:paraId="70C53385" w14:textId="5121D62D">
      <w:pPr>
        <w:spacing w:after="0" w:line="480" w:lineRule="auto"/>
        <w:ind w:firstLine="720"/>
        <w:contextualSpacing/>
        <w:rPr>
          <w:rFonts w:eastAsia="Times New Roman" w:cs="Times New Roman"/>
        </w:rPr>
      </w:pPr>
      <w:r>
        <w:t>(ii)</w:t>
      </w:r>
      <w:r w:rsidR="00C11C3A">
        <w:t xml:space="preserve"> </w:t>
      </w:r>
      <w:r w:rsidR="00D35E36">
        <w:t>T</w:t>
      </w:r>
      <w:r w:rsidRPr="00C11C3A" w:rsidR="00D35E36">
        <w:t>o assess the reintroduction program</w:t>
      </w:r>
      <w:r w:rsidR="00D35E36">
        <w:t>, t</w:t>
      </w:r>
      <w:r w:rsidRPr="00C11C3A" w:rsidR="00C11C3A">
        <w:t xml:space="preserve">he Service will evaluate Colorado’s wolf reintroduction and management program in a summary report each year </w:t>
      </w:r>
      <w:r w:rsidR="007958D7">
        <w:t xml:space="preserve">that </w:t>
      </w:r>
      <w:r w:rsidRPr="00C11C3A" w:rsidR="00C11C3A">
        <w:t xml:space="preserve">wolf reintroductions occur in the </w:t>
      </w:r>
      <w:r>
        <w:t>S</w:t>
      </w:r>
      <w:r w:rsidR="007676E3">
        <w:t>tate</w:t>
      </w:r>
      <w:r w:rsidRPr="00C11C3A" w:rsidR="00C11C3A">
        <w:t xml:space="preserve"> and for a minimum of </w:t>
      </w:r>
      <w:r w:rsidR="00584DD3">
        <w:t>5</w:t>
      </w:r>
      <w:r w:rsidRPr="00C11C3A" w:rsidR="00C11C3A">
        <w:t xml:space="preserve"> years after reintroductions are complete. </w:t>
      </w:r>
      <w:r w:rsidR="00D35E36">
        <w:t xml:space="preserve">If the Service </w:t>
      </w:r>
      <w:r w:rsidRPr="00C11C3A" w:rsidR="00C11C3A">
        <w:t>determine</w:t>
      </w:r>
      <w:r w:rsidR="00D35E36">
        <w:t xml:space="preserve">s </w:t>
      </w:r>
      <w:r w:rsidR="007958D7">
        <w:t>that</w:t>
      </w:r>
      <w:r w:rsidR="007676E3">
        <w:t xml:space="preserve"> </w:t>
      </w:r>
      <w:r w:rsidRPr="00C11C3A" w:rsidR="00C11C3A">
        <w:t xml:space="preserve">modifications to reintroduction protocols </w:t>
      </w:r>
      <w:r w:rsidR="00D35E36">
        <w:t>and</w:t>
      </w:r>
      <w:r w:rsidRPr="00C11C3A" w:rsidR="00C11C3A">
        <w:t xml:space="preserve"> wolf monitoring and management activities are needed, the Service will coordinate closely with the State to ensure progress toward achieving recovery goals while concurrently minimizing wolf-related conflicts in Colorado.</w:t>
      </w:r>
    </w:p>
    <w:p w:rsidR="00951F8E" w:rsidP="008C4F67" w:rsidRDefault="006F393C" w14:paraId="3F975AD0" w14:textId="6FF81075">
      <w:pPr>
        <w:spacing w:after="0" w:line="480" w:lineRule="auto"/>
        <w:ind w:firstLine="720"/>
        <w:contextualSpacing/>
      </w:pPr>
      <w:r w:rsidRPr="008B40E2" w:rsidDel="006E2CD9">
        <w:t>(</w:t>
      </w:r>
      <w:r w:rsidRPr="008B40E2" w:rsidR="006F7947">
        <w:t xml:space="preserve">10) </w:t>
      </w:r>
      <w:r w:rsidRPr="008B40E2" w:rsidR="006F7947">
        <w:rPr>
          <w:bCs/>
          <w:i/>
        </w:rPr>
        <w:t>Memorand</w:t>
      </w:r>
      <w:r w:rsidR="00152FBD">
        <w:rPr>
          <w:bCs/>
          <w:i/>
        </w:rPr>
        <w:t>um</w:t>
      </w:r>
      <w:r w:rsidRPr="008B40E2" w:rsidDel="006E2CD9" w:rsidR="00440847">
        <w:rPr>
          <w:i/>
        </w:rPr>
        <w:t xml:space="preserve"> of Agreement</w:t>
      </w:r>
      <w:r w:rsidRPr="008B40E2" w:rsidDel="006E2CD9" w:rsidR="0061609F">
        <w:rPr>
          <w:i/>
        </w:rPr>
        <w:t xml:space="preserve"> </w:t>
      </w:r>
      <w:r w:rsidRPr="008B40E2" w:rsidDel="006E2CD9" w:rsidR="00440847">
        <w:rPr>
          <w:i/>
        </w:rPr>
        <w:t>(MOA)</w:t>
      </w:r>
      <w:r w:rsidRPr="008B40E2" w:rsidDel="006E2CD9" w:rsidR="00440847">
        <w:t>.</w:t>
      </w:r>
      <w:r w:rsidRPr="00440847" w:rsidDel="006E2CD9" w:rsidR="00440847">
        <w:rPr>
          <w:i/>
          <w:iCs/>
        </w:rPr>
        <w:t xml:space="preserve"> </w:t>
      </w:r>
      <w:r w:rsidDel="006E2CD9" w:rsidR="0061609F">
        <w:t xml:space="preserve">The </w:t>
      </w:r>
      <w:r w:rsidRPr="00440847" w:rsidDel="006E2CD9" w:rsidR="00440847">
        <w:t>State</w:t>
      </w:r>
      <w:r w:rsidDel="006E2CD9" w:rsidR="0061609F">
        <w:t xml:space="preserve"> of Colorado</w:t>
      </w:r>
      <w:r w:rsidRPr="00440847" w:rsidDel="006E2CD9" w:rsidR="00440847">
        <w:t xml:space="preserve"> or </w:t>
      </w:r>
      <w:r w:rsidDel="006E2CD9" w:rsidR="00F36578">
        <w:t xml:space="preserve">any </w:t>
      </w:r>
      <w:r w:rsidRPr="00440847" w:rsidDel="006E2CD9" w:rsidR="00440847">
        <w:t>Tribe</w:t>
      </w:r>
      <w:r w:rsidDel="006E2CD9" w:rsidR="00F36578">
        <w:t xml:space="preserve"> within the State</w:t>
      </w:r>
      <w:r w:rsidRPr="00440847" w:rsidDel="006E2CD9" w:rsidR="00440847">
        <w:t xml:space="preserve"> with gray</w:t>
      </w:r>
      <w:r w:rsidDel="006E2CD9" w:rsidR="00F36578">
        <w:rPr>
          <w:i/>
          <w:iCs/>
        </w:rPr>
        <w:t xml:space="preserve"> </w:t>
      </w:r>
      <w:r w:rsidRPr="00440847" w:rsidDel="006E2CD9" w:rsidR="00440847">
        <w:t>wolves, subject to the terms of this</w:t>
      </w:r>
      <w:r w:rsidDel="006E2CD9" w:rsidR="00F36578">
        <w:rPr>
          <w:i/>
          <w:iCs/>
        </w:rPr>
        <w:t xml:space="preserve"> </w:t>
      </w:r>
      <w:r w:rsidR="006F7947">
        <w:t>rule</w:t>
      </w:r>
      <w:r w:rsidRPr="00440847" w:rsidR="00440847">
        <w:t>,</w:t>
      </w:r>
      <w:r w:rsidRPr="00440847" w:rsidDel="006E2CD9" w:rsidR="00440847">
        <w:t xml:space="preserve"> may</w:t>
      </w:r>
      <w:r w:rsidRPr="00440847" w:rsidR="00440847">
        <w:t xml:space="preserve"> </w:t>
      </w:r>
      <w:r w:rsidR="00082792">
        <w:t xml:space="preserve">request an MOA from </w:t>
      </w:r>
      <w:r w:rsidRPr="00440847" w:rsidDel="006E2CD9" w:rsidR="00440847">
        <w:t>the</w:t>
      </w:r>
      <w:r w:rsidDel="006E2CD9" w:rsidR="00F36578">
        <w:rPr>
          <w:i/>
          <w:iCs/>
        </w:rPr>
        <w:t xml:space="preserve"> </w:t>
      </w:r>
      <w:r w:rsidRPr="00440847" w:rsidDel="006E2CD9" w:rsidR="00440847">
        <w:t>Se</w:t>
      </w:r>
      <w:r w:rsidDel="006E2CD9" w:rsidR="007F7F84">
        <w:t>rvice</w:t>
      </w:r>
      <w:r w:rsidRPr="00440847" w:rsidDel="006E2CD9" w:rsidR="00440847">
        <w:t xml:space="preserve"> to take over lead</w:t>
      </w:r>
      <w:r w:rsidDel="006E2CD9" w:rsidR="00F36578">
        <w:rPr>
          <w:i/>
          <w:iCs/>
        </w:rPr>
        <w:t xml:space="preserve"> </w:t>
      </w:r>
      <w:r w:rsidRPr="00440847" w:rsidDel="006E2CD9" w:rsidR="00440847">
        <w:t>management responsibility and</w:t>
      </w:r>
      <w:r w:rsidDel="006E2CD9" w:rsidR="00F36578">
        <w:rPr>
          <w:i/>
          <w:iCs/>
        </w:rPr>
        <w:t xml:space="preserve"> </w:t>
      </w:r>
      <w:r w:rsidRPr="00440847" w:rsidDel="006E2CD9" w:rsidR="00440847">
        <w:t>authority to implement this rule by</w:t>
      </w:r>
      <w:r w:rsidDel="006E2CD9" w:rsidR="00F36578">
        <w:rPr>
          <w:i/>
          <w:iCs/>
        </w:rPr>
        <w:t xml:space="preserve"> </w:t>
      </w:r>
      <w:r w:rsidRPr="00440847" w:rsidDel="006E2CD9" w:rsidR="00440847">
        <w:t>managing the nonessential experimental</w:t>
      </w:r>
      <w:r w:rsidDel="006E2CD9" w:rsidR="00F36578">
        <w:rPr>
          <w:i/>
          <w:iCs/>
        </w:rPr>
        <w:t xml:space="preserve"> </w:t>
      </w:r>
      <w:r w:rsidRPr="00440847" w:rsidDel="006E2CD9" w:rsidR="00440847">
        <w:t>gray wolves in th</w:t>
      </w:r>
      <w:r w:rsidDel="006E2CD9" w:rsidR="00EF1E13">
        <w:t>e</w:t>
      </w:r>
      <w:r w:rsidRPr="00440847" w:rsidDel="006E2CD9" w:rsidR="00440847">
        <w:t xml:space="preserve"> State or on that</w:t>
      </w:r>
      <w:r w:rsidDel="006E2CD9" w:rsidR="00EF1E13">
        <w:rPr>
          <w:i/>
          <w:iCs/>
        </w:rPr>
        <w:t xml:space="preserve"> </w:t>
      </w:r>
      <w:r w:rsidRPr="00440847" w:rsidDel="006E2CD9" w:rsidR="00440847">
        <w:t>Tribal reservation, and implement all</w:t>
      </w:r>
      <w:r w:rsidDel="006E2CD9" w:rsidR="00EF1E13">
        <w:rPr>
          <w:i/>
          <w:iCs/>
        </w:rPr>
        <w:t xml:space="preserve"> </w:t>
      </w:r>
      <w:r w:rsidRPr="00440847" w:rsidDel="006E2CD9" w:rsidR="00440847">
        <w:t>parts of their State or Tribal</w:t>
      </w:r>
      <w:r w:rsidDel="006E2CD9" w:rsidR="00EF1E13">
        <w:rPr>
          <w:i/>
          <w:iCs/>
        </w:rPr>
        <w:t xml:space="preserve"> </w:t>
      </w:r>
      <w:r w:rsidRPr="00440847" w:rsidDel="006E2CD9" w:rsidR="00440847">
        <w:t>plan that are consistent with this rule</w:t>
      </w:r>
      <w:r w:rsidR="00FB0438">
        <w:t>, p</w:t>
      </w:r>
      <w:r w:rsidR="0071439F">
        <w:t xml:space="preserve">rovided that </w:t>
      </w:r>
      <w:r w:rsidRPr="000E07FB" w:rsidDel="006E2CD9" w:rsidR="00D54EAD">
        <w:t xml:space="preserve">the State or </w:t>
      </w:r>
      <w:r w:rsidR="0071439F">
        <w:t xml:space="preserve">Tribe has a </w:t>
      </w:r>
      <w:r w:rsidRPr="000E07FB" w:rsidDel="006E2CD9" w:rsidR="00D54EAD">
        <w:t xml:space="preserve">wolf management </w:t>
      </w:r>
      <w:r w:rsidR="0071439F">
        <w:t xml:space="preserve">plan approved by the Service.  </w:t>
      </w:r>
      <w:r w:rsidRPr="000E07FB" w:rsidDel="006E2CD9" w:rsidR="00D54EAD">
        <w:t xml:space="preserve">  </w:t>
      </w:r>
    </w:p>
    <w:p w:rsidRPr="006F18B0" w:rsidR="006F18B0" w:rsidDel="006E2CD9" w:rsidP="008C4F67" w:rsidRDefault="00321969" w14:paraId="4993E1DB" w14:textId="1BF92B5D">
      <w:pPr>
        <w:spacing w:after="0" w:line="480" w:lineRule="auto"/>
        <w:ind w:firstLine="720"/>
        <w:contextualSpacing/>
      </w:pPr>
      <w:r>
        <w:t xml:space="preserve"> </w:t>
      </w:r>
      <w:r w:rsidRPr="006F18B0" w:rsidDel="006E2CD9" w:rsidR="006F18B0">
        <w:t>(</w:t>
      </w:r>
      <w:proofErr w:type="spellStart"/>
      <w:r w:rsidRPr="006F18B0" w:rsidDel="006E2CD9" w:rsidR="006F18B0">
        <w:t>i</w:t>
      </w:r>
      <w:proofErr w:type="spellEnd"/>
      <w:r w:rsidRPr="006F18B0" w:rsidDel="006E2CD9" w:rsidR="006F18B0">
        <w:t xml:space="preserve">) </w:t>
      </w:r>
      <w:r w:rsidR="0071439F">
        <w:t>The</w:t>
      </w:r>
      <w:r w:rsidRPr="006F18B0" w:rsidDel="006E2CD9" w:rsidR="006F18B0">
        <w:t xml:space="preserve"> State or Tribal </w:t>
      </w:r>
      <w:r w:rsidR="00FE5394">
        <w:t>request</w:t>
      </w:r>
      <w:r w:rsidRPr="006F18B0" w:rsidDel="006E2CD9" w:rsidR="006F18B0">
        <w:t xml:space="preserve"> for wolf</w:t>
      </w:r>
      <w:r w:rsidDel="006E2CD9" w:rsidR="00F11F59">
        <w:t xml:space="preserve"> </w:t>
      </w:r>
      <w:r w:rsidRPr="006F18B0" w:rsidDel="006E2CD9" w:rsidR="006F18B0">
        <w:t xml:space="preserve">management under an MOA must </w:t>
      </w:r>
      <w:r w:rsidR="00FB0438">
        <w:t>demonstrate</w:t>
      </w:r>
      <w:r w:rsidRPr="006F18B0" w:rsidDel="006E2CD9" w:rsidR="006F18B0">
        <w:t>:</w:t>
      </w:r>
    </w:p>
    <w:p w:rsidRPr="006F18B0" w:rsidR="006F18B0" w:rsidDel="006E2CD9" w:rsidP="008C4F67" w:rsidRDefault="006F18B0" w14:paraId="130E805B" w14:textId="41015B23">
      <w:pPr>
        <w:spacing w:after="0" w:line="480" w:lineRule="auto"/>
        <w:ind w:firstLine="720"/>
        <w:contextualSpacing/>
      </w:pPr>
      <w:r w:rsidRPr="006F18B0" w:rsidDel="006E2CD9">
        <w:lastRenderedPageBreak/>
        <w:t xml:space="preserve">(A) </w:t>
      </w:r>
      <w:r w:rsidRPr="006F18B0">
        <w:t>That</w:t>
      </w:r>
      <w:r w:rsidRPr="006F18B0" w:rsidDel="006E2CD9">
        <w:t xml:space="preserve"> authority and management</w:t>
      </w:r>
      <w:r w:rsidDel="006E2CD9" w:rsidR="00F11F59">
        <w:t xml:space="preserve"> </w:t>
      </w:r>
      <w:r w:rsidRPr="006F18B0" w:rsidDel="006E2CD9">
        <w:t xml:space="preserve">capability </w:t>
      </w:r>
      <w:r w:rsidRPr="006F18B0" w:rsidDel="006E2CD9" w:rsidR="007767A8">
        <w:t>reside</w:t>
      </w:r>
      <w:r w:rsidRPr="006F18B0" w:rsidDel="006E2CD9">
        <w:t xml:space="preserve"> in the State or Tribe</w:t>
      </w:r>
      <w:r w:rsidDel="006E2CD9" w:rsidR="00F11F59">
        <w:t xml:space="preserve"> </w:t>
      </w:r>
      <w:r w:rsidRPr="006F18B0" w:rsidDel="006E2CD9">
        <w:t>to conserve the gray wolf throughout the</w:t>
      </w:r>
      <w:r w:rsidDel="006E2CD9" w:rsidR="00F11F59">
        <w:t xml:space="preserve"> </w:t>
      </w:r>
      <w:r w:rsidRPr="006F18B0" w:rsidDel="006E2CD9">
        <w:t xml:space="preserve">geographical range of </w:t>
      </w:r>
      <w:r w:rsidDel="006E2CD9" w:rsidR="00F11F59">
        <w:t>the</w:t>
      </w:r>
      <w:r w:rsidRPr="006F18B0" w:rsidDel="006E2CD9">
        <w:t xml:space="preserve"> experimental</w:t>
      </w:r>
      <w:r w:rsidDel="006E2CD9" w:rsidR="00F11F59">
        <w:t xml:space="preserve"> </w:t>
      </w:r>
      <w:r w:rsidRPr="006F18B0" w:rsidDel="006E2CD9">
        <w:t>population within the State</w:t>
      </w:r>
      <w:r w:rsidDel="006E2CD9" w:rsidR="00F11F59">
        <w:t xml:space="preserve"> of Colorado</w:t>
      </w:r>
      <w:r w:rsidRPr="006F18B0" w:rsidDel="006E2CD9">
        <w:t xml:space="preserve"> or within</w:t>
      </w:r>
      <w:r w:rsidDel="006E2CD9" w:rsidR="00F11F59">
        <w:t xml:space="preserve"> </w:t>
      </w:r>
      <w:r w:rsidRPr="006F18B0" w:rsidDel="006E2CD9">
        <w:t xml:space="preserve">the Tribal </w:t>
      </w:r>
      <w:proofErr w:type="gramStart"/>
      <w:r w:rsidRPr="006F18B0" w:rsidDel="006E2CD9">
        <w:t>reservation</w:t>
      </w:r>
      <w:r w:rsidR="00152FBD">
        <w:t>;</w:t>
      </w:r>
      <w:proofErr w:type="gramEnd"/>
    </w:p>
    <w:p w:rsidRPr="006F18B0" w:rsidR="006F18B0" w:rsidDel="006E2CD9" w:rsidP="008C4F67" w:rsidRDefault="006F18B0" w14:paraId="5E6D67A1" w14:textId="6C122B13">
      <w:pPr>
        <w:spacing w:after="0" w:line="480" w:lineRule="auto"/>
        <w:ind w:firstLine="720"/>
        <w:contextualSpacing/>
      </w:pPr>
      <w:r w:rsidRPr="006F18B0" w:rsidDel="006E2CD9">
        <w:t>(</w:t>
      </w:r>
      <w:r w:rsidDel="006E2CD9">
        <w:t>B</w:t>
      </w:r>
      <w:r w:rsidRPr="006F18B0" w:rsidDel="006E2CD9">
        <w:t xml:space="preserve">) </w:t>
      </w:r>
      <w:r w:rsidRPr="006F18B0">
        <w:t>That</w:t>
      </w:r>
      <w:r w:rsidRPr="006F18B0" w:rsidDel="006E2CD9">
        <w:t xml:space="preserve"> the State or Tribe has an</w:t>
      </w:r>
      <w:r w:rsidDel="006E2CD9" w:rsidR="00F11F59">
        <w:t xml:space="preserve"> </w:t>
      </w:r>
      <w:r w:rsidRPr="006F18B0" w:rsidDel="006E2CD9">
        <w:t>acceptable conservation program for the</w:t>
      </w:r>
      <w:r w:rsidDel="006E2CD9" w:rsidR="00F11F59">
        <w:t xml:space="preserve"> </w:t>
      </w:r>
      <w:r w:rsidRPr="006F18B0" w:rsidDel="006E2CD9">
        <w:t>gray wolf, throughout the NEP</w:t>
      </w:r>
      <w:r w:rsidDel="006E2CD9" w:rsidR="00F11F59">
        <w:t xml:space="preserve"> </w:t>
      </w:r>
      <w:r w:rsidRPr="006F18B0" w:rsidDel="006E2CD9">
        <w:t>area within the State or Tribal</w:t>
      </w:r>
      <w:r w:rsidDel="006E2CD9" w:rsidR="00F11F59">
        <w:t xml:space="preserve"> </w:t>
      </w:r>
      <w:r w:rsidRPr="006F18B0" w:rsidDel="006E2CD9">
        <w:t>reservation, including the requisite</w:t>
      </w:r>
      <w:r w:rsidDel="006E2CD9" w:rsidR="00F11F59">
        <w:t xml:space="preserve"> </w:t>
      </w:r>
      <w:r w:rsidRPr="006F18B0" w:rsidDel="006E2CD9">
        <w:t>authority and capacity to carry out that</w:t>
      </w:r>
      <w:r w:rsidDel="006E2CD9" w:rsidR="00F11F59">
        <w:t xml:space="preserve"> </w:t>
      </w:r>
      <w:r w:rsidRPr="006F18B0" w:rsidDel="006E2CD9">
        <w:t xml:space="preserve">conservation </w:t>
      </w:r>
      <w:proofErr w:type="gramStart"/>
      <w:r w:rsidRPr="006F18B0" w:rsidDel="006E2CD9">
        <w:t>program</w:t>
      </w:r>
      <w:r w:rsidR="00152FBD">
        <w:t>;</w:t>
      </w:r>
      <w:proofErr w:type="gramEnd"/>
    </w:p>
    <w:p w:rsidRPr="006F18B0" w:rsidR="006F18B0" w:rsidDel="006E2CD9" w:rsidP="008C4F67" w:rsidRDefault="006F18B0" w14:paraId="6981D1AB" w14:textId="579EAFDC">
      <w:pPr>
        <w:spacing w:after="0" w:line="480" w:lineRule="auto"/>
        <w:ind w:firstLine="720"/>
        <w:contextualSpacing/>
      </w:pPr>
      <w:r w:rsidRPr="006F18B0" w:rsidDel="006E2CD9">
        <w:t>(</w:t>
      </w:r>
      <w:r w:rsidDel="006E2CD9">
        <w:t>C</w:t>
      </w:r>
      <w:r w:rsidRPr="006F18B0" w:rsidDel="006E2CD9">
        <w:t xml:space="preserve">) </w:t>
      </w:r>
      <w:r w:rsidR="00FB0438">
        <w:t>E</w:t>
      </w:r>
      <w:r w:rsidRPr="006F18B0" w:rsidDel="006E2CD9">
        <w:t>xactly what</w:t>
      </w:r>
      <w:r w:rsidDel="006E2CD9" w:rsidR="00F11F59">
        <w:t xml:space="preserve"> </w:t>
      </w:r>
      <w:r w:rsidRPr="006F18B0" w:rsidDel="006E2CD9">
        <w:t>parts of the State or Tribal</w:t>
      </w:r>
      <w:r w:rsidDel="006E2CD9" w:rsidR="00F11F59">
        <w:t xml:space="preserve"> </w:t>
      </w:r>
      <w:r w:rsidRPr="006F18B0" w:rsidDel="006E2CD9">
        <w:t>plan the State or Tribe intends to</w:t>
      </w:r>
      <w:r w:rsidDel="006E2CD9" w:rsidR="00F11F59">
        <w:t xml:space="preserve"> </w:t>
      </w:r>
      <w:r w:rsidRPr="006F18B0" w:rsidDel="006E2CD9">
        <w:t>implement within the framework of this</w:t>
      </w:r>
      <w:r w:rsidDel="006E2CD9" w:rsidR="00F11F59">
        <w:t xml:space="preserve"> </w:t>
      </w:r>
      <w:r w:rsidRPr="006F18B0" w:rsidDel="006E2CD9">
        <w:t>rule</w:t>
      </w:r>
      <w:r w:rsidR="00152FBD">
        <w:t>; and</w:t>
      </w:r>
    </w:p>
    <w:p w:rsidRPr="006F18B0" w:rsidR="006F18B0" w:rsidDel="006E2CD9" w:rsidP="008C4F67" w:rsidRDefault="006F18B0" w14:paraId="6D4F7099" w14:textId="79A9D76D">
      <w:pPr>
        <w:spacing w:after="0" w:line="480" w:lineRule="auto"/>
        <w:ind w:firstLine="720"/>
        <w:contextualSpacing/>
      </w:pPr>
      <w:r w:rsidRPr="006F18B0" w:rsidDel="006E2CD9">
        <w:t xml:space="preserve">(D) </w:t>
      </w:r>
      <w:r w:rsidR="00FB0438">
        <w:t>That</w:t>
      </w:r>
      <w:r w:rsidRPr="006F18B0" w:rsidDel="006E2CD9">
        <w:t xml:space="preserve"> the State or Tribal</w:t>
      </w:r>
      <w:r w:rsidDel="006E2CD9" w:rsidR="00F11F59">
        <w:t xml:space="preserve"> </w:t>
      </w:r>
      <w:r w:rsidRPr="006F18B0" w:rsidDel="006E2CD9">
        <w:t>management progress will be reported</w:t>
      </w:r>
      <w:r w:rsidDel="006E2CD9" w:rsidR="00F11F59">
        <w:t xml:space="preserve"> </w:t>
      </w:r>
      <w:r w:rsidRPr="006F18B0" w:rsidDel="006E2CD9">
        <w:t>to the Service on at least an annual basis</w:t>
      </w:r>
      <w:r w:rsidDel="006E2CD9" w:rsidR="00F11F59">
        <w:t xml:space="preserve"> </w:t>
      </w:r>
      <w:r w:rsidRPr="006F18B0" w:rsidDel="006E2CD9">
        <w:t>so the Service can determine if State or</w:t>
      </w:r>
      <w:r w:rsidDel="006E2CD9" w:rsidR="00F11F59">
        <w:t xml:space="preserve"> </w:t>
      </w:r>
      <w:r w:rsidRPr="006F18B0" w:rsidDel="006E2CD9">
        <w:t>Tribal management was conducted in full compliance</w:t>
      </w:r>
      <w:r w:rsidDel="006E2CD9" w:rsidR="00A72E17">
        <w:t xml:space="preserve"> </w:t>
      </w:r>
      <w:r w:rsidRPr="006F18B0" w:rsidDel="006E2CD9">
        <w:t>with this rule.</w:t>
      </w:r>
    </w:p>
    <w:p w:rsidRPr="006F18B0" w:rsidR="006F18B0" w:rsidDel="006E2CD9" w:rsidP="008C4F67" w:rsidRDefault="006F18B0" w14:paraId="18AC8C19" w14:textId="03BA6E7B">
      <w:pPr>
        <w:spacing w:after="0" w:line="480" w:lineRule="auto"/>
        <w:ind w:firstLine="720"/>
        <w:contextualSpacing/>
      </w:pPr>
      <w:r w:rsidRPr="006F18B0" w:rsidDel="006E2CD9">
        <w:t>(</w:t>
      </w:r>
      <w:r w:rsidDel="006E2CD9">
        <w:t>i</w:t>
      </w:r>
      <w:r w:rsidDel="006E2CD9" w:rsidR="325C7BFB">
        <w:t>i</w:t>
      </w:r>
      <w:r w:rsidRPr="006F18B0" w:rsidDel="006E2CD9">
        <w:t>) The Se</w:t>
      </w:r>
      <w:r w:rsidDel="006E2CD9" w:rsidR="00430332">
        <w:t>rvice</w:t>
      </w:r>
      <w:r w:rsidRPr="006F18B0" w:rsidDel="006E2CD9">
        <w:t xml:space="preserve"> will approve such a</w:t>
      </w:r>
      <w:r w:rsidDel="006E2CD9" w:rsidR="00A72E17">
        <w:t xml:space="preserve"> </w:t>
      </w:r>
      <w:r w:rsidR="00CA1399">
        <w:t>request</w:t>
      </w:r>
      <w:r w:rsidRPr="006F18B0" w:rsidDel="006E2CD9">
        <w:t xml:space="preserve"> upon a finding that the</w:t>
      </w:r>
      <w:r w:rsidDel="006E2CD9" w:rsidR="00A72E17">
        <w:t xml:space="preserve"> </w:t>
      </w:r>
      <w:r w:rsidRPr="006F18B0" w:rsidDel="006E2CD9">
        <w:t xml:space="preserve">applicable criteria </w:t>
      </w:r>
      <w:r w:rsidRPr="006F18B0">
        <w:t>are</w:t>
      </w:r>
      <w:r w:rsidRPr="006F18B0" w:rsidDel="006E2CD9">
        <w:t xml:space="preserve"> </w:t>
      </w:r>
      <w:proofErr w:type="gramStart"/>
      <w:r w:rsidRPr="006F18B0" w:rsidDel="006E2CD9">
        <w:t>met</w:t>
      </w:r>
      <w:proofErr w:type="gramEnd"/>
      <w:r w:rsidRPr="006F18B0" w:rsidDel="006E2CD9">
        <w:t xml:space="preserve"> and that</w:t>
      </w:r>
      <w:r w:rsidDel="006E2CD9" w:rsidR="00A72E17">
        <w:t xml:space="preserve"> </w:t>
      </w:r>
      <w:r w:rsidRPr="006F18B0" w:rsidDel="006E2CD9">
        <w:t>approval is not likely to jeopardize the</w:t>
      </w:r>
      <w:r w:rsidDel="006E2CD9" w:rsidR="00A72E17">
        <w:t xml:space="preserve"> </w:t>
      </w:r>
      <w:r w:rsidRPr="006F18B0" w:rsidDel="006E2CD9">
        <w:t>continued existence of the gray wolf</w:t>
      </w:r>
      <w:r w:rsidR="0071439F">
        <w:t xml:space="preserve"> in the NEP</w:t>
      </w:r>
      <w:r w:rsidRPr="006F18B0">
        <w:t>.</w:t>
      </w:r>
    </w:p>
    <w:p w:rsidRPr="006F18B0" w:rsidR="006F18B0" w:rsidDel="006E2CD9" w:rsidP="008C4F67" w:rsidRDefault="006F18B0" w14:paraId="35F59172" w14:textId="222D1E28">
      <w:pPr>
        <w:spacing w:after="0" w:line="480" w:lineRule="auto"/>
        <w:ind w:firstLine="720"/>
        <w:contextualSpacing/>
      </w:pPr>
      <w:r w:rsidRPr="006F18B0" w:rsidDel="006E2CD9">
        <w:t>(iii) If the Se</w:t>
      </w:r>
      <w:r w:rsidDel="006E2CD9" w:rsidR="00430332">
        <w:t>rvice</w:t>
      </w:r>
      <w:r w:rsidRPr="006F18B0" w:rsidDel="006E2CD9">
        <w:t xml:space="preserve"> approves the</w:t>
      </w:r>
      <w:r w:rsidDel="006E2CD9" w:rsidR="009B2716">
        <w:t xml:space="preserve"> </w:t>
      </w:r>
      <w:r w:rsidR="00CA1399">
        <w:t>request</w:t>
      </w:r>
      <w:r w:rsidRPr="006F18B0" w:rsidDel="006E2CD9">
        <w:t>, the Se</w:t>
      </w:r>
      <w:r w:rsidDel="006E2CD9" w:rsidR="00430332">
        <w:t>rvice</w:t>
      </w:r>
      <w:r w:rsidRPr="006F18B0" w:rsidDel="006E2CD9">
        <w:t xml:space="preserve"> will enter into an</w:t>
      </w:r>
      <w:r w:rsidDel="006E2CD9" w:rsidR="00C011EE">
        <w:t xml:space="preserve"> </w:t>
      </w:r>
      <w:r w:rsidRPr="006F18B0" w:rsidDel="006E2CD9">
        <w:t>MOA with the State</w:t>
      </w:r>
      <w:r w:rsidDel="006E2CD9" w:rsidR="00C011EE">
        <w:t xml:space="preserve"> of Colorado</w:t>
      </w:r>
      <w:r w:rsidRPr="006F18B0" w:rsidDel="006E2CD9">
        <w:t xml:space="preserve"> or</w:t>
      </w:r>
      <w:r w:rsidDel="006E2CD9" w:rsidR="00C011EE">
        <w:t xml:space="preserve"> </w:t>
      </w:r>
      <w:r w:rsidRPr="006F18B0" w:rsidDel="006E2CD9">
        <w:t>appropriate Tribal representative.</w:t>
      </w:r>
    </w:p>
    <w:p w:rsidR="006F18B0" w:rsidDel="006E2CD9" w:rsidP="008C4F67" w:rsidRDefault="006F18B0" w14:paraId="767096E0" w14:textId="1992CCA0">
      <w:pPr>
        <w:spacing w:after="0" w:line="480" w:lineRule="auto"/>
        <w:ind w:firstLine="720"/>
        <w:contextualSpacing/>
      </w:pPr>
      <w:r w:rsidRPr="006F18B0" w:rsidDel="006E2CD9">
        <w:t>(</w:t>
      </w:r>
      <w:r w:rsidRPr="006F18B0">
        <w:t>iv</w:t>
      </w:r>
      <w:r w:rsidRPr="006F18B0" w:rsidDel="006E2CD9">
        <w:t>) An MOA for State or Tribal</w:t>
      </w:r>
      <w:r w:rsidDel="006E2CD9" w:rsidR="00C011EE">
        <w:t xml:space="preserve"> </w:t>
      </w:r>
      <w:r w:rsidRPr="006F18B0" w:rsidDel="006E2CD9">
        <w:t xml:space="preserve">management as provided in this </w:t>
      </w:r>
      <w:r w:rsidR="009D190F">
        <w:t>rule</w:t>
      </w:r>
      <w:r w:rsidDel="006E2CD9" w:rsidR="00EF2B00">
        <w:t xml:space="preserve"> </w:t>
      </w:r>
      <w:r w:rsidRPr="006F18B0" w:rsidDel="006E2CD9">
        <w:t xml:space="preserve">may allow </w:t>
      </w:r>
      <w:r w:rsidDel="006E2CD9" w:rsidR="00C56ACE">
        <w:t>the</w:t>
      </w:r>
      <w:r w:rsidRPr="006F18B0" w:rsidDel="006E2CD9">
        <w:t xml:space="preserve"> State </w:t>
      </w:r>
      <w:r w:rsidDel="006E2CD9" w:rsidR="00C56ACE">
        <w:t xml:space="preserve">of Colorado </w:t>
      </w:r>
      <w:r w:rsidRPr="006F18B0" w:rsidDel="006E2CD9">
        <w:t xml:space="preserve">or </w:t>
      </w:r>
      <w:r w:rsidDel="006E2CD9" w:rsidR="00C56ACE">
        <w:t xml:space="preserve">any </w:t>
      </w:r>
      <w:r w:rsidRPr="006F18B0" w:rsidDel="006E2CD9">
        <w:t>Tribe</w:t>
      </w:r>
      <w:r w:rsidDel="006E2CD9" w:rsidR="00C56ACE">
        <w:t xml:space="preserve"> within the State</w:t>
      </w:r>
      <w:r w:rsidRPr="006F18B0" w:rsidDel="006E2CD9">
        <w:t xml:space="preserve"> to become</w:t>
      </w:r>
      <w:r w:rsidDel="006E2CD9" w:rsidR="00EF2B00">
        <w:t xml:space="preserve"> </w:t>
      </w:r>
      <w:r w:rsidRPr="006F18B0" w:rsidDel="006E2CD9">
        <w:t>designated agents and lead</w:t>
      </w:r>
      <w:r w:rsidDel="006E2CD9" w:rsidR="00C56ACE">
        <w:t xml:space="preserve"> </w:t>
      </w:r>
      <w:r w:rsidRPr="006F18B0" w:rsidDel="006E2CD9">
        <w:t>management</w:t>
      </w:r>
      <w:r w:rsidDel="006E2CD9" w:rsidR="001A18E7">
        <w:t xml:space="preserve"> </w:t>
      </w:r>
      <w:r w:rsidRPr="001A18E7" w:rsidDel="006E2CD9" w:rsidR="001A18E7">
        <w:t xml:space="preserve">of </w:t>
      </w:r>
      <w:r w:rsidDel="006E2CD9" w:rsidR="001A18E7">
        <w:t xml:space="preserve">the </w:t>
      </w:r>
      <w:r w:rsidRPr="001A18E7" w:rsidR="001A18E7">
        <w:t>nonessential</w:t>
      </w:r>
      <w:r w:rsidRPr="001A18E7" w:rsidDel="006E2CD9" w:rsidR="001A18E7">
        <w:t xml:space="preserve"> experimental gray wolf</w:t>
      </w:r>
      <w:r w:rsidDel="006E2CD9" w:rsidR="001A18E7">
        <w:t xml:space="preserve"> </w:t>
      </w:r>
      <w:r w:rsidRPr="001A18E7" w:rsidDel="006E2CD9" w:rsidR="001A18E7">
        <w:t>population within the borders of their</w:t>
      </w:r>
      <w:r w:rsidDel="006E2CD9" w:rsidR="001A18E7">
        <w:t xml:space="preserve"> </w:t>
      </w:r>
      <w:r w:rsidRPr="001A18E7" w:rsidDel="006E2CD9" w:rsidR="001A18E7">
        <w:t>jurisdictions in accordance with the</w:t>
      </w:r>
      <w:r w:rsidDel="006E2CD9" w:rsidR="001A18E7">
        <w:t xml:space="preserve"> </w:t>
      </w:r>
      <w:r w:rsidRPr="001A18E7" w:rsidDel="006E2CD9" w:rsidR="001A18E7">
        <w:t>State’s or Tribe’s wolf management plan, except that:</w:t>
      </w:r>
    </w:p>
    <w:p w:rsidRPr="005077D7" w:rsidR="005077D7" w:rsidDel="006E2CD9" w:rsidP="008C4F67" w:rsidRDefault="005077D7" w14:paraId="17869212" w14:textId="2FC0D4B1">
      <w:pPr>
        <w:spacing w:after="0" w:line="480" w:lineRule="auto"/>
        <w:ind w:firstLine="720"/>
        <w:contextualSpacing/>
      </w:pPr>
      <w:r w:rsidRPr="005077D7" w:rsidDel="006E2CD9">
        <w:lastRenderedPageBreak/>
        <w:t>(A) The MOA may not provide for any</w:t>
      </w:r>
      <w:r w:rsidDel="006E2CD9" w:rsidR="00FC5533">
        <w:t xml:space="preserve"> </w:t>
      </w:r>
      <w:r w:rsidRPr="005077D7" w:rsidDel="006E2CD9">
        <w:t>form of management inconsistent with</w:t>
      </w:r>
      <w:r w:rsidDel="006E2CD9" w:rsidR="00FC5533">
        <w:t xml:space="preserve"> </w:t>
      </w:r>
      <w:r w:rsidRPr="005077D7" w:rsidDel="006E2CD9">
        <w:t>the protection provided to the species</w:t>
      </w:r>
      <w:r w:rsidDel="006E2CD9" w:rsidR="00FC5533">
        <w:t xml:space="preserve"> </w:t>
      </w:r>
      <w:r w:rsidRPr="005077D7" w:rsidDel="006E2CD9">
        <w:t>under this rule, without further</w:t>
      </w:r>
      <w:r w:rsidDel="006E2CD9" w:rsidR="00FC5533">
        <w:t xml:space="preserve"> </w:t>
      </w:r>
      <w:r w:rsidRPr="005077D7" w:rsidDel="006E2CD9">
        <w:t>opportunity for appropriate public</w:t>
      </w:r>
      <w:r w:rsidDel="006E2CD9" w:rsidR="00FC5533">
        <w:t xml:space="preserve"> </w:t>
      </w:r>
      <w:r w:rsidRPr="005077D7" w:rsidDel="006E2CD9">
        <w:t>comment and review and amendment of</w:t>
      </w:r>
      <w:r w:rsidDel="006E2CD9" w:rsidR="00FC5533">
        <w:t xml:space="preserve"> </w:t>
      </w:r>
      <w:r w:rsidRPr="005077D7" w:rsidDel="006E2CD9">
        <w:t>this rule</w:t>
      </w:r>
      <w:r w:rsidR="009D190F">
        <w:t>.</w:t>
      </w:r>
    </w:p>
    <w:p w:rsidRPr="005077D7" w:rsidR="005077D7" w:rsidDel="006E2CD9" w:rsidP="008C4F67" w:rsidRDefault="005077D7" w14:paraId="37EF0A45" w14:textId="73125E08">
      <w:pPr>
        <w:spacing w:after="0" w:line="480" w:lineRule="auto"/>
        <w:ind w:firstLine="720"/>
        <w:contextualSpacing/>
      </w:pPr>
      <w:r w:rsidRPr="005077D7" w:rsidDel="006E2CD9">
        <w:t xml:space="preserve">(B) The MOA cannot vest the State </w:t>
      </w:r>
      <w:r w:rsidDel="006E2CD9" w:rsidR="00071F8A">
        <w:t xml:space="preserve">of Colorado </w:t>
      </w:r>
      <w:r w:rsidRPr="005077D7" w:rsidDel="006E2CD9">
        <w:t>or</w:t>
      </w:r>
      <w:r w:rsidDel="006E2CD9" w:rsidR="00071F8A">
        <w:t xml:space="preserve"> any </w:t>
      </w:r>
      <w:r w:rsidRPr="005077D7" w:rsidDel="006E2CD9">
        <w:t>Tribe</w:t>
      </w:r>
      <w:r w:rsidDel="006E2CD9" w:rsidR="00071F8A">
        <w:t xml:space="preserve"> within the State</w:t>
      </w:r>
      <w:r w:rsidRPr="005077D7" w:rsidDel="006E2CD9">
        <w:t xml:space="preserve"> with any authority over matters</w:t>
      </w:r>
      <w:r w:rsidDel="006E2CD9" w:rsidR="00071F8A">
        <w:t xml:space="preserve"> </w:t>
      </w:r>
      <w:r w:rsidRPr="005077D7" w:rsidDel="006E2CD9">
        <w:t>concerning section 4 of the Act</w:t>
      </w:r>
      <w:r w:rsidDel="006E2CD9" w:rsidR="00071F8A">
        <w:t xml:space="preserve"> </w:t>
      </w:r>
      <w:r w:rsidRPr="005077D7" w:rsidDel="006E2CD9">
        <w:t>(determining whether a species warrants</w:t>
      </w:r>
      <w:r w:rsidDel="006E2CD9" w:rsidR="00114F4A">
        <w:t xml:space="preserve"> </w:t>
      </w:r>
      <w:r w:rsidRPr="005077D7" w:rsidDel="006E2CD9">
        <w:t>listing</w:t>
      </w:r>
      <w:r w:rsidRPr="005077D7">
        <w:t>)</w:t>
      </w:r>
      <w:r w:rsidR="009D190F">
        <w:t>.</w:t>
      </w:r>
    </w:p>
    <w:p w:rsidRPr="005077D7" w:rsidR="005077D7" w:rsidDel="006E2CD9" w:rsidP="008C4F67" w:rsidRDefault="005077D7" w14:paraId="4DB9D457" w14:textId="42CC4EA3">
      <w:pPr>
        <w:spacing w:after="0" w:line="480" w:lineRule="auto"/>
        <w:ind w:firstLine="720"/>
        <w:contextualSpacing/>
      </w:pPr>
      <w:r w:rsidRPr="005077D7" w:rsidDel="006E2CD9">
        <w:t>(</w:t>
      </w:r>
      <w:r w:rsidDel="006E2CD9" w:rsidR="009A578C">
        <w:t>C</w:t>
      </w:r>
      <w:r w:rsidRPr="005077D7" w:rsidDel="006E2CD9">
        <w:t>) In the absence of a Tribal wolf</w:t>
      </w:r>
      <w:r w:rsidDel="006E2CD9" w:rsidR="00823C0A">
        <w:t xml:space="preserve"> </w:t>
      </w:r>
      <w:r w:rsidRPr="005077D7" w:rsidDel="006E2CD9">
        <w:t>management plan or cooperative</w:t>
      </w:r>
      <w:r w:rsidDel="006E2CD9" w:rsidR="00823C0A">
        <w:t xml:space="preserve"> </w:t>
      </w:r>
      <w:r w:rsidRPr="005077D7" w:rsidDel="006E2CD9">
        <w:t xml:space="preserve">agreement, the MOA cannot vest </w:t>
      </w:r>
      <w:r w:rsidDel="006E2CD9" w:rsidR="00B22DCB">
        <w:t xml:space="preserve">the </w:t>
      </w:r>
      <w:r w:rsidRPr="005077D7" w:rsidDel="006E2CD9">
        <w:t>State</w:t>
      </w:r>
      <w:r w:rsidDel="006E2CD9" w:rsidR="00B22DCB">
        <w:t xml:space="preserve"> of Colorado </w:t>
      </w:r>
      <w:r w:rsidRPr="005077D7" w:rsidDel="006E2CD9">
        <w:t>with the authority to issue written</w:t>
      </w:r>
      <w:r w:rsidDel="006E2CD9" w:rsidR="00B22DCB">
        <w:t xml:space="preserve"> </w:t>
      </w:r>
      <w:r w:rsidRPr="006F7947" w:rsidDel="006E2CD9">
        <w:t>authorizations</w:t>
      </w:r>
      <w:r w:rsidRPr="005077D7" w:rsidDel="006E2CD9">
        <w:t xml:space="preserve"> for wolf take on</w:t>
      </w:r>
      <w:r w:rsidDel="006E2CD9" w:rsidR="003D01D3">
        <w:t xml:space="preserve"> </w:t>
      </w:r>
      <w:r w:rsidRPr="005077D7" w:rsidDel="006E2CD9">
        <w:t>reservations. The Service will retain the</w:t>
      </w:r>
      <w:r w:rsidDel="006E2CD9" w:rsidR="003D01D3">
        <w:t xml:space="preserve"> </w:t>
      </w:r>
      <w:r w:rsidRPr="005077D7" w:rsidDel="006E2CD9">
        <w:t>authority to issue these written</w:t>
      </w:r>
      <w:r w:rsidDel="006E2CD9" w:rsidR="003D01D3">
        <w:t xml:space="preserve"> </w:t>
      </w:r>
      <w:r w:rsidRPr="006F7947" w:rsidDel="006E2CD9">
        <w:t>authorizations</w:t>
      </w:r>
      <w:r w:rsidRPr="005077D7" w:rsidDel="006E2CD9">
        <w:t xml:space="preserve"> until a Tribal wolf</w:t>
      </w:r>
      <w:r w:rsidDel="006E2CD9" w:rsidR="001C31F9">
        <w:t xml:space="preserve"> </w:t>
      </w:r>
      <w:r w:rsidRPr="005077D7" w:rsidDel="006E2CD9">
        <w:t xml:space="preserve">management plan is </w:t>
      </w:r>
      <w:r w:rsidDel="006E2CD9" w:rsidR="00395A88">
        <w:t>developed</w:t>
      </w:r>
      <w:r w:rsidRPr="005077D7" w:rsidDel="006E2CD9">
        <w:t>.</w:t>
      </w:r>
    </w:p>
    <w:p w:rsidRPr="005077D7" w:rsidR="005077D7" w:rsidDel="006E2CD9" w:rsidP="008C4F67" w:rsidRDefault="00FC27D3" w14:paraId="7D8B5639" w14:textId="3D6DD5C7">
      <w:pPr>
        <w:spacing w:after="0" w:line="480" w:lineRule="auto"/>
        <w:ind w:firstLine="720"/>
        <w:contextualSpacing/>
      </w:pPr>
      <w:r w:rsidDel="006E2CD9">
        <w:t>(</w:t>
      </w:r>
      <w:r w:rsidDel="006E2CD9" w:rsidR="5B2A75FA">
        <w:t>D</w:t>
      </w:r>
      <w:r w:rsidDel="006E2CD9">
        <w:t xml:space="preserve">) </w:t>
      </w:r>
      <w:r w:rsidRPr="00362332" w:rsidDel="006E2CD9" w:rsidR="005077D7">
        <w:t>The MOA for State or Tribal wolf</w:t>
      </w:r>
      <w:r w:rsidRPr="00362332" w:rsidDel="006E2CD9" w:rsidR="00C240B8">
        <w:t xml:space="preserve"> </w:t>
      </w:r>
      <w:r w:rsidRPr="00362332" w:rsidDel="006E2CD9" w:rsidR="005077D7">
        <w:t>management must provide for joint law</w:t>
      </w:r>
      <w:r w:rsidRPr="00362332" w:rsidDel="006E2CD9" w:rsidR="00C240B8">
        <w:t xml:space="preserve"> </w:t>
      </w:r>
      <w:r w:rsidRPr="00362332" w:rsidDel="006E2CD9" w:rsidR="005077D7">
        <w:t>enforcement responsibilities to ensure</w:t>
      </w:r>
      <w:r w:rsidRPr="00362332" w:rsidDel="006E2CD9" w:rsidR="00C240B8">
        <w:t xml:space="preserve"> </w:t>
      </w:r>
      <w:r w:rsidRPr="00362332" w:rsidDel="006E2CD9" w:rsidR="005077D7">
        <w:t>that the Service also has the authority to</w:t>
      </w:r>
      <w:r w:rsidRPr="00362332" w:rsidDel="006E2CD9" w:rsidR="00C240B8">
        <w:t xml:space="preserve"> </w:t>
      </w:r>
      <w:r w:rsidRPr="00362332" w:rsidDel="006E2CD9" w:rsidR="005077D7">
        <w:t>enforce the State or Tribal management</w:t>
      </w:r>
      <w:r w:rsidRPr="00362332" w:rsidDel="006E2CD9" w:rsidR="00C240B8">
        <w:t xml:space="preserve"> </w:t>
      </w:r>
      <w:r w:rsidRPr="00362332" w:rsidDel="006E2CD9" w:rsidR="005077D7">
        <w:t>program prohibitions on take.</w:t>
      </w:r>
    </w:p>
    <w:p w:rsidR="005077D7" w:rsidDel="006E2CD9" w:rsidP="008C4F67" w:rsidRDefault="00FC27D3" w14:paraId="26A50C35" w14:textId="4A656548">
      <w:pPr>
        <w:spacing w:after="0" w:line="480" w:lineRule="auto"/>
        <w:ind w:firstLine="720"/>
        <w:contextualSpacing/>
      </w:pPr>
      <w:r w:rsidDel="006E2CD9">
        <w:t>(</w:t>
      </w:r>
      <w:r w:rsidDel="006E2CD9" w:rsidR="0D61EA24">
        <w:t>E</w:t>
      </w:r>
      <w:r w:rsidDel="006E2CD9">
        <w:t xml:space="preserve">) </w:t>
      </w:r>
      <w:r w:rsidRPr="005077D7" w:rsidDel="006E2CD9" w:rsidR="005077D7">
        <w:t xml:space="preserve">The MOA may not </w:t>
      </w:r>
      <w:r w:rsidRPr="006F7947" w:rsidDel="006E2CD9" w:rsidR="005077D7">
        <w:t>authorize</w:t>
      </w:r>
      <w:r w:rsidRPr="005077D7" w:rsidDel="006E2CD9" w:rsidR="005077D7">
        <w:t xml:space="preserve"> wolf</w:t>
      </w:r>
      <w:r w:rsidDel="006E2CD9" w:rsidR="00C240B8">
        <w:t xml:space="preserve"> </w:t>
      </w:r>
      <w:r w:rsidRPr="005077D7" w:rsidDel="006E2CD9" w:rsidR="005077D7">
        <w:t>take beyond that stated in the rule but may</w:t>
      </w:r>
      <w:r w:rsidDel="006E2CD9" w:rsidR="00C240B8">
        <w:t xml:space="preserve"> </w:t>
      </w:r>
      <w:r w:rsidRPr="005077D7" w:rsidDel="006E2CD9" w:rsidR="005077D7">
        <w:t>be more restrictive.</w:t>
      </w:r>
    </w:p>
    <w:p w:rsidRPr="000E0644" w:rsidR="000E0644" w:rsidDel="006E2CD9" w:rsidP="008C4F67" w:rsidRDefault="00FC27D3" w14:paraId="72A6BFE5" w14:textId="0765E2EB">
      <w:pPr>
        <w:spacing w:after="0" w:line="480" w:lineRule="auto"/>
        <w:ind w:firstLine="720"/>
        <w:contextualSpacing/>
      </w:pPr>
      <w:r w:rsidDel="006E2CD9">
        <w:t>(</w:t>
      </w:r>
      <w:r w:rsidR="2DD7F72F">
        <w:t>v</w:t>
      </w:r>
      <w:r w:rsidDel="006E2CD9">
        <w:t xml:space="preserve">) </w:t>
      </w:r>
      <w:r w:rsidRPr="000E0644" w:rsidDel="006E2CD9" w:rsidR="000E0644">
        <w:t xml:space="preserve">The authority for the MOA </w:t>
      </w:r>
      <w:r w:rsidRPr="000E0644" w:rsidR="000E0644">
        <w:t>will</w:t>
      </w:r>
      <w:r w:rsidDel="006E2CD9" w:rsidR="00CC1DEE">
        <w:t xml:space="preserve"> </w:t>
      </w:r>
      <w:r w:rsidRPr="000E0644" w:rsidDel="006E2CD9" w:rsidR="000E0644">
        <w:t>be the Act, the Fish and Wildlife Act of</w:t>
      </w:r>
      <w:r w:rsidDel="006E2CD9" w:rsidR="00CC1DEE">
        <w:t xml:space="preserve"> </w:t>
      </w:r>
      <w:r w:rsidRPr="000E0644" w:rsidDel="006E2CD9" w:rsidR="000E0644">
        <w:t>1956 (16 U.S.C. 742a–742j), and the Fish</w:t>
      </w:r>
      <w:r w:rsidDel="006E2CD9" w:rsidR="00CC1DEE">
        <w:t xml:space="preserve"> </w:t>
      </w:r>
      <w:r w:rsidRPr="000E0644" w:rsidDel="006E2CD9" w:rsidR="000E0644">
        <w:t>and Wildlife Coordination Act (16</w:t>
      </w:r>
      <w:r w:rsidDel="006E2CD9" w:rsidR="00CC1DEE">
        <w:t xml:space="preserve"> </w:t>
      </w:r>
      <w:r w:rsidRPr="000E0644" w:rsidDel="006E2CD9" w:rsidR="000E0644">
        <w:t>U.S.C. 661–667e), and any applicable</w:t>
      </w:r>
      <w:r w:rsidDel="006E2CD9" w:rsidR="00CC1DEE">
        <w:t xml:space="preserve"> </w:t>
      </w:r>
      <w:r w:rsidRPr="000E0644" w:rsidDel="006E2CD9" w:rsidR="000E0644">
        <w:t>treaty.</w:t>
      </w:r>
    </w:p>
    <w:p w:rsidRPr="000E0644" w:rsidR="000E0644" w:rsidDel="006E2CD9" w:rsidP="008C4F67" w:rsidRDefault="00FC27D3" w14:paraId="427229E5" w14:textId="4C2B3767">
      <w:pPr>
        <w:spacing w:after="0" w:line="480" w:lineRule="auto"/>
        <w:ind w:firstLine="720"/>
        <w:contextualSpacing/>
      </w:pPr>
      <w:r w:rsidDel="006E2CD9">
        <w:t>(</w:t>
      </w:r>
      <w:r w:rsidDel="006E2CD9" w:rsidR="0DB80095">
        <w:t>vi</w:t>
      </w:r>
      <w:r w:rsidDel="006E2CD9">
        <w:t xml:space="preserve">) </w:t>
      </w:r>
      <w:r w:rsidRPr="000E0644" w:rsidR="000E0644">
        <w:t>In</w:t>
      </w:r>
      <w:r w:rsidRPr="000E0644" w:rsidDel="006E2CD9" w:rsidR="000E0644">
        <w:t xml:space="preserve"> order for the MOA to remain</w:t>
      </w:r>
      <w:r w:rsidDel="006E2CD9" w:rsidR="0087453E">
        <w:t xml:space="preserve"> </w:t>
      </w:r>
      <w:r w:rsidRPr="000E0644" w:rsidDel="006E2CD9" w:rsidR="000E0644">
        <w:t>in effect, the Se</w:t>
      </w:r>
      <w:r w:rsidDel="006E2CD9" w:rsidR="00013E6A">
        <w:t>rvice</w:t>
      </w:r>
      <w:r w:rsidRPr="000E0644" w:rsidDel="006E2CD9" w:rsidR="000E0644">
        <w:t xml:space="preserve"> must find, on an</w:t>
      </w:r>
      <w:r w:rsidDel="006E2CD9" w:rsidR="0087453E">
        <w:t xml:space="preserve"> </w:t>
      </w:r>
      <w:r w:rsidRPr="000E0644" w:rsidDel="006E2CD9" w:rsidR="000E0644">
        <w:t>annual basis, that the management</w:t>
      </w:r>
      <w:r w:rsidDel="006E2CD9" w:rsidR="0087453E">
        <w:t xml:space="preserve"> </w:t>
      </w:r>
      <w:r w:rsidRPr="000E0644" w:rsidDel="006E2CD9" w:rsidR="000E0644">
        <w:t>under the MOA is not jeopardizing the</w:t>
      </w:r>
      <w:r w:rsidDel="006E2CD9" w:rsidR="0087453E">
        <w:t xml:space="preserve"> </w:t>
      </w:r>
      <w:r w:rsidRPr="000E0644" w:rsidDel="006E2CD9" w:rsidR="000E0644">
        <w:t>continued existence of the gray wolf</w:t>
      </w:r>
      <w:r w:rsidR="00152FBD">
        <w:t xml:space="preserve"> </w:t>
      </w:r>
      <w:r w:rsidR="00356156">
        <w:t>in the NEP.</w:t>
      </w:r>
      <w:r w:rsidRPr="000E0644" w:rsidDel="006E2CD9" w:rsidR="000E0644">
        <w:t xml:space="preserve"> The Se</w:t>
      </w:r>
      <w:r w:rsidDel="006E2CD9" w:rsidR="00013E6A">
        <w:t>rvice</w:t>
      </w:r>
      <w:r w:rsidRPr="000E0644" w:rsidDel="006E2CD9" w:rsidR="000E0644">
        <w:t xml:space="preserve"> or State</w:t>
      </w:r>
      <w:r w:rsidDel="006E2CD9" w:rsidR="0087453E">
        <w:t xml:space="preserve"> </w:t>
      </w:r>
      <w:r w:rsidRPr="000E0644" w:rsidDel="006E2CD9" w:rsidR="000E0644">
        <w:t>or Tribe may terminate the MOA upon</w:t>
      </w:r>
      <w:r w:rsidDel="006E2CD9" w:rsidR="006F636A">
        <w:t xml:space="preserve"> </w:t>
      </w:r>
      <w:r w:rsidRPr="000E0644" w:rsidDel="006E2CD9" w:rsidR="000E0644">
        <w:t xml:space="preserve">90 </w:t>
      </w:r>
      <w:r w:rsidRPr="000E0644" w:rsidR="000E0644">
        <w:t>days</w:t>
      </w:r>
      <w:r w:rsidR="002D713A">
        <w:t>’</w:t>
      </w:r>
      <w:r w:rsidRPr="000E0644" w:rsidDel="006E2CD9" w:rsidR="000E0644">
        <w:t xml:space="preserve"> notice if:</w:t>
      </w:r>
    </w:p>
    <w:p w:rsidRPr="000E0644" w:rsidR="000E0644" w:rsidDel="006E2CD9" w:rsidP="008C4F67" w:rsidRDefault="000E0644" w14:paraId="53E84BB8" w14:textId="747AB5B0">
      <w:pPr>
        <w:spacing w:after="0" w:line="480" w:lineRule="auto"/>
        <w:ind w:firstLine="720"/>
        <w:contextualSpacing/>
      </w:pPr>
      <w:r w:rsidRPr="000E0644" w:rsidDel="006E2CD9">
        <w:lastRenderedPageBreak/>
        <w:t>(A) Management under the MOA is</w:t>
      </w:r>
      <w:r w:rsidDel="006E2CD9" w:rsidR="006F636A">
        <w:t xml:space="preserve"> </w:t>
      </w:r>
      <w:r w:rsidRPr="000E0644" w:rsidDel="006E2CD9">
        <w:t>likely to jeopardize the continued</w:t>
      </w:r>
      <w:r w:rsidDel="006E2CD9" w:rsidR="0027285C">
        <w:t xml:space="preserve"> </w:t>
      </w:r>
      <w:r w:rsidRPr="000E0644" w:rsidDel="006E2CD9">
        <w:t>existence of the gray wolf</w:t>
      </w:r>
      <w:r w:rsidR="00356156">
        <w:t xml:space="preserve"> in the </w:t>
      </w:r>
      <w:proofErr w:type="gramStart"/>
      <w:r w:rsidR="00356156">
        <w:t>NEP</w:t>
      </w:r>
      <w:r w:rsidR="00A20200">
        <w:t>;</w:t>
      </w:r>
      <w:proofErr w:type="gramEnd"/>
    </w:p>
    <w:p w:rsidRPr="000E0644" w:rsidR="000E0644" w:rsidDel="006E2CD9" w:rsidP="008C4F67" w:rsidRDefault="000E0644" w14:paraId="01CD7424" w14:textId="1674EF4C">
      <w:pPr>
        <w:spacing w:after="0" w:line="480" w:lineRule="auto"/>
        <w:ind w:firstLine="720"/>
        <w:contextualSpacing/>
      </w:pPr>
      <w:r w:rsidRPr="000E0644" w:rsidDel="006E2CD9">
        <w:t>(B) The State or Tribe has failed</w:t>
      </w:r>
      <w:r w:rsidDel="006E2CD9" w:rsidR="00A20200">
        <w:t xml:space="preserve"> </w:t>
      </w:r>
      <w:r w:rsidRPr="000E0644" w:rsidDel="006E2CD9">
        <w:t>materially to comply with this rule, the</w:t>
      </w:r>
      <w:r w:rsidDel="006E2CD9" w:rsidR="00A20200">
        <w:t xml:space="preserve"> </w:t>
      </w:r>
      <w:r w:rsidRPr="000E0644" w:rsidDel="006E2CD9">
        <w:t>MOA, or any relevant provision of the</w:t>
      </w:r>
      <w:r w:rsidDel="006E2CD9" w:rsidR="00A20200">
        <w:t xml:space="preserve"> </w:t>
      </w:r>
      <w:r w:rsidRPr="000E0644" w:rsidDel="006E2CD9">
        <w:t xml:space="preserve">State or Tribal wolf management </w:t>
      </w:r>
      <w:proofErr w:type="gramStart"/>
      <w:r w:rsidRPr="000E0644" w:rsidDel="006E2CD9">
        <w:t>plan;</w:t>
      </w:r>
      <w:proofErr w:type="gramEnd"/>
      <w:r w:rsidDel="006E2CD9" w:rsidR="00AF189D">
        <w:t xml:space="preserve"> </w:t>
      </w:r>
    </w:p>
    <w:p w:rsidRPr="000E0644" w:rsidR="000E0644" w:rsidDel="006E2CD9" w:rsidP="008C4F67" w:rsidRDefault="000E0644" w14:paraId="56D5CF6D" w14:textId="610F223D">
      <w:pPr>
        <w:spacing w:after="0" w:line="480" w:lineRule="auto"/>
        <w:ind w:firstLine="720"/>
        <w:contextualSpacing/>
      </w:pPr>
      <w:r w:rsidRPr="000E0644" w:rsidDel="006E2CD9">
        <w:t>(C) The Service determines that</w:t>
      </w:r>
      <w:r w:rsidDel="006E2CD9" w:rsidR="00AF189D">
        <w:t xml:space="preserve"> </w:t>
      </w:r>
      <w:r w:rsidRPr="000E0644" w:rsidDel="006E2CD9">
        <w:t>biological circumstances within the</w:t>
      </w:r>
      <w:r w:rsidDel="006E2CD9" w:rsidR="00AF189D">
        <w:t xml:space="preserve"> </w:t>
      </w:r>
      <w:r w:rsidRPr="000E0644" w:rsidDel="006E2CD9">
        <w:t>range of the gray wolf indicate that</w:t>
      </w:r>
      <w:r w:rsidDel="006E2CD9" w:rsidR="00AF189D">
        <w:t xml:space="preserve"> </w:t>
      </w:r>
      <w:r w:rsidRPr="000E0644" w:rsidDel="006E2CD9">
        <w:t>delisting the species is warranted; or</w:t>
      </w:r>
    </w:p>
    <w:p w:rsidR="0084279D" w:rsidP="00951F8E" w:rsidRDefault="000E0644" w14:paraId="2BBA2F2A" w14:textId="5FBD0BA3">
      <w:pPr>
        <w:spacing w:after="0" w:line="480" w:lineRule="auto"/>
        <w:ind w:firstLine="720"/>
        <w:contextualSpacing/>
      </w:pPr>
      <w:r w:rsidRPr="000E0644" w:rsidDel="006E2CD9">
        <w:t xml:space="preserve">(D) The States or Tribes </w:t>
      </w:r>
      <w:r w:rsidRPr="000E0644">
        <w:t>determine</w:t>
      </w:r>
      <w:r w:rsidDel="006E2CD9" w:rsidR="00F734A6">
        <w:t xml:space="preserve"> </w:t>
      </w:r>
      <w:r w:rsidRPr="000E0644" w:rsidDel="006E2CD9">
        <w:t>that they no longer want the wolf</w:t>
      </w:r>
      <w:r w:rsidDel="006E2CD9" w:rsidR="00F734A6">
        <w:t xml:space="preserve"> </w:t>
      </w:r>
      <w:r w:rsidRPr="000E0644" w:rsidDel="006E2CD9">
        <w:t>management authority vested in them</w:t>
      </w:r>
      <w:r w:rsidDel="006E2CD9" w:rsidR="00F734A6">
        <w:t xml:space="preserve"> </w:t>
      </w:r>
      <w:r w:rsidRPr="000E0644" w:rsidDel="006E2CD9">
        <w:t>by the Se</w:t>
      </w:r>
      <w:r w:rsidDel="006E2CD9" w:rsidR="00554DED">
        <w:t>rvice</w:t>
      </w:r>
      <w:r w:rsidRPr="000E0644" w:rsidDel="006E2CD9">
        <w:t xml:space="preserve"> in the MOA.</w:t>
      </w:r>
    </w:p>
    <w:p w:rsidR="00AC305D" w:rsidP="008C4F67" w:rsidRDefault="00AC305D" w14:paraId="2479BB26" w14:textId="17A18D66">
      <w:pPr>
        <w:spacing w:after="0" w:line="480" w:lineRule="auto"/>
      </w:pPr>
      <w:r>
        <w:t>*     *     *     *     *</w:t>
      </w:r>
    </w:p>
    <w:p w:rsidR="0084279D" w:rsidP="008C4F67" w:rsidRDefault="0084279D" w14:paraId="1FA4D3F3" w14:textId="77777777">
      <w:pPr>
        <w:spacing w:after="0" w:line="480" w:lineRule="auto"/>
      </w:pPr>
    </w:p>
    <w:p w:rsidR="00AC305D" w:rsidP="00674DBB" w:rsidRDefault="00AC305D" w14:paraId="7098C8E6" w14:textId="77777777">
      <w:pPr>
        <w:spacing w:after="0" w:line="240" w:lineRule="auto"/>
        <w:ind w:left="1714"/>
        <w:rPr>
          <w:b/>
          <w:bCs/>
        </w:rPr>
      </w:pPr>
      <w:r>
        <w:rPr>
          <w:b/>
          <w:bCs/>
        </w:rPr>
        <w:t>Martha Williams,</w:t>
      </w:r>
    </w:p>
    <w:p w:rsidR="00AC305D" w:rsidP="00674DBB" w:rsidRDefault="00AC305D" w14:paraId="30600BAD" w14:textId="77777777">
      <w:pPr>
        <w:spacing w:after="0" w:line="240" w:lineRule="auto"/>
        <w:ind w:left="1714"/>
        <w:rPr>
          <w:i/>
          <w:iCs/>
        </w:rPr>
      </w:pPr>
      <w:bookmarkStart w:name="_Hlk75190977" w:id="16"/>
      <w:r>
        <w:rPr>
          <w:i/>
          <w:iCs/>
        </w:rPr>
        <w:t>Director,</w:t>
      </w:r>
    </w:p>
    <w:bookmarkEnd w:id="16"/>
    <w:p w:rsidR="00E24819" w:rsidP="00674DBB" w:rsidRDefault="00AC305D" w14:paraId="17A206A0" w14:textId="6FACC9E1">
      <w:pPr>
        <w:spacing w:after="0" w:line="240" w:lineRule="auto"/>
        <w:ind w:left="994" w:firstLine="720"/>
      </w:pPr>
      <w:r>
        <w:rPr>
          <w:i/>
        </w:rPr>
        <w:t>U.S. Fish and Wildlife Service.</w:t>
      </w:r>
    </w:p>
    <w:p w:rsidR="00E24819" w:rsidP="008C4F67" w:rsidRDefault="00E24819" w14:paraId="00CA6F5A" w14:textId="047868FE">
      <w:pPr>
        <w:spacing w:after="0" w:line="480" w:lineRule="auto"/>
      </w:pPr>
    </w:p>
    <w:sectPr w:rsidR="00E24819" w:rsidSect="0051034C">
      <w:headerReference w:type="default" r:id="rId14"/>
      <w:footerReference w:type="default" r:id="rId15"/>
      <w:pgSz w:w="12240" w:h="15840" w:orient="portrait"/>
      <w:pgMar w:top="1440" w:right="1440" w:bottom="1440" w:left="216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EA" w:author="Ellis, Lisa A" w:date="2022-11-22T14:07:09" w:id="1358600549">
    <w:p w:rsidR="48DC7F2A" w:rsidRDefault="48DC7F2A" w14:paraId="11596F07" w14:textId="25AF1F8B">
      <w:pPr>
        <w:pStyle w:val="CommentText"/>
      </w:pPr>
      <w:r w:rsidR="48DC7F2A">
        <w:rPr/>
        <w:t>Did something happen here - like a missing words or ( ?</w:t>
      </w:r>
      <w:r>
        <w:rPr>
          <w:rStyle w:val="CommentReference"/>
        </w:rPr>
        <w:annotationRef/>
      </w:r>
    </w:p>
    <w:p w:rsidR="48DC7F2A" w:rsidRDefault="48DC7F2A" w14:paraId="0FC3EE55" w14:textId="450E3724">
      <w:pPr>
        <w:pStyle w:val="CommentText"/>
      </w:pPr>
    </w:p>
  </w:comment>
  <w:comment w:initials="HK" w:author="Hornaday, Kelly" w:date="2022-11-22T14:31:05" w:id="2065612128">
    <w:p w:rsidR="48DC7F2A" w:rsidRDefault="48DC7F2A" w14:paraId="06528F99" w14:textId="4D901CF6">
      <w:pPr>
        <w:pStyle w:val="CommentText"/>
      </w:pPr>
      <w:r w:rsidR="48DC7F2A">
        <w:rPr/>
        <w:t>Oops! I'm not sure how that happened there. It looks like text just got duplicated. I guess we wanted extra emphasis!</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0FC3EE55"/>
  <w15:commentEx w15:done="0" w15:paraId="06528F99" w15:paraIdParent="0FC3EE55"/>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07CE917" w16cex:dateUtc="2022-11-22T19:07:09.212Z"/>
  <w16cex:commentExtensible w16cex:durableId="310C1107" w16cex:dateUtc="2022-11-22T19:31:05.396Z"/>
</w16cex:commentsExtensible>
</file>

<file path=word/commentsIds.xml><?xml version="1.0" encoding="utf-8"?>
<w16cid:commentsIds xmlns:mc="http://schemas.openxmlformats.org/markup-compatibility/2006" xmlns:w16cid="http://schemas.microsoft.com/office/word/2016/wordml/cid" mc:Ignorable="w16cid">
  <w16cid:commentId w16cid:paraId="0FC3EE55" w16cid:durableId="107CE917"/>
  <w16cid:commentId w16cid:paraId="06528F99" w16cid:durableId="310C11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A6690" w:rsidP="0010769D" w:rsidRDefault="000A6690" w14:paraId="217EE803" w14:textId="77777777">
      <w:pPr>
        <w:spacing w:after="0" w:line="240" w:lineRule="auto"/>
      </w:pPr>
      <w:r>
        <w:separator/>
      </w:r>
    </w:p>
  </w:endnote>
  <w:endnote w:type="continuationSeparator" w:id="0">
    <w:p w:rsidR="000A6690" w:rsidP="0010769D" w:rsidRDefault="000A6690" w14:paraId="7CEEAF00" w14:textId="77777777">
      <w:pPr>
        <w:spacing w:after="0" w:line="240" w:lineRule="auto"/>
      </w:pPr>
      <w:r>
        <w:continuationSeparator/>
      </w:r>
    </w:p>
  </w:endnote>
  <w:endnote w:type="continuationNotice" w:id="1">
    <w:p w:rsidR="000A6690" w:rsidRDefault="000A6690" w14:paraId="3E5F0D1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317868"/>
      <w:docPartObj>
        <w:docPartGallery w:val="Page Numbers (Bottom of Page)"/>
        <w:docPartUnique/>
      </w:docPartObj>
    </w:sdtPr>
    <w:sdtEndPr>
      <w:rPr>
        <w:noProof/>
      </w:rPr>
    </w:sdtEndPr>
    <w:sdtContent>
      <w:p w:rsidR="00DC389F" w:rsidP="00CB180C" w:rsidRDefault="00DC389F" w14:paraId="022D0FB0" w14:textId="0B9A506D">
        <w:pPr>
          <w:pStyle w:val="Footer"/>
          <w:jc w:val="center"/>
        </w:pPr>
        <w:r w:rsidRPr="000B0A51">
          <w:fldChar w:fldCharType="begin"/>
        </w:r>
        <w:r>
          <w:instrText xml:space="preserve"> PAGE   \* MERGEFORMAT </w:instrText>
        </w:r>
        <w:r w:rsidRPr="000B0A51">
          <w:fldChar w:fldCharType="separate"/>
        </w:r>
        <w:r w:rsidR="00111E74">
          <w:rPr>
            <w:noProof/>
          </w:rPr>
          <w:t>49</w:t>
        </w:r>
        <w:r w:rsidRPr="000B0A51">
          <w:fldChar w:fldCharType="end"/>
        </w:r>
      </w:p>
    </w:sdtContent>
  </w:sdt>
  <w:p w:rsidR="00DC389F" w:rsidRDefault="00DC389F" w14:paraId="25E3419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A6690" w:rsidP="0010769D" w:rsidRDefault="000A6690" w14:paraId="36660441" w14:textId="77777777">
      <w:pPr>
        <w:spacing w:after="0" w:line="240" w:lineRule="auto"/>
      </w:pPr>
      <w:r>
        <w:separator/>
      </w:r>
    </w:p>
  </w:footnote>
  <w:footnote w:type="continuationSeparator" w:id="0">
    <w:p w:rsidR="000A6690" w:rsidP="0010769D" w:rsidRDefault="000A6690" w14:paraId="4F712DD3" w14:textId="77777777">
      <w:pPr>
        <w:spacing w:after="0" w:line="240" w:lineRule="auto"/>
      </w:pPr>
      <w:r>
        <w:continuationSeparator/>
      </w:r>
    </w:p>
  </w:footnote>
  <w:footnote w:type="continuationNotice" w:id="1">
    <w:p w:rsidR="000A6690" w:rsidRDefault="000A6690" w14:paraId="15A5720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389F" w:rsidRDefault="00DC389F" w14:paraId="12909B6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61A"/>
    <w:multiLevelType w:val="multilevel"/>
    <w:tmpl w:val="5F547632"/>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 w15:restartNumberingAfterBreak="0">
    <w:nsid w:val="03C437A6"/>
    <w:multiLevelType w:val="multilevel"/>
    <w:tmpl w:val="20E44484"/>
    <w:lvl w:ilvl="0">
      <w:start w:val="1"/>
      <w:numFmt w:val="bullet"/>
      <w:lvlText w:val="●"/>
      <w:lvlJc w:val="left"/>
      <w:pPr>
        <w:ind w:left="3690" w:hanging="360"/>
      </w:pPr>
      <w:rPr>
        <w:rFonts w:ascii="Noto Sans Symbols" w:hAnsi="Noto Sans Symbols" w:eastAsia="Noto Sans Symbols" w:cs="Noto Sans Symbols"/>
      </w:rPr>
    </w:lvl>
    <w:lvl w:ilvl="1">
      <w:start w:val="1"/>
      <w:numFmt w:val="bullet"/>
      <w:lvlText w:val="o"/>
      <w:lvlJc w:val="left"/>
      <w:pPr>
        <w:ind w:left="4410" w:hanging="360"/>
      </w:pPr>
      <w:rPr>
        <w:rFonts w:ascii="Courier New" w:hAnsi="Courier New" w:eastAsia="Courier New" w:cs="Courier New"/>
      </w:rPr>
    </w:lvl>
    <w:lvl w:ilvl="2">
      <w:start w:val="1"/>
      <w:numFmt w:val="bullet"/>
      <w:lvlText w:val="▪"/>
      <w:lvlJc w:val="left"/>
      <w:pPr>
        <w:ind w:left="5130" w:hanging="360"/>
      </w:pPr>
      <w:rPr>
        <w:rFonts w:ascii="Noto Sans Symbols" w:hAnsi="Noto Sans Symbols" w:eastAsia="Noto Sans Symbols" w:cs="Noto Sans Symbols"/>
      </w:rPr>
    </w:lvl>
    <w:lvl w:ilvl="3">
      <w:start w:val="1"/>
      <w:numFmt w:val="bullet"/>
      <w:lvlText w:val="●"/>
      <w:lvlJc w:val="left"/>
      <w:pPr>
        <w:ind w:left="5850" w:hanging="360"/>
      </w:pPr>
      <w:rPr>
        <w:rFonts w:ascii="Noto Sans Symbols" w:hAnsi="Noto Sans Symbols" w:eastAsia="Noto Sans Symbols" w:cs="Noto Sans Symbols"/>
      </w:rPr>
    </w:lvl>
    <w:lvl w:ilvl="4">
      <w:start w:val="1"/>
      <w:numFmt w:val="bullet"/>
      <w:lvlText w:val="o"/>
      <w:lvlJc w:val="left"/>
      <w:pPr>
        <w:ind w:left="6570" w:hanging="360"/>
      </w:pPr>
      <w:rPr>
        <w:rFonts w:ascii="Courier New" w:hAnsi="Courier New" w:eastAsia="Courier New" w:cs="Courier New"/>
      </w:rPr>
    </w:lvl>
    <w:lvl w:ilvl="5">
      <w:start w:val="1"/>
      <w:numFmt w:val="bullet"/>
      <w:lvlText w:val="▪"/>
      <w:lvlJc w:val="left"/>
      <w:pPr>
        <w:ind w:left="7290" w:hanging="360"/>
      </w:pPr>
      <w:rPr>
        <w:rFonts w:ascii="Noto Sans Symbols" w:hAnsi="Noto Sans Symbols" w:eastAsia="Noto Sans Symbols" w:cs="Noto Sans Symbols"/>
      </w:rPr>
    </w:lvl>
    <w:lvl w:ilvl="6">
      <w:start w:val="1"/>
      <w:numFmt w:val="bullet"/>
      <w:lvlText w:val="●"/>
      <w:lvlJc w:val="left"/>
      <w:pPr>
        <w:ind w:left="8010" w:hanging="360"/>
      </w:pPr>
      <w:rPr>
        <w:rFonts w:ascii="Noto Sans Symbols" w:hAnsi="Noto Sans Symbols" w:eastAsia="Noto Sans Symbols" w:cs="Noto Sans Symbols"/>
      </w:rPr>
    </w:lvl>
    <w:lvl w:ilvl="7">
      <w:start w:val="1"/>
      <w:numFmt w:val="bullet"/>
      <w:lvlText w:val="o"/>
      <w:lvlJc w:val="left"/>
      <w:pPr>
        <w:ind w:left="8730" w:hanging="360"/>
      </w:pPr>
      <w:rPr>
        <w:rFonts w:ascii="Courier New" w:hAnsi="Courier New" w:eastAsia="Courier New" w:cs="Courier New"/>
      </w:rPr>
    </w:lvl>
    <w:lvl w:ilvl="8">
      <w:start w:val="1"/>
      <w:numFmt w:val="bullet"/>
      <w:lvlText w:val="▪"/>
      <w:lvlJc w:val="left"/>
      <w:pPr>
        <w:ind w:left="9450" w:hanging="360"/>
      </w:pPr>
      <w:rPr>
        <w:rFonts w:ascii="Noto Sans Symbols" w:hAnsi="Noto Sans Symbols" w:eastAsia="Noto Sans Symbols" w:cs="Noto Sans Symbols"/>
      </w:rPr>
    </w:lvl>
  </w:abstractNum>
  <w:abstractNum w:abstractNumId="2" w15:restartNumberingAfterBreak="0">
    <w:nsid w:val="04207B57"/>
    <w:multiLevelType w:val="multilevel"/>
    <w:tmpl w:val="4D868FB0"/>
    <w:lvl w:ilvl="0">
      <w:start w:val="1"/>
      <w:numFmt w:val="decimal"/>
      <w:lvlText w:val="(%1)"/>
      <w:lvlJc w:val="left"/>
      <w:pPr>
        <w:ind w:left="720" w:hanging="360"/>
      </w:pPr>
      <w:rPr>
        <w:rFonts w:ascii="Times New Roman" w:hAnsi="Times New Roman" w:eastAsia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3D3E9F"/>
    <w:multiLevelType w:val="hybridMultilevel"/>
    <w:tmpl w:val="729E863E"/>
    <w:lvl w:ilvl="0" w:tplc="A2A0570A">
      <w:start w:val="1"/>
      <w:numFmt w:val="decimal"/>
      <w:lvlText w:val="(%1)"/>
      <w:lvlJc w:val="left"/>
      <w:pPr>
        <w:ind w:left="1080" w:hanging="360"/>
      </w:pPr>
      <w:rPr>
        <w:rFonts w:hint="default" w:eastAsia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5E4334"/>
    <w:multiLevelType w:val="hybridMultilevel"/>
    <w:tmpl w:val="E5F803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88134BD"/>
    <w:multiLevelType w:val="multilevel"/>
    <w:tmpl w:val="07C0A68E"/>
    <w:lvl w:ilvl="0">
      <w:start w:val="1"/>
      <w:numFmt w:val="lowerLetter"/>
      <w:lvlText w:val="(%1)"/>
      <w:lvlJc w:val="left"/>
      <w:pPr>
        <w:ind w:left="720" w:hanging="360"/>
      </w:pPr>
      <w:rPr>
        <w:rFonts w:ascii="Times New Roman" w:hAnsi="Times New Roman" w:eastAsia="Times New Roman" w:cs="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3BC26C3"/>
    <w:multiLevelType w:val="hybridMultilevel"/>
    <w:tmpl w:val="BE9CDA5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2DBC48DC"/>
    <w:multiLevelType w:val="hybridMultilevel"/>
    <w:tmpl w:val="EA96212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8" w15:restartNumberingAfterBreak="0">
    <w:nsid w:val="3D854EA2"/>
    <w:multiLevelType w:val="multilevel"/>
    <w:tmpl w:val="C6B21C08"/>
    <w:lvl w:ilvl="0">
      <w:start w:val="1"/>
      <w:numFmt w:val="bullet"/>
      <w:lvlText w:val="●"/>
      <w:lvlJc w:val="left"/>
      <w:pPr>
        <w:ind w:left="1080" w:hanging="360"/>
      </w:pPr>
      <w:rPr>
        <w:rFonts w:ascii="Arial" w:hAnsi="Arial" w:eastAsia="Arial" w:cs="Arial"/>
        <w:vertAlign w:val="baseline"/>
      </w:rPr>
    </w:lvl>
    <w:lvl w:ilvl="1">
      <w:start w:val="1"/>
      <w:numFmt w:val="bullet"/>
      <w:lvlText w:val="o"/>
      <w:lvlJc w:val="left"/>
      <w:pPr>
        <w:ind w:left="1800" w:hanging="360"/>
      </w:pPr>
      <w:rPr>
        <w:rFonts w:ascii="Arial" w:hAnsi="Arial" w:eastAsia="Arial" w:cs="Arial"/>
        <w:vertAlign w:val="baseline"/>
      </w:rPr>
    </w:lvl>
    <w:lvl w:ilvl="2">
      <w:start w:val="1"/>
      <w:numFmt w:val="bullet"/>
      <w:lvlText w:val="▪"/>
      <w:lvlJc w:val="left"/>
      <w:pPr>
        <w:ind w:left="2520" w:hanging="360"/>
      </w:pPr>
      <w:rPr>
        <w:rFonts w:ascii="Arial" w:hAnsi="Arial" w:eastAsia="Arial" w:cs="Arial"/>
        <w:vertAlign w:val="baseline"/>
      </w:rPr>
    </w:lvl>
    <w:lvl w:ilvl="3">
      <w:start w:val="1"/>
      <w:numFmt w:val="bullet"/>
      <w:lvlText w:val="●"/>
      <w:lvlJc w:val="left"/>
      <w:pPr>
        <w:ind w:left="3240" w:hanging="360"/>
      </w:pPr>
      <w:rPr>
        <w:rFonts w:ascii="Arial" w:hAnsi="Arial" w:eastAsia="Arial" w:cs="Arial"/>
        <w:vertAlign w:val="baseline"/>
      </w:rPr>
    </w:lvl>
    <w:lvl w:ilvl="4">
      <w:start w:val="1"/>
      <w:numFmt w:val="bullet"/>
      <w:lvlText w:val="o"/>
      <w:lvlJc w:val="left"/>
      <w:pPr>
        <w:ind w:left="3960" w:hanging="360"/>
      </w:pPr>
      <w:rPr>
        <w:rFonts w:ascii="Arial" w:hAnsi="Arial" w:eastAsia="Arial" w:cs="Arial"/>
        <w:vertAlign w:val="baseline"/>
      </w:rPr>
    </w:lvl>
    <w:lvl w:ilvl="5">
      <w:start w:val="1"/>
      <w:numFmt w:val="bullet"/>
      <w:lvlText w:val="▪"/>
      <w:lvlJc w:val="left"/>
      <w:pPr>
        <w:ind w:left="4680" w:hanging="360"/>
      </w:pPr>
      <w:rPr>
        <w:rFonts w:ascii="Arial" w:hAnsi="Arial" w:eastAsia="Arial" w:cs="Arial"/>
        <w:vertAlign w:val="baseline"/>
      </w:rPr>
    </w:lvl>
    <w:lvl w:ilvl="6">
      <w:start w:val="1"/>
      <w:numFmt w:val="bullet"/>
      <w:lvlText w:val="●"/>
      <w:lvlJc w:val="left"/>
      <w:pPr>
        <w:ind w:left="5400" w:hanging="360"/>
      </w:pPr>
      <w:rPr>
        <w:rFonts w:ascii="Arial" w:hAnsi="Arial" w:eastAsia="Arial" w:cs="Arial"/>
        <w:vertAlign w:val="baseline"/>
      </w:rPr>
    </w:lvl>
    <w:lvl w:ilvl="7">
      <w:start w:val="1"/>
      <w:numFmt w:val="bullet"/>
      <w:lvlText w:val="o"/>
      <w:lvlJc w:val="left"/>
      <w:pPr>
        <w:ind w:left="6120" w:hanging="360"/>
      </w:pPr>
      <w:rPr>
        <w:rFonts w:ascii="Arial" w:hAnsi="Arial" w:eastAsia="Arial" w:cs="Arial"/>
        <w:vertAlign w:val="baseline"/>
      </w:rPr>
    </w:lvl>
    <w:lvl w:ilvl="8">
      <w:start w:val="1"/>
      <w:numFmt w:val="bullet"/>
      <w:lvlText w:val="▪"/>
      <w:lvlJc w:val="left"/>
      <w:pPr>
        <w:ind w:left="6840" w:hanging="360"/>
      </w:pPr>
      <w:rPr>
        <w:rFonts w:ascii="Arial" w:hAnsi="Arial" w:eastAsia="Arial" w:cs="Arial"/>
        <w:vertAlign w:val="baseline"/>
      </w:rPr>
    </w:lvl>
  </w:abstractNum>
  <w:abstractNum w:abstractNumId="9" w15:restartNumberingAfterBreak="0">
    <w:nsid w:val="3DDE2B4B"/>
    <w:multiLevelType w:val="hybridMultilevel"/>
    <w:tmpl w:val="8FCCFAB4"/>
    <w:lvl w:ilvl="0" w:tplc="2272D01E">
      <w:start w:val="1"/>
      <w:numFmt w:val="lowerLetter"/>
      <w:lvlText w:val="(%1)"/>
      <w:lvlJc w:val="left"/>
      <w:pPr>
        <w:ind w:left="1080" w:hanging="360"/>
      </w:pPr>
      <w:rPr>
        <w:rFonts w:hint="default"/>
        <w:color w:val="201F1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453518"/>
    <w:multiLevelType w:val="hybridMultilevel"/>
    <w:tmpl w:val="4D868FB0"/>
    <w:lvl w:ilvl="0" w:tplc="EAD224D2">
      <w:start w:val="1"/>
      <w:numFmt w:val="decimal"/>
      <w:lvlText w:val="(%1)"/>
      <w:lvlJc w:val="left"/>
      <w:pPr>
        <w:ind w:left="720" w:hanging="360"/>
      </w:pPr>
      <w:rPr>
        <w:rFonts w:ascii="Times New Roman" w:hAnsi="Times New Roman" w:eastAsia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A670BC"/>
    <w:multiLevelType w:val="hybridMultilevel"/>
    <w:tmpl w:val="44D27C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01C11E6"/>
    <w:multiLevelType w:val="hybridMultilevel"/>
    <w:tmpl w:val="996C5760"/>
    <w:lvl w:ilvl="0" w:tplc="1D52282C">
      <w:start w:val="1"/>
      <w:numFmt w:val="bullet"/>
      <w:lvlText w:val=""/>
      <w:lvlJc w:val="left"/>
      <w:pPr>
        <w:ind w:left="720" w:hanging="360"/>
      </w:pPr>
      <w:rPr>
        <w:rFonts w:hint="default" w:ascii="Symbol" w:hAnsi="Symbol"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4384067"/>
    <w:multiLevelType w:val="multilevel"/>
    <w:tmpl w:val="D97C1EAA"/>
    <w:lvl w:ilvl="0">
      <w:start w:val="1"/>
      <w:numFmt w:val="decimal"/>
      <w:lvlText w:val="(%1)"/>
      <w:lvlJc w:val="left"/>
      <w:pPr>
        <w:ind w:left="720" w:hanging="360"/>
      </w:pPr>
      <w:rPr>
        <w:rFonts w:ascii="Times New Roman" w:hAnsi="Times New Roman" w:eastAsiaTheme="minorHAnsi" w:cstheme="minorBidi"/>
        <w:vertAlign w:val="baseline"/>
      </w:rPr>
    </w:lvl>
    <w:lvl w:ilvl="1">
      <w:start w:val="1"/>
      <w:numFmt w:val="bullet"/>
      <w:lvlText w:val="o"/>
      <w:lvlJc w:val="left"/>
      <w:pPr>
        <w:ind w:left="1440" w:hanging="360"/>
      </w:pPr>
      <w:rPr>
        <w:rFonts w:ascii="Arial" w:hAnsi="Arial" w:eastAsia="Arial" w:cs="Arial"/>
        <w:vertAlign w:val="baseline"/>
      </w:rPr>
    </w:lvl>
    <w:lvl w:ilvl="2">
      <w:start w:val="1"/>
      <w:numFmt w:val="bullet"/>
      <w:lvlText w:val="▪"/>
      <w:lvlJc w:val="left"/>
      <w:pPr>
        <w:ind w:left="2160" w:hanging="360"/>
      </w:pPr>
      <w:rPr>
        <w:rFonts w:ascii="Arial" w:hAnsi="Arial" w:eastAsia="Arial" w:cs="Arial"/>
        <w:vertAlign w:val="baseline"/>
      </w:rPr>
    </w:lvl>
    <w:lvl w:ilvl="3">
      <w:start w:val="1"/>
      <w:numFmt w:val="bullet"/>
      <w:lvlText w:val="●"/>
      <w:lvlJc w:val="left"/>
      <w:pPr>
        <w:ind w:left="2880" w:hanging="360"/>
      </w:pPr>
      <w:rPr>
        <w:rFonts w:ascii="Arial" w:hAnsi="Arial" w:eastAsia="Arial" w:cs="Arial"/>
        <w:vertAlign w:val="baseline"/>
      </w:rPr>
    </w:lvl>
    <w:lvl w:ilvl="4">
      <w:start w:val="1"/>
      <w:numFmt w:val="bullet"/>
      <w:lvlText w:val="o"/>
      <w:lvlJc w:val="left"/>
      <w:pPr>
        <w:ind w:left="3600" w:hanging="360"/>
      </w:pPr>
      <w:rPr>
        <w:rFonts w:ascii="Arial" w:hAnsi="Arial" w:eastAsia="Arial" w:cs="Arial"/>
        <w:vertAlign w:val="baseline"/>
      </w:rPr>
    </w:lvl>
    <w:lvl w:ilvl="5">
      <w:start w:val="1"/>
      <w:numFmt w:val="bullet"/>
      <w:lvlText w:val="▪"/>
      <w:lvlJc w:val="left"/>
      <w:pPr>
        <w:ind w:left="4320" w:hanging="360"/>
      </w:pPr>
      <w:rPr>
        <w:rFonts w:ascii="Arial" w:hAnsi="Arial" w:eastAsia="Arial" w:cs="Arial"/>
        <w:vertAlign w:val="baseline"/>
      </w:rPr>
    </w:lvl>
    <w:lvl w:ilvl="6">
      <w:start w:val="1"/>
      <w:numFmt w:val="bullet"/>
      <w:lvlText w:val="●"/>
      <w:lvlJc w:val="left"/>
      <w:pPr>
        <w:ind w:left="5040" w:hanging="360"/>
      </w:pPr>
      <w:rPr>
        <w:rFonts w:ascii="Arial" w:hAnsi="Arial" w:eastAsia="Arial" w:cs="Arial"/>
        <w:vertAlign w:val="baseline"/>
      </w:rPr>
    </w:lvl>
    <w:lvl w:ilvl="7">
      <w:start w:val="1"/>
      <w:numFmt w:val="bullet"/>
      <w:lvlText w:val="o"/>
      <w:lvlJc w:val="left"/>
      <w:pPr>
        <w:ind w:left="5760" w:hanging="360"/>
      </w:pPr>
      <w:rPr>
        <w:rFonts w:ascii="Arial" w:hAnsi="Arial" w:eastAsia="Arial" w:cs="Arial"/>
        <w:vertAlign w:val="baseline"/>
      </w:rPr>
    </w:lvl>
    <w:lvl w:ilvl="8">
      <w:start w:val="1"/>
      <w:numFmt w:val="bullet"/>
      <w:lvlText w:val="▪"/>
      <w:lvlJc w:val="left"/>
      <w:pPr>
        <w:ind w:left="6480" w:hanging="360"/>
      </w:pPr>
      <w:rPr>
        <w:rFonts w:ascii="Arial" w:hAnsi="Arial" w:eastAsia="Arial" w:cs="Arial"/>
        <w:vertAlign w:val="baseline"/>
      </w:rPr>
    </w:lvl>
  </w:abstractNum>
  <w:abstractNum w:abstractNumId="14" w15:restartNumberingAfterBreak="0">
    <w:nsid w:val="58207C59"/>
    <w:multiLevelType w:val="multilevel"/>
    <w:tmpl w:val="5EAEAE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92226B0"/>
    <w:multiLevelType w:val="hybridMultilevel"/>
    <w:tmpl w:val="C35AFB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642117B7"/>
    <w:multiLevelType w:val="hybridMultilevel"/>
    <w:tmpl w:val="35427034"/>
    <w:lvl w:ilvl="0" w:tplc="0A70EE38">
      <w:start w:val="1"/>
      <w:numFmt w:val="decimal"/>
      <w:lvlText w:val="(%1)"/>
      <w:lvlJc w:val="left"/>
      <w:pPr>
        <w:ind w:left="720" w:hanging="360"/>
      </w:pPr>
      <w:rPr>
        <w:rFonts w:ascii="Times New Roman" w:hAnsi="Times New Roman" w:eastAsia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9D5FF9"/>
    <w:multiLevelType w:val="hybridMultilevel"/>
    <w:tmpl w:val="878A54AA"/>
    <w:lvl w:ilvl="0" w:tplc="B01A8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ABA7D61"/>
    <w:multiLevelType w:val="hybridMultilevel"/>
    <w:tmpl w:val="78C80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CA311D"/>
    <w:multiLevelType w:val="hybridMultilevel"/>
    <w:tmpl w:val="E4F2BADE"/>
    <w:lvl w:ilvl="0" w:tplc="04090001">
      <w:start w:val="1"/>
      <w:numFmt w:val="bullet"/>
      <w:lvlText w:val=""/>
      <w:lvlJc w:val="left"/>
      <w:pPr>
        <w:ind w:left="1440" w:hanging="360"/>
      </w:pPr>
      <w:rPr>
        <w:rFonts w:hint="default" w:ascii="Symbol" w:hAnsi="Symbol"/>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7E8801D6"/>
    <w:multiLevelType w:val="hybridMultilevel"/>
    <w:tmpl w:val="2D102170"/>
    <w:lvl w:ilvl="0" w:tplc="4CFE2C50">
      <w:start w:val="1"/>
      <w:numFmt w:val="lowerLetter"/>
      <w:lvlText w:val="%1."/>
      <w:lvlJc w:val="left"/>
      <w:pPr>
        <w:ind w:left="1440" w:hanging="360"/>
      </w:pPr>
      <w:rPr>
        <w:rFonts w:hint="default" w:ascii="Times New Roman" w:hAnsi="Times New Roman"/>
        <w:spacing w:val="-1"/>
        <w:w w:val="99"/>
        <w:sz w:val="24"/>
        <w:szCs w:val="22"/>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abstractNumId w:val="7"/>
  </w:num>
  <w:num w:numId="2">
    <w:abstractNumId w:val="4"/>
  </w:num>
  <w:num w:numId="3">
    <w:abstractNumId w:val="1"/>
  </w:num>
  <w:num w:numId="4">
    <w:abstractNumId w:val="0"/>
  </w:num>
  <w:num w:numId="5">
    <w:abstractNumId w:val="16"/>
  </w:num>
  <w:num w:numId="6">
    <w:abstractNumId w:val="10"/>
  </w:num>
  <w:num w:numId="7">
    <w:abstractNumId w:val="2"/>
  </w:num>
  <w:num w:numId="8">
    <w:abstractNumId w:val="18"/>
  </w:num>
  <w:num w:numId="9">
    <w:abstractNumId w:val="14"/>
  </w:num>
  <w:num w:numId="10">
    <w:abstractNumId w:val="15"/>
  </w:num>
  <w:num w:numId="11">
    <w:abstractNumId w:val="9"/>
  </w:num>
  <w:num w:numId="12">
    <w:abstractNumId w:val="5"/>
  </w:num>
  <w:num w:numId="13">
    <w:abstractNumId w:val="15"/>
  </w:num>
  <w:num w:numId="14">
    <w:abstractNumId w:val="6"/>
  </w:num>
  <w:num w:numId="15">
    <w:abstractNumId w:val="13"/>
  </w:num>
  <w:num w:numId="16">
    <w:abstractNumId w:val="8"/>
  </w:num>
  <w:num w:numId="17">
    <w:abstractNumId w:val="17"/>
  </w:num>
  <w:num w:numId="18">
    <w:abstractNumId w:val="3"/>
  </w:num>
  <w:num w:numId="19">
    <w:abstractNumId w:val="12"/>
  </w:num>
  <w:num w:numId="20">
    <w:abstractNumId w:val="11"/>
  </w:num>
  <w:num w:numId="21">
    <w:abstractNumId w:val="20"/>
  </w:num>
  <w:num w:numId="22">
    <w:abstractNumId w:val="19"/>
  </w:num>
</w:numbering>
</file>

<file path=word/people.xml><?xml version="1.0" encoding="utf-8"?>
<w15:people xmlns:mc="http://schemas.openxmlformats.org/markup-compatibility/2006" xmlns:w15="http://schemas.microsoft.com/office/word/2012/wordml" mc:Ignorable="w15">
  <w15:person w15:author="Ellis, Lisa A">
    <w15:presenceInfo w15:providerId="AD" w15:userId="S::lisa_ellis@fws.gov::2eefa67f-b2e6-4004-80dd-c05c78473a5b"/>
  </w15:person>
  <w15:person w15:author="Hornaday, Kelly">
    <w15:presenceInfo w15:providerId="AD" w15:userId="S::kelly_hornaday@fws.gov::e3fab08e-7157-4ae4-85ff-20eea0f55e2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onservation Bi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A001E3"/>
    <w:rsid w:val="0000004F"/>
    <w:rsid w:val="0000005B"/>
    <w:rsid w:val="0000020B"/>
    <w:rsid w:val="00000935"/>
    <w:rsid w:val="00000E55"/>
    <w:rsid w:val="00000FA9"/>
    <w:rsid w:val="00001101"/>
    <w:rsid w:val="00001193"/>
    <w:rsid w:val="000018D3"/>
    <w:rsid w:val="00001C4B"/>
    <w:rsid w:val="00001D37"/>
    <w:rsid w:val="00002123"/>
    <w:rsid w:val="0000216C"/>
    <w:rsid w:val="00002FE6"/>
    <w:rsid w:val="000030DF"/>
    <w:rsid w:val="0000364C"/>
    <w:rsid w:val="00003BC3"/>
    <w:rsid w:val="00003F24"/>
    <w:rsid w:val="00004412"/>
    <w:rsid w:val="00004500"/>
    <w:rsid w:val="00004525"/>
    <w:rsid w:val="00004697"/>
    <w:rsid w:val="00004BBD"/>
    <w:rsid w:val="00004BCF"/>
    <w:rsid w:val="000051C9"/>
    <w:rsid w:val="0000546F"/>
    <w:rsid w:val="00005553"/>
    <w:rsid w:val="00005F1E"/>
    <w:rsid w:val="00005FC5"/>
    <w:rsid w:val="000061BC"/>
    <w:rsid w:val="000066F5"/>
    <w:rsid w:val="00007755"/>
    <w:rsid w:val="00007A28"/>
    <w:rsid w:val="00007F4E"/>
    <w:rsid w:val="0001055A"/>
    <w:rsid w:val="00010631"/>
    <w:rsid w:val="00010B91"/>
    <w:rsid w:val="000110C8"/>
    <w:rsid w:val="000111CF"/>
    <w:rsid w:val="0001152F"/>
    <w:rsid w:val="00011C4D"/>
    <w:rsid w:val="00012048"/>
    <w:rsid w:val="000120D3"/>
    <w:rsid w:val="00012421"/>
    <w:rsid w:val="00012E2A"/>
    <w:rsid w:val="0001351B"/>
    <w:rsid w:val="00013906"/>
    <w:rsid w:val="0001394A"/>
    <w:rsid w:val="00013E6A"/>
    <w:rsid w:val="00013EA0"/>
    <w:rsid w:val="00014326"/>
    <w:rsid w:val="00014AF5"/>
    <w:rsid w:val="00015031"/>
    <w:rsid w:val="000150B9"/>
    <w:rsid w:val="00015628"/>
    <w:rsid w:val="00015828"/>
    <w:rsid w:val="0001591A"/>
    <w:rsid w:val="0001593A"/>
    <w:rsid w:val="0001597F"/>
    <w:rsid w:val="00015A49"/>
    <w:rsid w:val="000163AA"/>
    <w:rsid w:val="0001662B"/>
    <w:rsid w:val="00016B0E"/>
    <w:rsid w:val="00017C80"/>
    <w:rsid w:val="00017FD9"/>
    <w:rsid w:val="00020304"/>
    <w:rsid w:val="000203C7"/>
    <w:rsid w:val="00020400"/>
    <w:rsid w:val="00020794"/>
    <w:rsid w:val="00020D99"/>
    <w:rsid w:val="000211FB"/>
    <w:rsid w:val="00021253"/>
    <w:rsid w:val="00021488"/>
    <w:rsid w:val="00021601"/>
    <w:rsid w:val="000216C9"/>
    <w:rsid w:val="0002187F"/>
    <w:rsid w:val="00021C04"/>
    <w:rsid w:val="00021CC4"/>
    <w:rsid w:val="00021D65"/>
    <w:rsid w:val="00021EC6"/>
    <w:rsid w:val="00022036"/>
    <w:rsid w:val="00022257"/>
    <w:rsid w:val="00022452"/>
    <w:rsid w:val="00022BA9"/>
    <w:rsid w:val="00022BEC"/>
    <w:rsid w:val="000230A8"/>
    <w:rsid w:val="0002310A"/>
    <w:rsid w:val="000232E0"/>
    <w:rsid w:val="000240C4"/>
    <w:rsid w:val="000243D5"/>
    <w:rsid w:val="00024ADE"/>
    <w:rsid w:val="000250E0"/>
    <w:rsid w:val="00025242"/>
    <w:rsid w:val="00025655"/>
    <w:rsid w:val="000257A1"/>
    <w:rsid w:val="00025A00"/>
    <w:rsid w:val="00025E06"/>
    <w:rsid w:val="00026024"/>
    <w:rsid w:val="00026696"/>
    <w:rsid w:val="00026901"/>
    <w:rsid w:val="00026C9B"/>
    <w:rsid w:val="00026EDB"/>
    <w:rsid w:val="000270C3"/>
    <w:rsid w:val="000275D1"/>
    <w:rsid w:val="000277AB"/>
    <w:rsid w:val="000277CD"/>
    <w:rsid w:val="00027844"/>
    <w:rsid w:val="00027A19"/>
    <w:rsid w:val="00030112"/>
    <w:rsid w:val="00030402"/>
    <w:rsid w:val="00030C11"/>
    <w:rsid w:val="00030CB1"/>
    <w:rsid w:val="000312AE"/>
    <w:rsid w:val="000314EA"/>
    <w:rsid w:val="0003188A"/>
    <w:rsid w:val="00031D08"/>
    <w:rsid w:val="00031E2B"/>
    <w:rsid w:val="00032254"/>
    <w:rsid w:val="000322B3"/>
    <w:rsid w:val="00032957"/>
    <w:rsid w:val="00032E91"/>
    <w:rsid w:val="00033280"/>
    <w:rsid w:val="000332CF"/>
    <w:rsid w:val="00033694"/>
    <w:rsid w:val="000336D6"/>
    <w:rsid w:val="000336FE"/>
    <w:rsid w:val="00033B60"/>
    <w:rsid w:val="00033FA1"/>
    <w:rsid w:val="00033FA7"/>
    <w:rsid w:val="00034767"/>
    <w:rsid w:val="00035195"/>
    <w:rsid w:val="000351A6"/>
    <w:rsid w:val="000352FC"/>
    <w:rsid w:val="000359F3"/>
    <w:rsid w:val="00035F99"/>
    <w:rsid w:val="00035FC9"/>
    <w:rsid w:val="00036267"/>
    <w:rsid w:val="00036329"/>
    <w:rsid w:val="00036455"/>
    <w:rsid w:val="000364FB"/>
    <w:rsid w:val="00036829"/>
    <w:rsid w:val="00036AB0"/>
    <w:rsid w:val="00036CC1"/>
    <w:rsid w:val="0003716F"/>
    <w:rsid w:val="0003724D"/>
    <w:rsid w:val="000375C2"/>
    <w:rsid w:val="0003762C"/>
    <w:rsid w:val="000400C0"/>
    <w:rsid w:val="000400C1"/>
    <w:rsid w:val="000407EE"/>
    <w:rsid w:val="000408CB"/>
    <w:rsid w:val="0004111E"/>
    <w:rsid w:val="000412E1"/>
    <w:rsid w:val="000412F3"/>
    <w:rsid w:val="0004147E"/>
    <w:rsid w:val="000414C8"/>
    <w:rsid w:val="00041889"/>
    <w:rsid w:val="000418D2"/>
    <w:rsid w:val="00041DBD"/>
    <w:rsid w:val="00042687"/>
    <w:rsid w:val="000426AA"/>
    <w:rsid w:val="000426AF"/>
    <w:rsid w:val="00042A26"/>
    <w:rsid w:val="00042F04"/>
    <w:rsid w:val="00043242"/>
    <w:rsid w:val="0004324F"/>
    <w:rsid w:val="0004342B"/>
    <w:rsid w:val="00043495"/>
    <w:rsid w:val="00043A02"/>
    <w:rsid w:val="00044324"/>
    <w:rsid w:val="00044361"/>
    <w:rsid w:val="00044765"/>
    <w:rsid w:val="00044792"/>
    <w:rsid w:val="000447CD"/>
    <w:rsid w:val="00044935"/>
    <w:rsid w:val="000449A1"/>
    <w:rsid w:val="00044D3E"/>
    <w:rsid w:val="000450FB"/>
    <w:rsid w:val="000453DA"/>
    <w:rsid w:val="00045560"/>
    <w:rsid w:val="000455FF"/>
    <w:rsid w:val="000458C2"/>
    <w:rsid w:val="00045C78"/>
    <w:rsid w:val="000460D5"/>
    <w:rsid w:val="000460FA"/>
    <w:rsid w:val="000461CF"/>
    <w:rsid w:val="00046799"/>
    <w:rsid w:val="00046BC1"/>
    <w:rsid w:val="00046F18"/>
    <w:rsid w:val="0004726E"/>
    <w:rsid w:val="00047443"/>
    <w:rsid w:val="000500E5"/>
    <w:rsid w:val="000502DB"/>
    <w:rsid w:val="000503CB"/>
    <w:rsid w:val="0005054D"/>
    <w:rsid w:val="0005077C"/>
    <w:rsid w:val="0005079B"/>
    <w:rsid w:val="00050BC5"/>
    <w:rsid w:val="00051061"/>
    <w:rsid w:val="0005116B"/>
    <w:rsid w:val="000513AA"/>
    <w:rsid w:val="000522A0"/>
    <w:rsid w:val="00052DA4"/>
    <w:rsid w:val="00052DF2"/>
    <w:rsid w:val="00052E5F"/>
    <w:rsid w:val="000531DD"/>
    <w:rsid w:val="00053295"/>
    <w:rsid w:val="0005358D"/>
    <w:rsid w:val="00053CDA"/>
    <w:rsid w:val="00053DC6"/>
    <w:rsid w:val="000540AB"/>
    <w:rsid w:val="0005425B"/>
    <w:rsid w:val="00054E33"/>
    <w:rsid w:val="0005551E"/>
    <w:rsid w:val="00055628"/>
    <w:rsid w:val="00055CB9"/>
    <w:rsid w:val="00056145"/>
    <w:rsid w:val="00056511"/>
    <w:rsid w:val="0005676D"/>
    <w:rsid w:val="000567C5"/>
    <w:rsid w:val="000569F5"/>
    <w:rsid w:val="000571CD"/>
    <w:rsid w:val="00057375"/>
    <w:rsid w:val="0005740B"/>
    <w:rsid w:val="000574B6"/>
    <w:rsid w:val="00057521"/>
    <w:rsid w:val="00057B7D"/>
    <w:rsid w:val="0006008F"/>
    <w:rsid w:val="000604DC"/>
    <w:rsid w:val="000609BD"/>
    <w:rsid w:val="00061090"/>
    <w:rsid w:val="0006132E"/>
    <w:rsid w:val="00061438"/>
    <w:rsid w:val="0006145A"/>
    <w:rsid w:val="00061ADB"/>
    <w:rsid w:val="00061C27"/>
    <w:rsid w:val="00061D4E"/>
    <w:rsid w:val="00061D51"/>
    <w:rsid w:val="00061FF5"/>
    <w:rsid w:val="00062249"/>
    <w:rsid w:val="00062741"/>
    <w:rsid w:val="000634D9"/>
    <w:rsid w:val="000635F0"/>
    <w:rsid w:val="000636B9"/>
    <w:rsid w:val="00063AAC"/>
    <w:rsid w:val="00063BB4"/>
    <w:rsid w:val="00063D38"/>
    <w:rsid w:val="0006455E"/>
    <w:rsid w:val="00064B75"/>
    <w:rsid w:val="00064C61"/>
    <w:rsid w:val="00064D91"/>
    <w:rsid w:val="000650FE"/>
    <w:rsid w:val="00065475"/>
    <w:rsid w:val="000654BB"/>
    <w:rsid w:val="000659CC"/>
    <w:rsid w:val="00065C5A"/>
    <w:rsid w:val="000660C9"/>
    <w:rsid w:val="0006616E"/>
    <w:rsid w:val="000663DC"/>
    <w:rsid w:val="00066A0B"/>
    <w:rsid w:val="00066A0C"/>
    <w:rsid w:val="0006755F"/>
    <w:rsid w:val="00067F9D"/>
    <w:rsid w:val="000701B0"/>
    <w:rsid w:val="000701BB"/>
    <w:rsid w:val="00070294"/>
    <w:rsid w:val="000703EB"/>
    <w:rsid w:val="00070711"/>
    <w:rsid w:val="00071596"/>
    <w:rsid w:val="000715B7"/>
    <w:rsid w:val="00071AA6"/>
    <w:rsid w:val="00071C1D"/>
    <w:rsid w:val="00071F8A"/>
    <w:rsid w:val="000726AB"/>
    <w:rsid w:val="000727C3"/>
    <w:rsid w:val="00072905"/>
    <w:rsid w:val="0007291B"/>
    <w:rsid w:val="00072997"/>
    <w:rsid w:val="00072E0E"/>
    <w:rsid w:val="00072F80"/>
    <w:rsid w:val="00072FCF"/>
    <w:rsid w:val="000732E0"/>
    <w:rsid w:val="00073B36"/>
    <w:rsid w:val="00073D89"/>
    <w:rsid w:val="00073DEB"/>
    <w:rsid w:val="00073DFA"/>
    <w:rsid w:val="00073F32"/>
    <w:rsid w:val="00074198"/>
    <w:rsid w:val="00074250"/>
    <w:rsid w:val="00074448"/>
    <w:rsid w:val="00074556"/>
    <w:rsid w:val="00074680"/>
    <w:rsid w:val="00074737"/>
    <w:rsid w:val="00074DF0"/>
    <w:rsid w:val="00075769"/>
    <w:rsid w:val="000757C4"/>
    <w:rsid w:val="00075D5C"/>
    <w:rsid w:val="00075D89"/>
    <w:rsid w:val="00075EC7"/>
    <w:rsid w:val="00076326"/>
    <w:rsid w:val="000765DD"/>
    <w:rsid w:val="00076665"/>
    <w:rsid w:val="0007680E"/>
    <w:rsid w:val="00076812"/>
    <w:rsid w:val="00076C53"/>
    <w:rsid w:val="00076F80"/>
    <w:rsid w:val="00076FDD"/>
    <w:rsid w:val="0007700F"/>
    <w:rsid w:val="000771A4"/>
    <w:rsid w:val="00077676"/>
    <w:rsid w:val="000776BF"/>
    <w:rsid w:val="000777EF"/>
    <w:rsid w:val="00077987"/>
    <w:rsid w:val="000779D7"/>
    <w:rsid w:val="00077C06"/>
    <w:rsid w:val="00077D6D"/>
    <w:rsid w:val="0008042F"/>
    <w:rsid w:val="0008051B"/>
    <w:rsid w:val="000806E2"/>
    <w:rsid w:val="0008073A"/>
    <w:rsid w:val="000809BA"/>
    <w:rsid w:val="00080F64"/>
    <w:rsid w:val="00081321"/>
    <w:rsid w:val="00081662"/>
    <w:rsid w:val="00082246"/>
    <w:rsid w:val="000824BB"/>
    <w:rsid w:val="0008272B"/>
    <w:rsid w:val="00082792"/>
    <w:rsid w:val="00082840"/>
    <w:rsid w:val="00082A74"/>
    <w:rsid w:val="000831FC"/>
    <w:rsid w:val="00083DD3"/>
    <w:rsid w:val="00084891"/>
    <w:rsid w:val="000851BA"/>
    <w:rsid w:val="00085300"/>
    <w:rsid w:val="00085580"/>
    <w:rsid w:val="000857B4"/>
    <w:rsid w:val="00085930"/>
    <w:rsid w:val="00085970"/>
    <w:rsid w:val="00085BBE"/>
    <w:rsid w:val="00085C3C"/>
    <w:rsid w:val="00086989"/>
    <w:rsid w:val="00086E9F"/>
    <w:rsid w:val="00087131"/>
    <w:rsid w:val="000877C9"/>
    <w:rsid w:val="00087D78"/>
    <w:rsid w:val="0009007B"/>
    <w:rsid w:val="00090083"/>
    <w:rsid w:val="000900A5"/>
    <w:rsid w:val="00090703"/>
    <w:rsid w:val="000907E3"/>
    <w:rsid w:val="00090DBC"/>
    <w:rsid w:val="00091B46"/>
    <w:rsid w:val="0009202B"/>
    <w:rsid w:val="000923CC"/>
    <w:rsid w:val="00092C45"/>
    <w:rsid w:val="00092E62"/>
    <w:rsid w:val="00092F6D"/>
    <w:rsid w:val="000932CC"/>
    <w:rsid w:val="000932F8"/>
    <w:rsid w:val="00093354"/>
    <w:rsid w:val="00093B8E"/>
    <w:rsid w:val="00093D4F"/>
    <w:rsid w:val="00093E40"/>
    <w:rsid w:val="00094073"/>
    <w:rsid w:val="0009496C"/>
    <w:rsid w:val="00094980"/>
    <w:rsid w:val="00094A9C"/>
    <w:rsid w:val="000956CC"/>
    <w:rsid w:val="000968EE"/>
    <w:rsid w:val="00096A87"/>
    <w:rsid w:val="00096D55"/>
    <w:rsid w:val="00096F61"/>
    <w:rsid w:val="00097028"/>
    <w:rsid w:val="00097F77"/>
    <w:rsid w:val="000A05CF"/>
    <w:rsid w:val="000A0846"/>
    <w:rsid w:val="000A0FBC"/>
    <w:rsid w:val="000A1ABD"/>
    <w:rsid w:val="000A203D"/>
    <w:rsid w:val="000A2E6B"/>
    <w:rsid w:val="000A30AF"/>
    <w:rsid w:val="000A32F4"/>
    <w:rsid w:val="000A34D5"/>
    <w:rsid w:val="000A3A6E"/>
    <w:rsid w:val="000A3BE2"/>
    <w:rsid w:val="000A3D0D"/>
    <w:rsid w:val="000A4020"/>
    <w:rsid w:val="000A4289"/>
    <w:rsid w:val="000A429A"/>
    <w:rsid w:val="000A5409"/>
    <w:rsid w:val="000A5636"/>
    <w:rsid w:val="000A574E"/>
    <w:rsid w:val="000A59C4"/>
    <w:rsid w:val="000A5F72"/>
    <w:rsid w:val="000A65C4"/>
    <w:rsid w:val="000A6690"/>
    <w:rsid w:val="000A6974"/>
    <w:rsid w:val="000A6D4B"/>
    <w:rsid w:val="000A6F64"/>
    <w:rsid w:val="000A7021"/>
    <w:rsid w:val="000A722C"/>
    <w:rsid w:val="000A726C"/>
    <w:rsid w:val="000A7489"/>
    <w:rsid w:val="000A7D0D"/>
    <w:rsid w:val="000B0047"/>
    <w:rsid w:val="000B0A51"/>
    <w:rsid w:val="000B0A59"/>
    <w:rsid w:val="000B0BB7"/>
    <w:rsid w:val="000B151D"/>
    <w:rsid w:val="000B161C"/>
    <w:rsid w:val="000B1B5D"/>
    <w:rsid w:val="000B2526"/>
    <w:rsid w:val="000B2792"/>
    <w:rsid w:val="000B2B9D"/>
    <w:rsid w:val="000B31DA"/>
    <w:rsid w:val="000B3404"/>
    <w:rsid w:val="000B3B86"/>
    <w:rsid w:val="000B3C10"/>
    <w:rsid w:val="000B49B6"/>
    <w:rsid w:val="000B5062"/>
    <w:rsid w:val="000B5275"/>
    <w:rsid w:val="000B5310"/>
    <w:rsid w:val="000B55D8"/>
    <w:rsid w:val="000B5827"/>
    <w:rsid w:val="000B5F37"/>
    <w:rsid w:val="000B6544"/>
    <w:rsid w:val="000B65C7"/>
    <w:rsid w:val="000B6EAE"/>
    <w:rsid w:val="000B6F58"/>
    <w:rsid w:val="000B79C4"/>
    <w:rsid w:val="000B7A09"/>
    <w:rsid w:val="000B7E10"/>
    <w:rsid w:val="000B7E3C"/>
    <w:rsid w:val="000B7E7F"/>
    <w:rsid w:val="000B7F76"/>
    <w:rsid w:val="000C0244"/>
    <w:rsid w:val="000C06A5"/>
    <w:rsid w:val="000C0A28"/>
    <w:rsid w:val="000C0AE7"/>
    <w:rsid w:val="000C0CF4"/>
    <w:rsid w:val="000C10C2"/>
    <w:rsid w:val="000C15EB"/>
    <w:rsid w:val="000C1A13"/>
    <w:rsid w:val="000C1B08"/>
    <w:rsid w:val="000C1E9D"/>
    <w:rsid w:val="000C1F39"/>
    <w:rsid w:val="000C252A"/>
    <w:rsid w:val="000C26A1"/>
    <w:rsid w:val="000C2FD4"/>
    <w:rsid w:val="000C30FD"/>
    <w:rsid w:val="000C3359"/>
    <w:rsid w:val="000C3502"/>
    <w:rsid w:val="000C371C"/>
    <w:rsid w:val="000C376B"/>
    <w:rsid w:val="000C389E"/>
    <w:rsid w:val="000C3F53"/>
    <w:rsid w:val="000C4416"/>
    <w:rsid w:val="000C4633"/>
    <w:rsid w:val="000C4720"/>
    <w:rsid w:val="000C4954"/>
    <w:rsid w:val="000C4986"/>
    <w:rsid w:val="000C4D42"/>
    <w:rsid w:val="000C4E01"/>
    <w:rsid w:val="000C4F87"/>
    <w:rsid w:val="000C52C9"/>
    <w:rsid w:val="000C5AC6"/>
    <w:rsid w:val="000C5AEB"/>
    <w:rsid w:val="000C5CA3"/>
    <w:rsid w:val="000C5F12"/>
    <w:rsid w:val="000C659C"/>
    <w:rsid w:val="000C6747"/>
    <w:rsid w:val="000C7523"/>
    <w:rsid w:val="000C79CA"/>
    <w:rsid w:val="000C7A9E"/>
    <w:rsid w:val="000C7D36"/>
    <w:rsid w:val="000D02E7"/>
    <w:rsid w:val="000D07AA"/>
    <w:rsid w:val="000D08FF"/>
    <w:rsid w:val="000D104A"/>
    <w:rsid w:val="000D1050"/>
    <w:rsid w:val="000D1816"/>
    <w:rsid w:val="000D18E4"/>
    <w:rsid w:val="000D1A24"/>
    <w:rsid w:val="000D2208"/>
    <w:rsid w:val="000D252C"/>
    <w:rsid w:val="000D293B"/>
    <w:rsid w:val="000D345E"/>
    <w:rsid w:val="000D3632"/>
    <w:rsid w:val="000D3ED7"/>
    <w:rsid w:val="000D459C"/>
    <w:rsid w:val="000D45F2"/>
    <w:rsid w:val="000D4B81"/>
    <w:rsid w:val="000D5486"/>
    <w:rsid w:val="000D5491"/>
    <w:rsid w:val="000D5F11"/>
    <w:rsid w:val="000D6AEB"/>
    <w:rsid w:val="000D6F80"/>
    <w:rsid w:val="000D6FE0"/>
    <w:rsid w:val="000D73D8"/>
    <w:rsid w:val="000D752E"/>
    <w:rsid w:val="000D7766"/>
    <w:rsid w:val="000D7C73"/>
    <w:rsid w:val="000D7C94"/>
    <w:rsid w:val="000D7F66"/>
    <w:rsid w:val="000E0197"/>
    <w:rsid w:val="000E01E5"/>
    <w:rsid w:val="000E0644"/>
    <w:rsid w:val="000E07FB"/>
    <w:rsid w:val="000E086A"/>
    <w:rsid w:val="000E101A"/>
    <w:rsid w:val="000E1E65"/>
    <w:rsid w:val="000E1F71"/>
    <w:rsid w:val="000E23A4"/>
    <w:rsid w:val="000E2C27"/>
    <w:rsid w:val="000E2EEC"/>
    <w:rsid w:val="000E3237"/>
    <w:rsid w:val="000E3489"/>
    <w:rsid w:val="000E3737"/>
    <w:rsid w:val="000E3D84"/>
    <w:rsid w:val="000E4287"/>
    <w:rsid w:val="000E47B0"/>
    <w:rsid w:val="000E4D00"/>
    <w:rsid w:val="000E509F"/>
    <w:rsid w:val="000E50E9"/>
    <w:rsid w:val="000E5304"/>
    <w:rsid w:val="000E580D"/>
    <w:rsid w:val="000E582B"/>
    <w:rsid w:val="000E59B8"/>
    <w:rsid w:val="000E5B3B"/>
    <w:rsid w:val="000E62E6"/>
    <w:rsid w:val="000E69D0"/>
    <w:rsid w:val="000E6FD0"/>
    <w:rsid w:val="000E7460"/>
    <w:rsid w:val="000E7E06"/>
    <w:rsid w:val="000E7E2F"/>
    <w:rsid w:val="000F06D6"/>
    <w:rsid w:val="000F0835"/>
    <w:rsid w:val="000F0916"/>
    <w:rsid w:val="000F0C28"/>
    <w:rsid w:val="000F0D80"/>
    <w:rsid w:val="000F0DD5"/>
    <w:rsid w:val="000F1BA0"/>
    <w:rsid w:val="000F1EE5"/>
    <w:rsid w:val="000F20FF"/>
    <w:rsid w:val="000F230A"/>
    <w:rsid w:val="000F286B"/>
    <w:rsid w:val="000F2880"/>
    <w:rsid w:val="000F2DCE"/>
    <w:rsid w:val="000F2FAF"/>
    <w:rsid w:val="000F3BD7"/>
    <w:rsid w:val="000F402F"/>
    <w:rsid w:val="000F407E"/>
    <w:rsid w:val="000F4359"/>
    <w:rsid w:val="000F4AEF"/>
    <w:rsid w:val="000F4B0D"/>
    <w:rsid w:val="000F4CD3"/>
    <w:rsid w:val="000F4E50"/>
    <w:rsid w:val="000F4EAD"/>
    <w:rsid w:val="000F50A3"/>
    <w:rsid w:val="000F530F"/>
    <w:rsid w:val="000F579F"/>
    <w:rsid w:val="000F58BC"/>
    <w:rsid w:val="000F5F1E"/>
    <w:rsid w:val="000F63F3"/>
    <w:rsid w:val="000F66E0"/>
    <w:rsid w:val="000F6B87"/>
    <w:rsid w:val="000F6BE8"/>
    <w:rsid w:val="000F70FE"/>
    <w:rsid w:val="000F746B"/>
    <w:rsid w:val="000F7BD1"/>
    <w:rsid w:val="000F7C33"/>
    <w:rsid w:val="000F7E30"/>
    <w:rsid w:val="000F7FE9"/>
    <w:rsid w:val="00100348"/>
    <w:rsid w:val="0010038D"/>
    <w:rsid w:val="0010063F"/>
    <w:rsid w:val="00100802"/>
    <w:rsid w:val="001008D4"/>
    <w:rsid w:val="00101003"/>
    <w:rsid w:val="0010113B"/>
    <w:rsid w:val="001012C1"/>
    <w:rsid w:val="00102209"/>
    <w:rsid w:val="001026CE"/>
    <w:rsid w:val="00102B7E"/>
    <w:rsid w:val="00102FB3"/>
    <w:rsid w:val="00103358"/>
    <w:rsid w:val="001039C7"/>
    <w:rsid w:val="00103B9F"/>
    <w:rsid w:val="001041A7"/>
    <w:rsid w:val="00104849"/>
    <w:rsid w:val="00105179"/>
    <w:rsid w:val="001056C1"/>
    <w:rsid w:val="00105935"/>
    <w:rsid w:val="0010593C"/>
    <w:rsid w:val="00105A79"/>
    <w:rsid w:val="00105AE3"/>
    <w:rsid w:val="00105BAE"/>
    <w:rsid w:val="001064F8"/>
    <w:rsid w:val="00106522"/>
    <w:rsid w:val="00106697"/>
    <w:rsid w:val="00106D01"/>
    <w:rsid w:val="00106E11"/>
    <w:rsid w:val="00106E68"/>
    <w:rsid w:val="0010769D"/>
    <w:rsid w:val="00107911"/>
    <w:rsid w:val="00110B52"/>
    <w:rsid w:val="001111AC"/>
    <w:rsid w:val="00111969"/>
    <w:rsid w:val="00111BEF"/>
    <w:rsid w:val="00111E74"/>
    <w:rsid w:val="00111F71"/>
    <w:rsid w:val="001120FF"/>
    <w:rsid w:val="00112146"/>
    <w:rsid w:val="001121E3"/>
    <w:rsid w:val="00112248"/>
    <w:rsid w:val="00112BAF"/>
    <w:rsid w:val="00112E6D"/>
    <w:rsid w:val="0011324B"/>
    <w:rsid w:val="001133DD"/>
    <w:rsid w:val="00113506"/>
    <w:rsid w:val="00113756"/>
    <w:rsid w:val="001139A8"/>
    <w:rsid w:val="00113ACE"/>
    <w:rsid w:val="00114017"/>
    <w:rsid w:val="0011475D"/>
    <w:rsid w:val="00114769"/>
    <w:rsid w:val="00114CFF"/>
    <w:rsid w:val="00114F4A"/>
    <w:rsid w:val="001152F6"/>
    <w:rsid w:val="001155BB"/>
    <w:rsid w:val="001157CD"/>
    <w:rsid w:val="00115A37"/>
    <w:rsid w:val="00116160"/>
    <w:rsid w:val="00116204"/>
    <w:rsid w:val="00116A9F"/>
    <w:rsid w:val="00116C77"/>
    <w:rsid w:val="0011715D"/>
    <w:rsid w:val="00117A54"/>
    <w:rsid w:val="00117E4A"/>
    <w:rsid w:val="0011CFC8"/>
    <w:rsid w:val="0012069A"/>
    <w:rsid w:val="00120951"/>
    <w:rsid w:val="00120F7B"/>
    <w:rsid w:val="00121BA3"/>
    <w:rsid w:val="0012207A"/>
    <w:rsid w:val="001220B5"/>
    <w:rsid w:val="001220CA"/>
    <w:rsid w:val="001223DC"/>
    <w:rsid w:val="00122BF4"/>
    <w:rsid w:val="001231F0"/>
    <w:rsid w:val="001233C7"/>
    <w:rsid w:val="0012347C"/>
    <w:rsid w:val="0012357F"/>
    <w:rsid w:val="0012372D"/>
    <w:rsid w:val="001241AA"/>
    <w:rsid w:val="001243D7"/>
    <w:rsid w:val="00124BE5"/>
    <w:rsid w:val="00124C9B"/>
    <w:rsid w:val="00124D77"/>
    <w:rsid w:val="00124F64"/>
    <w:rsid w:val="00124FDA"/>
    <w:rsid w:val="001254BD"/>
    <w:rsid w:val="00125826"/>
    <w:rsid w:val="00125D9F"/>
    <w:rsid w:val="00125DB6"/>
    <w:rsid w:val="0012611D"/>
    <w:rsid w:val="00126249"/>
    <w:rsid w:val="0012657F"/>
    <w:rsid w:val="00126722"/>
    <w:rsid w:val="00126C53"/>
    <w:rsid w:val="00127A00"/>
    <w:rsid w:val="00127ACD"/>
    <w:rsid w:val="00127D58"/>
    <w:rsid w:val="0013065B"/>
    <w:rsid w:val="0013079F"/>
    <w:rsid w:val="00130B9A"/>
    <w:rsid w:val="00130E6D"/>
    <w:rsid w:val="00131125"/>
    <w:rsid w:val="00131183"/>
    <w:rsid w:val="00131589"/>
    <w:rsid w:val="001315FF"/>
    <w:rsid w:val="001317A3"/>
    <w:rsid w:val="00131DD8"/>
    <w:rsid w:val="00132716"/>
    <w:rsid w:val="001328AD"/>
    <w:rsid w:val="0013299E"/>
    <w:rsid w:val="00132A28"/>
    <w:rsid w:val="001336F1"/>
    <w:rsid w:val="00133F75"/>
    <w:rsid w:val="00134071"/>
    <w:rsid w:val="001343ED"/>
    <w:rsid w:val="00134A0D"/>
    <w:rsid w:val="001351F3"/>
    <w:rsid w:val="001353EE"/>
    <w:rsid w:val="001354DA"/>
    <w:rsid w:val="00135A2C"/>
    <w:rsid w:val="00135B92"/>
    <w:rsid w:val="00135BBE"/>
    <w:rsid w:val="00135E2C"/>
    <w:rsid w:val="00136197"/>
    <w:rsid w:val="001362D8"/>
    <w:rsid w:val="0013644F"/>
    <w:rsid w:val="001368AF"/>
    <w:rsid w:val="00136E90"/>
    <w:rsid w:val="00136EFD"/>
    <w:rsid w:val="001371DD"/>
    <w:rsid w:val="00137322"/>
    <w:rsid w:val="001374AE"/>
    <w:rsid w:val="00137573"/>
    <w:rsid w:val="00137AF4"/>
    <w:rsid w:val="00137DE4"/>
    <w:rsid w:val="0014006B"/>
    <w:rsid w:val="00141A1E"/>
    <w:rsid w:val="00141AE1"/>
    <w:rsid w:val="001424D2"/>
    <w:rsid w:val="001425B8"/>
    <w:rsid w:val="001429F1"/>
    <w:rsid w:val="001433BB"/>
    <w:rsid w:val="00143717"/>
    <w:rsid w:val="00143B4B"/>
    <w:rsid w:val="001441F2"/>
    <w:rsid w:val="001445D9"/>
    <w:rsid w:val="00144A2A"/>
    <w:rsid w:val="00144B51"/>
    <w:rsid w:val="00144FC6"/>
    <w:rsid w:val="001452E2"/>
    <w:rsid w:val="00145393"/>
    <w:rsid w:val="00145538"/>
    <w:rsid w:val="0014561F"/>
    <w:rsid w:val="00145671"/>
    <w:rsid w:val="00145807"/>
    <w:rsid w:val="00145A91"/>
    <w:rsid w:val="00145AD8"/>
    <w:rsid w:val="001462D9"/>
    <w:rsid w:val="0014662F"/>
    <w:rsid w:val="0014678E"/>
    <w:rsid w:val="00146981"/>
    <w:rsid w:val="001469E0"/>
    <w:rsid w:val="00146BFA"/>
    <w:rsid w:val="00146CA8"/>
    <w:rsid w:val="00146CCB"/>
    <w:rsid w:val="00146D78"/>
    <w:rsid w:val="001470DA"/>
    <w:rsid w:val="00147523"/>
    <w:rsid w:val="0014766E"/>
    <w:rsid w:val="001477EA"/>
    <w:rsid w:val="00147883"/>
    <w:rsid w:val="001479DA"/>
    <w:rsid w:val="00147ABC"/>
    <w:rsid w:val="00147ADD"/>
    <w:rsid w:val="00147AE7"/>
    <w:rsid w:val="00147B71"/>
    <w:rsid w:val="00147C3D"/>
    <w:rsid w:val="00150700"/>
    <w:rsid w:val="00150A64"/>
    <w:rsid w:val="00150B71"/>
    <w:rsid w:val="00151199"/>
    <w:rsid w:val="00151C0C"/>
    <w:rsid w:val="00151C63"/>
    <w:rsid w:val="0015261F"/>
    <w:rsid w:val="00152B60"/>
    <w:rsid w:val="00152C16"/>
    <w:rsid w:val="00152FBD"/>
    <w:rsid w:val="0015358C"/>
    <w:rsid w:val="00153722"/>
    <w:rsid w:val="001537BA"/>
    <w:rsid w:val="001539C5"/>
    <w:rsid w:val="00153B6B"/>
    <w:rsid w:val="00153C30"/>
    <w:rsid w:val="00153D21"/>
    <w:rsid w:val="00154495"/>
    <w:rsid w:val="001544D0"/>
    <w:rsid w:val="001547DE"/>
    <w:rsid w:val="00154A21"/>
    <w:rsid w:val="00154CAC"/>
    <w:rsid w:val="00154FF3"/>
    <w:rsid w:val="0015545D"/>
    <w:rsid w:val="00155FF8"/>
    <w:rsid w:val="00156828"/>
    <w:rsid w:val="00156E18"/>
    <w:rsid w:val="00156FB0"/>
    <w:rsid w:val="001571CC"/>
    <w:rsid w:val="00157A61"/>
    <w:rsid w:val="001601D1"/>
    <w:rsid w:val="001602CF"/>
    <w:rsid w:val="0016046B"/>
    <w:rsid w:val="001605D6"/>
    <w:rsid w:val="00160660"/>
    <w:rsid w:val="001606C8"/>
    <w:rsid w:val="00160AC7"/>
    <w:rsid w:val="00160BD9"/>
    <w:rsid w:val="00160DFB"/>
    <w:rsid w:val="00160E27"/>
    <w:rsid w:val="001612EE"/>
    <w:rsid w:val="00161375"/>
    <w:rsid w:val="0016167F"/>
    <w:rsid w:val="001616E8"/>
    <w:rsid w:val="00161AEA"/>
    <w:rsid w:val="00161C63"/>
    <w:rsid w:val="00161F5D"/>
    <w:rsid w:val="0016248B"/>
    <w:rsid w:val="00162810"/>
    <w:rsid w:val="00162821"/>
    <w:rsid w:val="00162A95"/>
    <w:rsid w:val="00163005"/>
    <w:rsid w:val="001630EC"/>
    <w:rsid w:val="0016322A"/>
    <w:rsid w:val="00163687"/>
    <w:rsid w:val="001636DA"/>
    <w:rsid w:val="00163BE3"/>
    <w:rsid w:val="00163F9E"/>
    <w:rsid w:val="00164553"/>
    <w:rsid w:val="00164801"/>
    <w:rsid w:val="00164D24"/>
    <w:rsid w:val="00164DF8"/>
    <w:rsid w:val="00165023"/>
    <w:rsid w:val="0016507B"/>
    <w:rsid w:val="0016529F"/>
    <w:rsid w:val="001652B0"/>
    <w:rsid w:val="0016569E"/>
    <w:rsid w:val="001658C9"/>
    <w:rsid w:val="00165D92"/>
    <w:rsid w:val="00166096"/>
    <w:rsid w:val="001661A3"/>
    <w:rsid w:val="001664B6"/>
    <w:rsid w:val="00166601"/>
    <w:rsid w:val="001672A9"/>
    <w:rsid w:val="0016740D"/>
    <w:rsid w:val="00167420"/>
    <w:rsid w:val="00167630"/>
    <w:rsid w:val="00167762"/>
    <w:rsid w:val="00170430"/>
    <w:rsid w:val="001708AB"/>
    <w:rsid w:val="001709A6"/>
    <w:rsid w:val="00170C6E"/>
    <w:rsid w:val="00171697"/>
    <w:rsid w:val="001718F4"/>
    <w:rsid w:val="001719A3"/>
    <w:rsid w:val="00171C65"/>
    <w:rsid w:val="00171CC5"/>
    <w:rsid w:val="00171D34"/>
    <w:rsid w:val="001720E9"/>
    <w:rsid w:val="001722D8"/>
    <w:rsid w:val="001724EB"/>
    <w:rsid w:val="001728C2"/>
    <w:rsid w:val="001729E8"/>
    <w:rsid w:val="00172AA1"/>
    <w:rsid w:val="00172AEE"/>
    <w:rsid w:val="00172CAE"/>
    <w:rsid w:val="00173119"/>
    <w:rsid w:val="001732C7"/>
    <w:rsid w:val="00173420"/>
    <w:rsid w:val="0017348F"/>
    <w:rsid w:val="001735D8"/>
    <w:rsid w:val="001738C1"/>
    <w:rsid w:val="00173E34"/>
    <w:rsid w:val="00173EA8"/>
    <w:rsid w:val="00173F16"/>
    <w:rsid w:val="00174140"/>
    <w:rsid w:val="00174207"/>
    <w:rsid w:val="0017425F"/>
    <w:rsid w:val="00174272"/>
    <w:rsid w:val="0017437E"/>
    <w:rsid w:val="0017481C"/>
    <w:rsid w:val="001748A8"/>
    <w:rsid w:val="00174971"/>
    <w:rsid w:val="001749FE"/>
    <w:rsid w:val="00174B0B"/>
    <w:rsid w:val="00174E23"/>
    <w:rsid w:val="0017548B"/>
    <w:rsid w:val="00175B4C"/>
    <w:rsid w:val="001764AB"/>
    <w:rsid w:val="001769CA"/>
    <w:rsid w:val="001773D6"/>
    <w:rsid w:val="0017740A"/>
    <w:rsid w:val="001778EE"/>
    <w:rsid w:val="00177BF6"/>
    <w:rsid w:val="00177CD2"/>
    <w:rsid w:val="0018002D"/>
    <w:rsid w:val="0018016F"/>
    <w:rsid w:val="00180513"/>
    <w:rsid w:val="0018090C"/>
    <w:rsid w:val="00180D4E"/>
    <w:rsid w:val="00180EC5"/>
    <w:rsid w:val="00181E13"/>
    <w:rsid w:val="00182150"/>
    <w:rsid w:val="001821E7"/>
    <w:rsid w:val="00182B7D"/>
    <w:rsid w:val="00182D13"/>
    <w:rsid w:val="0018309D"/>
    <w:rsid w:val="00183823"/>
    <w:rsid w:val="00183949"/>
    <w:rsid w:val="00183D75"/>
    <w:rsid w:val="001845C0"/>
    <w:rsid w:val="00184642"/>
    <w:rsid w:val="0018482B"/>
    <w:rsid w:val="0018486F"/>
    <w:rsid w:val="00185767"/>
    <w:rsid w:val="00185A15"/>
    <w:rsid w:val="00185C29"/>
    <w:rsid w:val="00185CF3"/>
    <w:rsid w:val="00185D66"/>
    <w:rsid w:val="00185F11"/>
    <w:rsid w:val="001865EC"/>
    <w:rsid w:val="00186B61"/>
    <w:rsid w:val="00186C81"/>
    <w:rsid w:val="0018724E"/>
    <w:rsid w:val="00187BE9"/>
    <w:rsid w:val="00187D46"/>
    <w:rsid w:val="00187DA0"/>
    <w:rsid w:val="0019035E"/>
    <w:rsid w:val="001904E9"/>
    <w:rsid w:val="001906E0"/>
    <w:rsid w:val="00190C2C"/>
    <w:rsid w:val="00190C35"/>
    <w:rsid w:val="00190E28"/>
    <w:rsid w:val="00190F97"/>
    <w:rsid w:val="00190FEC"/>
    <w:rsid w:val="001915C8"/>
    <w:rsid w:val="00191C8F"/>
    <w:rsid w:val="0019203C"/>
    <w:rsid w:val="00192052"/>
    <w:rsid w:val="001923FF"/>
    <w:rsid w:val="00192592"/>
    <w:rsid w:val="001925B8"/>
    <w:rsid w:val="001925F2"/>
    <w:rsid w:val="0019278A"/>
    <w:rsid w:val="0019293D"/>
    <w:rsid w:val="00192A6F"/>
    <w:rsid w:val="00192BC8"/>
    <w:rsid w:val="00192D09"/>
    <w:rsid w:val="00192FE9"/>
    <w:rsid w:val="00193008"/>
    <w:rsid w:val="00193912"/>
    <w:rsid w:val="00193B66"/>
    <w:rsid w:val="00193E1B"/>
    <w:rsid w:val="00193F0C"/>
    <w:rsid w:val="0019436D"/>
    <w:rsid w:val="00194B1B"/>
    <w:rsid w:val="00194E6B"/>
    <w:rsid w:val="0019525B"/>
    <w:rsid w:val="001952A5"/>
    <w:rsid w:val="0019570E"/>
    <w:rsid w:val="00195AA9"/>
    <w:rsid w:val="00195C01"/>
    <w:rsid w:val="00195CAD"/>
    <w:rsid w:val="00195E45"/>
    <w:rsid w:val="00195FD9"/>
    <w:rsid w:val="00196A0D"/>
    <w:rsid w:val="00196B20"/>
    <w:rsid w:val="00196BAA"/>
    <w:rsid w:val="001971FA"/>
    <w:rsid w:val="00197628"/>
    <w:rsid w:val="00197644"/>
    <w:rsid w:val="001976CB"/>
    <w:rsid w:val="00197A2F"/>
    <w:rsid w:val="00197D0C"/>
    <w:rsid w:val="001A017D"/>
    <w:rsid w:val="001A04EC"/>
    <w:rsid w:val="001A068D"/>
    <w:rsid w:val="001A11D8"/>
    <w:rsid w:val="001A1502"/>
    <w:rsid w:val="001A1656"/>
    <w:rsid w:val="001A18E7"/>
    <w:rsid w:val="001A2353"/>
    <w:rsid w:val="001A2861"/>
    <w:rsid w:val="001A2C52"/>
    <w:rsid w:val="001A2D4B"/>
    <w:rsid w:val="001A2ED5"/>
    <w:rsid w:val="001A2F2A"/>
    <w:rsid w:val="001A309A"/>
    <w:rsid w:val="001A333C"/>
    <w:rsid w:val="001A34B8"/>
    <w:rsid w:val="001A3621"/>
    <w:rsid w:val="001A3683"/>
    <w:rsid w:val="001A3AA0"/>
    <w:rsid w:val="001A4FB8"/>
    <w:rsid w:val="001A5180"/>
    <w:rsid w:val="001A5288"/>
    <w:rsid w:val="001A5584"/>
    <w:rsid w:val="001A5827"/>
    <w:rsid w:val="001A5CA3"/>
    <w:rsid w:val="001A5FE0"/>
    <w:rsid w:val="001A69E6"/>
    <w:rsid w:val="001A6C52"/>
    <w:rsid w:val="001A72BA"/>
    <w:rsid w:val="001A7587"/>
    <w:rsid w:val="001A772A"/>
    <w:rsid w:val="001B02C6"/>
    <w:rsid w:val="001B043D"/>
    <w:rsid w:val="001B0834"/>
    <w:rsid w:val="001B0847"/>
    <w:rsid w:val="001B115D"/>
    <w:rsid w:val="001B1787"/>
    <w:rsid w:val="001B1987"/>
    <w:rsid w:val="001B1FC3"/>
    <w:rsid w:val="001B24F9"/>
    <w:rsid w:val="001B2535"/>
    <w:rsid w:val="001B2E56"/>
    <w:rsid w:val="001B2FB9"/>
    <w:rsid w:val="001B2FC2"/>
    <w:rsid w:val="001B3538"/>
    <w:rsid w:val="001B377B"/>
    <w:rsid w:val="001B391E"/>
    <w:rsid w:val="001B3A78"/>
    <w:rsid w:val="001B3B4C"/>
    <w:rsid w:val="001B3B6F"/>
    <w:rsid w:val="001B4092"/>
    <w:rsid w:val="001B4169"/>
    <w:rsid w:val="001B4262"/>
    <w:rsid w:val="001B4676"/>
    <w:rsid w:val="001B4990"/>
    <w:rsid w:val="001B4DE7"/>
    <w:rsid w:val="001B5392"/>
    <w:rsid w:val="001B58A6"/>
    <w:rsid w:val="001B5A32"/>
    <w:rsid w:val="001B5F12"/>
    <w:rsid w:val="001B5FCD"/>
    <w:rsid w:val="001B601F"/>
    <w:rsid w:val="001B62A0"/>
    <w:rsid w:val="001B649C"/>
    <w:rsid w:val="001B6B6A"/>
    <w:rsid w:val="001B6D10"/>
    <w:rsid w:val="001B6E64"/>
    <w:rsid w:val="001B6EF4"/>
    <w:rsid w:val="001B7129"/>
    <w:rsid w:val="001B72D9"/>
    <w:rsid w:val="001B7337"/>
    <w:rsid w:val="001B73A6"/>
    <w:rsid w:val="001B7D9F"/>
    <w:rsid w:val="001C04A6"/>
    <w:rsid w:val="001C04AE"/>
    <w:rsid w:val="001C05B2"/>
    <w:rsid w:val="001C0626"/>
    <w:rsid w:val="001C0B89"/>
    <w:rsid w:val="001C106A"/>
    <w:rsid w:val="001C1618"/>
    <w:rsid w:val="001C18A1"/>
    <w:rsid w:val="001C1A2D"/>
    <w:rsid w:val="001C2498"/>
    <w:rsid w:val="001C2CBE"/>
    <w:rsid w:val="001C31F9"/>
    <w:rsid w:val="001C3270"/>
    <w:rsid w:val="001C36A1"/>
    <w:rsid w:val="001C3C0B"/>
    <w:rsid w:val="001C3FB2"/>
    <w:rsid w:val="001C41CE"/>
    <w:rsid w:val="001C4651"/>
    <w:rsid w:val="001C4BCC"/>
    <w:rsid w:val="001C50F3"/>
    <w:rsid w:val="001C5325"/>
    <w:rsid w:val="001C55E9"/>
    <w:rsid w:val="001C567F"/>
    <w:rsid w:val="001C5C23"/>
    <w:rsid w:val="001C601B"/>
    <w:rsid w:val="001C640D"/>
    <w:rsid w:val="001C664D"/>
    <w:rsid w:val="001C69B5"/>
    <w:rsid w:val="001C743F"/>
    <w:rsid w:val="001C7562"/>
    <w:rsid w:val="001C7860"/>
    <w:rsid w:val="001C78D2"/>
    <w:rsid w:val="001C7B1F"/>
    <w:rsid w:val="001C7C5C"/>
    <w:rsid w:val="001D02DD"/>
    <w:rsid w:val="001D143D"/>
    <w:rsid w:val="001D1920"/>
    <w:rsid w:val="001D1942"/>
    <w:rsid w:val="001D1A69"/>
    <w:rsid w:val="001D2189"/>
    <w:rsid w:val="001D2199"/>
    <w:rsid w:val="001D2408"/>
    <w:rsid w:val="001D2488"/>
    <w:rsid w:val="001D2DE2"/>
    <w:rsid w:val="001D2FB4"/>
    <w:rsid w:val="001D314E"/>
    <w:rsid w:val="001D377C"/>
    <w:rsid w:val="001D37C2"/>
    <w:rsid w:val="001D3E7A"/>
    <w:rsid w:val="001D438E"/>
    <w:rsid w:val="001D47E3"/>
    <w:rsid w:val="001D49CA"/>
    <w:rsid w:val="001D501D"/>
    <w:rsid w:val="001D58BF"/>
    <w:rsid w:val="001D5AC7"/>
    <w:rsid w:val="001D5DEB"/>
    <w:rsid w:val="001D5F63"/>
    <w:rsid w:val="001D5FDA"/>
    <w:rsid w:val="001D60C9"/>
    <w:rsid w:val="001D67D2"/>
    <w:rsid w:val="001D6E3A"/>
    <w:rsid w:val="001D725A"/>
    <w:rsid w:val="001D75A3"/>
    <w:rsid w:val="001D7689"/>
    <w:rsid w:val="001D793B"/>
    <w:rsid w:val="001E05C6"/>
    <w:rsid w:val="001E0863"/>
    <w:rsid w:val="001E0987"/>
    <w:rsid w:val="001E098F"/>
    <w:rsid w:val="001E0A09"/>
    <w:rsid w:val="001E0BD5"/>
    <w:rsid w:val="001E16A8"/>
    <w:rsid w:val="001E1A7A"/>
    <w:rsid w:val="001E1C7C"/>
    <w:rsid w:val="001E1E1A"/>
    <w:rsid w:val="001E24FA"/>
    <w:rsid w:val="001E25F7"/>
    <w:rsid w:val="001E264B"/>
    <w:rsid w:val="001E29B9"/>
    <w:rsid w:val="001E29CA"/>
    <w:rsid w:val="001E37EE"/>
    <w:rsid w:val="001E3AC0"/>
    <w:rsid w:val="001E3BE3"/>
    <w:rsid w:val="001E4014"/>
    <w:rsid w:val="001E4334"/>
    <w:rsid w:val="001E46FA"/>
    <w:rsid w:val="001E4706"/>
    <w:rsid w:val="001E472E"/>
    <w:rsid w:val="001E4863"/>
    <w:rsid w:val="001E4C91"/>
    <w:rsid w:val="001E4CD5"/>
    <w:rsid w:val="001E4EA5"/>
    <w:rsid w:val="001E4FA6"/>
    <w:rsid w:val="001E5059"/>
    <w:rsid w:val="001E5C4E"/>
    <w:rsid w:val="001E5D8F"/>
    <w:rsid w:val="001E5F00"/>
    <w:rsid w:val="001E61CF"/>
    <w:rsid w:val="001E67B8"/>
    <w:rsid w:val="001E6A0C"/>
    <w:rsid w:val="001E6D55"/>
    <w:rsid w:val="001E7153"/>
    <w:rsid w:val="001E7482"/>
    <w:rsid w:val="001E77BB"/>
    <w:rsid w:val="001E791D"/>
    <w:rsid w:val="001E79DB"/>
    <w:rsid w:val="001E7F47"/>
    <w:rsid w:val="001F001D"/>
    <w:rsid w:val="001F07A0"/>
    <w:rsid w:val="001F0C85"/>
    <w:rsid w:val="001F0CD9"/>
    <w:rsid w:val="001F1967"/>
    <w:rsid w:val="001F22F7"/>
    <w:rsid w:val="001F2406"/>
    <w:rsid w:val="001F244E"/>
    <w:rsid w:val="001F2526"/>
    <w:rsid w:val="001F26EC"/>
    <w:rsid w:val="001F279F"/>
    <w:rsid w:val="001F2A89"/>
    <w:rsid w:val="001F2CB6"/>
    <w:rsid w:val="001F30D2"/>
    <w:rsid w:val="001F37BB"/>
    <w:rsid w:val="001F389B"/>
    <w:rsid w:val="001F38E5"/>
    <w:rsid w:val="001F3A6F"/>
    <w:rsid w:val="001F3A82"/>
    <w:rsid w:val="001F3E49"/>
    <w:rsid w:val="001F44CF"/>
    <w:rsid w:val="001F459C"/>
    <w:rsid w:val="001F4A57"/>
    <w:rsid w:val="001F572A"/>
    <w:rsid w:val="001F5734"/>
    <w:rsid w:val="001F578D"/>
    <w:rsid w:val="001F59E7"/>
    <w:rsid w:val="001F5BAE"/>
    <w:rsid w:val="001F5DC1"/>
    <w:rsid w:val="001F5E71"/>
    <w:rsid w:val="001F5F5E"/>
    <w:rsid w:val="001F6069"/>
    <w:rsid w:val="001F614C"/>
    <w:rsid w:val="001F6498"/>
    <w:rsid w:val="001F64A9"/>
    <w:rsid w:val="001F6A71"/>
    <w:rsid w:val="001F6E47"/>
    <w:rsid w:val="001F7000"/>
    <w:rsid w:val="001F7002"/>
    <w:rsid w:val="001F72BF"/>
    <w:rsid w:val="001F74F5"/>
    <w:rsid w:val="001F78E9"/>
    <w:rsid w:val="001F7968"/>
    <w:rsid w:val="001F7A36"/>
    <w:rsid w:val="001F7AA2"/>
    <w:rsid w:val="001F7E51"/>
    <w:rsid w:val="002003EF"/>
    <w:rsid w:val="00200881"/>
    <w:rsid w:val="00200D9E"/>
    <w:rsid w:val="00200F75"/>
    <w:rsid w:val="002013AD"/>
    <w:rsid w:val="002013E8"/>
    <w:rsid w:val="00201E96"/>
    <w:rsid w:val="00202106"/>
    <w:rsid w:val="00202328"/>
    <w:rsid w:val="002027B2"/>
    <w:rsid w:val="00202C85"/>
    <w:rsid w:val="00202E28"/>
    <w:rsid w:val="0020312E"/>
    <w:rsid w:val="00203DAE"/>
    <w:rsid w:val="00203EC5"/>
    <w:rsid w:val="00204714"/>
    <w:rsid w:val="00204BEC"/>
    <w:rsid w:val="00204D2E"/>
    <w:rsid w:val="00205194"/>
    <w:rsid w:val="002055C3"/>
    <w:rsid w:val="0020571F"/>
    <w:rsid w:val="00205969"/>
    <w:rsid w:val="00205ED3"/>
    <w:rsid w:val="0020607C"/>
    <w:rsid w:val="0020646D"/>
    <w:rsid w:val="00206481"/>
    <w:rsid w:val="002066A6"/>
    <w:rsid w:val="0020678B"/>
    <w:rsid w:val="00206AAD"/>
    <w:rsid w:val="00206B49"/>
    <w:rsid w:val="00206D85"/>
    <w:rsid w:val="0020788C"/>
    <w:rsid w:val="0020789C"/>
    <w:rsid w:val="00207B4B"/>
    <w:rsid w:val="00207F6F"/>
    <w:rsid w:val="002100D4"/>
    <w:rsid w:val="002102AF"/>
    <w:rsid w:val="002106D5"/>
    <w:rsid w:val="0021094C"/>
    <w:rsid w:val="00210DAA"/>
    <w:rsid w:val="0021113A"/>
    <w:rsid w:val="0021231D"/>
    <w:rsid w:val="00212398"/>
    <w:rsid w:val="002123A0"/>
    <w:rsid w:val="00212457"/>
    <w:rsid w:val="002125D3"/>
    <w:rsid w:val="002126D7"/>
    <w:rsid w:val="00212B0E"/>
    <w:rsid w:val="00212DE8"/>
    <w:rsid w:val="00212E1B"/>
    <w:rsid w:val="00212FB4"/>
    <w:rsid w:val="002133B9"/>
    <w:rsid w:val="0021362A"/>
    <w:rsid w:val="0021375E"/>
    <w:rsid w:val="00213AE6"/>
    <w:rsid w:val="002143F8"/>
    <w:rsid w:val="0021474A"/>
    <w:rsid w:val="00214D44"/>
    <w:rsid w:val="0021534D"/>
    <w:rsid w:val="00215663"/>
    <w:rsid w:val="00215842"/>
    <w:rsid w:val="002158BC"/>
    <w:rsid w:val="00215CB4"/>
    <w:rsid w:val="00215F6E"/>
    <w:rsid w:val="00216271"/>
    <w:rsid w:val="002164F7"/>
    <w:rsid w:val="00216692"/>
    <w:rsid w:val="002167A7"/>
    <w:rsid w:val="00216891"/>
    <w:rsid w:val="00216895"/>
    <w:rsid w:val="00216CF0"/>
    <w:rsid w:val="00216E9C"/>
    <w:rsid w:val="00217135"/>
    <w:rsid w:val="002173A0"/>
    <w:rsid w:val="002173C6"/>
    <w:rsid w:val="002174AA"/>
    <w:rsid w:val="002176BF"/>
    <w:rsid w:val="002208D3"/>
    <w:rsid w:val="00221202"/>
    <w:rsid w:val="00221233"/>
    <w:rsid w:val="002213E1"/>
    <w:rsid w:val="00221C6C"/>
    <w:rsid w:val="0022231B"/>
    <w:rsid w:val="00222DDC"/>
    <w:rsid w:val="00222E0C"/>
    <w:rsid w:val="0022306F"/>
    <w:rsid w:val="00223409"/>
    <w:rsid w:val="00223452"/>
    <w:rsid w:val="00223BC8"/>
    <w:rsid w:val="00223BD5"/>
    <w:rsid w:val="00224A15"/>
    <w:rsid w:val="00224C6B"/>
    <w:rsid w:val="00224ECA"/>
    <w:rsid w:val="00225BF3"/>
    <w:rsid w:val="00225F47"/>
    <w:rsid w:val="002263C3"/>
    <w:rsid w:val="0022642B"/>
    <w:rsid w:val="00226596"/>
    <w:rsid w:val="00226B2A"/>
    <w:rsid w:val="00227368"/>
    <w:rsid w:val="0022738C"/>
    <w:rsid w:val="002274DB"/>
    <w:rsid w:val="00227689"/>
    <w:rsid w:val="0022784E"/>
    <w:rsid w:val="002278BE"/>
    <w:rsid w:val="00227926"/>
    <w:rsid w:val="00227BD6"/>
    <w:rsid w:val="00230383"/>
    <w:rsid w:val="00230420"/>
    <w:rsid w:val="00230663"/>
    <w:rsid w:val="002306B8"/>
    <w:rsid w:val="00230B3E"/>
    <w:rsid w:val="00231309"/>
    <w:rsid w:val="00231781"/>
    <w:rsid w:val="00231E79"/>
    <w:rsid w:val="00231FED"/>
    <w:rsid w:val="00232112"/>
    <w:rsid w:val="00232AB7"/>
    <w:rsid w:val="00232EC2"/>
    <w:rsid w:val="00233649"/>
    <w:rsid w:val="00233D1B"/>
    <w:rsid w:val="0023415A"/>
    <w:rsid w:val="00234527"/>
    <w:rsid w:val="00234B7C"/>
    <w:rsid w:val="00234E08"/>
    <w:rsid w:val="00234EE1"/>
    <w:rsid w:val="00234FD1"/>
    <w:rsid w:val="00235120"/>
    <w:rsid w:val="00235356"/>
    <w:rsid w:val="00235758"/>
    <w:rsid w:val="00235769"/>
    <w:rsid w:val="0023578D"/>
    <w:rsid w:val="00235A7D"/>
    <w:rsid w:val="00235B33"/>
    <w:rsid w:val="00235DAF"/>
    <w:rsid w:val="00235F40"/>
    <w:rsid w:val="00236110"/>
    <w:rsid w:val="00236282"/>
    <w:rsid w:val="0023629E"/>
    <w:rsid w:val="00236338"/>
    <w:rsid w:val="00236BC8"/>
    <w:rsid w:val="00236E99"/>
    <w:rsid w:val="00237278"/>
    <w:rsid w:val="0023741D"/>
    <w:rsid w:val="0023778C"/>
    <w:rsid w:val="00237903"/>
    <w:rsid w:val="00237B22"/>
    <w:rsid w:val="00237C8D"/>
    <w:rsid w:val="00237E9F"/>
    <w:rsid w:val="002400BB"/>
    <w:rsid w:val="002408FE"/>
    <w:rsid w:val="00240E1F"/>
    <w:rsid w:val="00240F28"/>
    <w:rsid w:val="002417CC"/>
    <w:rsid w:val="0024180E"/>
    <w:rsid w:val="002419CB"/>
    <w:rsid w:val="00241A11"/>
    <w:rsid w:val="00241B20"/>
    <w:rsid w:val="00241B74"/>
    <w:rsid w:val="00241BA7"/>
    <w:rsid w:val="0024216C"/>
    <w:rsid w:val="002425B6"/>
    <w:rsid w:val="00242AFA"/>
    <w:rsid w:val="00242D61"/>
    <w:rsid w:val="00242F32"/>
    <w:rsid w:val="00243871"/>
    <w:rsid w:val="00243AA8"/>
    <w:rsid w:val="00243CD2"/>
    <w:rsid w:val="00243DEC"/>
    <w:rsid w:val="00243F00"/>
    <w:rsid w:val="002444F4"/>
    <w:rsid w:val="00244DCA"/>
    <w:rsid w:val="00244F2F"/>
    <w:rsid w:val="002454BF"/>
    <w:rsid w:val="002456B4"/>
    <w:rsid w:val="002456D8"/>
    <w:rsid w:val="00245BB1"/>
    <w:rsid w:val="0024614A"/>
    <w:rsid w:val="00246161"/>
    <w:rsid w:val="00246400"/>
    <w:rsid w:val="00246556"/>
    <w:rsid w:val="002467C2"/>
    <w:rsid w:val="00246A04"/>
    <w:rsid w:val="00246D84"/>
    <w:rsid w:val="002472AD"/>
    <w:rsid w:val="00247CBE"/>
    <w:rsid w:val="00247DC9"/>
    <w:rsid w:val="00247E75"/>
    <w:rsid w:val="00247E7F"/>
    <w:rsid w:val="002501F0"/>
    <w:rsid w:val="00250D67"/>
    <w:rsid w:val="00250F82"/>
    <w:rsid w:val="00250FAD"/>
    <w:rsid w:val="0025120C"/>
    <w:rsid w:val="00251BFA"/>
    <w:rsid w:val="00251C13"/>
    <w:rsid w:val="00251CEE"/>
    <w:rsid w:val="002525FA"/>
    <w:rsid w:val="00252DE8"/>
    <w:rsid w:val="00252FA4"/>
    <w:rsid w:val="00253089"/>
    <w:rsid w:val="002530C3"/>
    <w:rsid w:val="00253778"/>
    <w:rsid w:val="00253A61"/>
    <w:rsid w:val="00253CD4"/>
    <w:rsid w:val="00253CDF"/>
    <w:rsid w:val="00253E8A"/>
    <w:rsid w:val="00253EC0"/>
    <w:rsid w:val="0025408E"/>
    <w:rsid w:val="00254749"/>
    <w:rsid w:val="00254A23"/>
    <w:rsid w:val="00254ACB"/>
    <w:rsid w:val="00254CCF"/>
    <w:rsid w:val="00255385"/>
    <w:rsid w:val="002553A0"/>
    <w:rsid w:val="0025580B"/>
    <w:rsid w:val="002559B9"/>
    <w:rsid w:val="00255D3D"/>
    <w:rsid w:val="002560D9"/>
    <w:rsid w:val="002561FA"/>
    <w:rsid w:val="0025680C"/>
    <w:rsid w:val="002568FD"/>
    <w:rsid w:val="00256CCC"/>
    <w:rsid w:val="00257D1B"/>
    <w:rsid w:val="00257E79"/>
    <w:rsid w:val="0026018B"/>
    <w:rsid w:val="00260476"/>
    <w:rsid w:val="0026064F"/>
    <w:rsid w:val="002608BF"/>
    <w:rsid w:val="00260C47"/>
    <w:rsid w:val="00261521"/>
    <w:rsid w:val="00261993"/>
    <w:rsid w:val="00261E27"/>
    <w:rsid w:val="00261F78"/>
    <w:rsid w:val="00262150"/>
    <w:rsid w:val="00262F47"/>
    <w:rsid w:val="002636FC"/>
    <w:rsid w:val="00263AD1"/>
    <w:rsid w:val="00263CDB"/>
    <w:rsid w:val="00263D58"/>
    <w:rsid w:val="00263DBA"/>
    <w:rsid w:val="002643C4"/>
    <w:rsid w:val="002643F3"/>
    <w:rsid w:val="002645A4"/>
    <w:rsid w:val="00264721"/>
    <w:rsid w:val="0026498A"/>
    <w:rsid w:val="00264ACE"/>
    <w:rsid w:val="00264ADC"/>
    <w:rsid w:val="00264C30"/>
    <w:rsid w:val="00264CD5"/>
    <w:rsid w:val="00264D49"/>
    <w:rsid w:val="00264DEB"/>
    <w:rsid w:val="00264E30"/>
    <w:rsid w:val="00264E3D"/>
    <w:rsid w:val="002657A6"/>
    <w:rsid w:val="00265974"/>
    <w:rsid w:val="00265FE1"/>
    <w:rsid w:val="0026642F"/>
    <w:rsid w:val="00266528"/>
    <w:rsid w:val="00266A7C"/>
    <w:rsid w:val="00266ED6"/>
    <w:rsid w:val="00266F2B"/>
    <w:rsid w:val="00266F57"/>
    <w:rsid w:val="00266FFD"/>
    <w:rsid w:val="002670F6"/>
    <w:rsid w:val="002676E4"/>
    <w:rsid w:val="00267A9C"/>
    <w:rsid w:val="00267C03"/>
    <w:rsid w:val="00270327"/>
    <w:rsid w:val="00270B1E"/>
    <w:rsid w:val="00270D39"/>
    <w:rsid w:val="00270D55"/>
    <w:rsid w:val="00270FE9"/>
    <w:rsid w:val="00271235"/>
    <w:rsid w:val="0027226E"/>
    <w:rsid w:val="002722E3"/>
    <w:rsid w:val="0027235D"/>
    <w:rsid w:val="00272631"/>
    <w:rsid w:val="0027276B"/>
    <w:rsid w:val="0027285C"/>
    <w:rsid w:val="0027321E"/>
    <w:rsid w:val="00273246"/>
    <w:rsid w:val="002733ED"/>
    <w:rsid w:val="002734B0"/>
    <w:rsid w:val="002735F8"/>
    <w:rsid w:val="00273C8B"/>
    <w:rsid w:val="00273D11"/>
    <w:rsid w:val="00273DC1"/>
    <w:rsid w:val="002747A6"/>
    <w:rsid w:val="0027486B"/>
    <w:rsid w:val="002748DA"/>
    <w:rsid w:val="00274C48"/>
    <w:rsid w:val="00274D08"/>
    <w:rsid w:val="00275328"/>
    <w:rsid w:val="002759DB"/>
    <w:rsid w:val="00275AAE"/>
    <w:rsid w:val="00275C83"/>
    <w:rsid w:val="00275FED"/>
    <w:rsid w:val="00276025"/>
    <w:rsid w:val="002761EA"/>
    <w:rsid w:val="00276492"/>
    <w:rsid w:val="00276934"/>
    <w:rsid w:val="00276FF5"/>
    <w:rsid w:val="002771BD"/>
    <w:rsid w:val="002772A6"/>
    <w:rsid w:val="002773E2"/>
    <w:rsid w:val="0027749E"/>
    <w:rsid w:val="00277756"/>
    <w:rsid w:val="00280261"/>
    <w:rsid w:val="002803B4"/>
    <w:rsid w:val="0028053A"/>
    <w:rsid w:val="002805C2"/>
    <w:rsid w:val="00280677"/>
    <w:rsid w:val="00280A48"/>
    <w:rsid w:val="00281249"/>
    <w:rsid w:val="002814B9"/>
    <w:rsid w:val="00281876"/>
    <w:rsid w:val="002819D4"/>
    <w:rsid w:val="00281D61"/>
    <w:rsid w:val="002820F6"/>
    <w:rsid w:val="0028213E"/>
    <w:rsid w:val="00282193"/>
    <w:rsid w:val="002822E4"/>
    <w:rsid w:val="00282399"/>
    <w:rsid w:val="0028289C"/>
    <w:rsid w:val="00282AB6"/>
    <w:rsid w:val="00282BDA"/>
    <w:rsid w:val="00282D53"/>
    <w:rsid w:val="00283283"/>
    <w:rsid w:val="00284005"/>
    <w:rsid w:val="00285295"/>
    <w:rsid w:val="002857B5"/>
    <w:rsid w:val="00285924"/>
    <w:rsid w:val="002859DF"/>
    <w:rsid w:val="00285BC0"/>
    <w:rsid w:val="00285FD2"/>
    <w:rsid w:val="002866C3"/>
    <w:rsid w:val="00286A8D"/>
    <w:rsid w:val="00286E04"/>
    <w:rsid w:val="00286E1E"/>
    <w:rsid w:val="002870CE"/>
    <w:rsid w:val="00287309"/>
    <w:rsid w:val="0028739C"/>
    <w:rsid w:val="002875ED"/>
    <w:rsid w:val="00287A86"/>
    <w:rsid w:val="00287DB0"/>
    <w:rsid w:val="00287E0B"/>
    <w:rsid w:val="00287EA4"/>
    <w:rsid w:val="00290103"/>
    <w:rsid w:val="002907FF"/>
    <w:rsid w:val="00290A4E"/>
    <w:rsid w:val="00290CDE"/>
    <w:rsid w:val="002911F7"/>
    <w:rsid w:val="00291232"/>
    <w:rsid w:val="00291680"/>
    <w:rsid w:val="00292501"/>
    <w:rsid w:val="0029323C"/>
    <w:rsid w:val="002933BC"/>
    <w:rsid w:val="00293631"/>
    <w:rsid w:val="00293F76"/>
    <w:rsid w:val="002941CE"/>
    <w:rsid w:val="002942D2"/>
    <w:rsid w:val="00294395"/>
    <w:rsid w:val="00294985"/>
    <w:rsid w:val="00294A1B"/>
    <w:rsid w:val="00294B90"/>
    <w:rsid w:val="002950BC"/>
    <w:rsid w:val="0029515F"/>
    <w:rsid w:val="002952F6"/>
    <w:rsid w:val="002953B0"/>
    <w:rsid w:val="002954E8"/>
    <w:rsid w:val="002957AA"/>
    <w:rsid w:val="002960A0"/>
    <w:rsid w:val="002963F4"/>
    <w:rsid w:val="0029670F"/>
    <w:rsid w:val="00296EB6"/>
    <w:rsid w:val="002971ED"/>
    <w:rsid w:val="00297D8D"/>
    <w:rsid w:val="002A0466"/>
    <w:rsid w:val="002A0BD6"/>
    <w:rsid w:val="002A0C80"/>
    <w:rsid w:val="002A0DFD"/>
    <w:rsid w:val="002A1277"/>
    <w:rsid w:val="002A157A"/>
    <w:rsid w:val="002A158F"/>
    <w:rsid w:val="002A1AAA"/>
    <w:rsid w:val="002A1AF1"/>
    <w:rsid w:val="002A2181"/>
    <w:rsid w:val="002A23A8"/>
    <w:rsid w:val="002A2DC4"/>
    <w:rsid w:val="002A2E39"/>
    <w:rsid w:val="002A31F1"/>
    <w:rsid w:val="002A32A0"/>
    <w:rsid w:val="002A334C"/>
    <w:rsid w:val="002A357C"/>
    <w:rsid w:val="002A3952"/>
    <w:rsid w:val="002A3C8E"/>
    <w:rsid w:val="002A3C94"/>
    <w:rsid w:val="002A3E58"/>
    <w:rsid w:val="002A3FF2"/>
    <w:rsid w:val="002A40B4"/>
    <w:rsid w:val="002A426B"/>
    <w:rsid w:val="002A42E4"/>
    <w:rsid w:val="002A4AF9"/>
    <w:rsid w:val="002A4C6F"/>
    <w:rsid w:val="002A4FE4"/>
    <w:rsid w:val="002A501D"/>
    <w:rsid w:val="002A560B"/>
    <w:rsid w:val="002A5EF8"/>
    <w:rsid w:val="002A6364"/>
    <w:rsid w:val="002A6A32"/>
    <w:rsid w:val="002A71B3"/>
    <w:rsid w:val="002A7475"/>
    <w:rsid w:val="002A75EB"/>
    <w:rsid w:val="002A7811"/>
    <w:rsid w:val="002A7916"/>
    <w:rsid w:val="002A7ADE"/>
    <w:rsid w:val="002B0ABD"/>
    <w:rsid w:val="002B0B3E"/>
    <w:rsid w:val="002B0CD4"/>
    <w:rsid w:val="002B0E32"/>
    <w:rsid w:val="002B0F23"/>
    <w:rsid w:val="002B106A"/>
    <w:rsid w:val="002B1248"/>
    <w:rsid w:val="002B1674"/>
    <w:rsid w:val="002B17C0"/>
    <w:rsid w:val="002B18F5"/>
    <w:rsid w:val="002B1BAD"/>
    <w:rsid w:val="002B1D05"/>
    <w:rsid w:val="002B26C6"/>
    <w:rsid w:val="002B2703"/>
    <w:rsid w:val="002B2AC3"/>
    <w:rsid w:val="002B2D3F"/>
    <w:rsid w:val="002B30D7"/>
    <w:rsid w:val="002B335C"/>
    <w:rsid w:val="002B3517"/>
    <w:rsid w:val="002B35C3"/>
    <w:rsid w:val="002B4339"/>
    <w:rsid w:val="002B4624"/>
    <w:rsid w:val="002B4B76"/>
    <w:rsid w:val="002B4E3E"/>
    <w:rsid w:val="002B520C"/>
    <w:rsid w:val="002B56B2"/>
    <w:rsid w:val="002B5715"/>
    <w:rsid w:val="002B5A67"/>
    <w:rsid w:val="002B5B63"/>
    <w:rsid w:val="002B5C31"/>
    <w:rsid w:val="002B6624"/>
    <w:rsid w:val="002B7263"/>
    <w:rsid w:val="002B7465"/>
    <w:rsid w:val="002B7FE0"/>
    <w:rsid w:val="002C0807"/>
    <w:rsid w:val="002C0841"/>
    <w:rsid w:val="002C0919"/>
    <w:rsid w:val="002C09D5"/>
    <w:rsid w:val="002C0BC1"/>
    <w:rsid w:val="002C0D54"/>
    <w:rsid w:val="002C130E"/>
    <w:rsid w:val="002C183A"/>
    <w:rsid w:val="002C1840"/>
    <w:rsid w:val="002C190F"/>
    <w:rsid w:val="002C1B72"/>
    <w:rsid w:val="002C1FDF"/>
    <w:rsid w:val="002C222B"/>
    <w:rsid w:val="002C2631"/>
    <w:rsid w:val="002C268B"/>
    <w:rsid w:val="002C2769"/>
    <w:rsid w:val="002C27FE"/>
    <w:rsid w:val="002C28B4"/>
    <w:rsid w:val="002C2CF7"/>
    <w:rsid w:val="002C2D7E"/>
    <w:rsid w:val="002C2E2B"/>
    <w:rsid w:val="002C2EE4"/>
    <w:rsid w:val="002C33FD"/>
    <w:rsid w:val="002C359E"/>
    <w:rsid w:val="002C36BB"/>
    <w:rsid w:val="002C3C2D"/>
    <w:rsid w:val="002C3E2F"/>
    <w:rsid w:val="002C4280"/>
    <w:rsid w:val="002C49CB"/>
    <w:rsid w:val="002C4E55"/>
    <w:rsid w:val="002C5180"/>
    <w:rsid w:val="002C54F2"/>
    <w:rsid w:val="002C573B"/>
    <w:rsid w:val="002C576F"/>
    <w:rsid w:val="002C5C7D"/>
    <w:rsid w:val="002C63BC"/>
    <w:rsid w:val="002C67B6"/>
    <w:rsid w:val="002C6B66"/>
    <w:rsid w:val="002C73CC"/>
    <w:rsid w:val="002C7553"/>
    <w:rsid w:val="002C7A55"/>
    <w:rsid w:val="002C7C12"/>
    <w:rsid w:val="002C7D43"/>
    <w:rsid w:val="002D0203"/>
    <w:rsid w:val="002D040E"/>
    <w:rsid w:val="002D0749"/>
    <w:rsid w:val="002D0892"/>
    <w:rsid w:val="002D09A5"/>
    <w:rsid w:val="002D0E86"/>
    <w:rsid w:val="002D15AC"/>
    <w:rsid w:val="002D19D5"/>
    <w:rsid w:val="002D1BD4"/>
    <w:rsid w:val="002D1E12"/>
    <w:rsid w:val="002D1E6F"/>
    <w:rsid w:val="002D2178"/>
    <w:rsid w:val="002D238D"/>
    <w:rsid w:val="002D2699"/>
    <w:rsid w:val="002D26E8"/>
    <w:rsid w:val="002D2761"/>
    <w:rsid w:val="002D2969"/>
    <w:rsid w:val="002D2B1A"/>
    <w:rsid w:val="002D2EEB"/>
    <w:rsid w:val="002D2F40"/>
    <w:rsid w:val="002D33C2"/>
    <w:rsid w:val="002D3444"/>
    <w:rsid w:val="002D38EF"/>
    <w:rsid w:val="002D4318"/>
    <w:rsid w:val="002D46E5"/>
    <w:rsid w:val="002D493F"/>
    <w:rsid w:val="002D4B40"/>
    <w:rsid w:val="002D521E"/>
    <w:rsid w:val="002D53F5"/>
    <w:rsid w:val="002D583A"/>
    <w:rsid w:val="002D58A5"/>
    <w:rsid w:val="002D5A81"/>
    <w:rsid w:val="002D6005"/>
    <w:rsid w:val="002D66C9"/>
    <w:rsid w:val="002D67E1"/>
    <w:rsid w:val="002D68C9"/>
    <w:rsid w:val="002D6DED"/>
    <w:rsid w:val="002D6F5C"/>
    <w:rsid w:val="002D713A"/>
    <w:rsid w:val="002D735B"/>
    <w:rsid w:val="002D7B8B"/>
    <w:rsid w:val="002D7DC2"/>
    <w:rsid w:val="002E024D"/>
    <w:rsid w:val="002E0309"/>
    <w:rsid w:val="002E0BA1"/>
    <w:rsid w:val="002E0C7A"/>
    <w:rsid w:val="002E0E77"/>
    <w:rsid w:val="002E114F"/>
    <w:rsid w:val="002E1695"/>
    <w:rsid w:val="002E183A"/>
    <w:rsid w:val="002E1DCD"/>
    <w:rsid w:val="002E1FF2"/>
    <w:rsid w:val="002E24D6"/>
    <w:rsid w:val="002E2502"/>
    <w:rsid w:val="002E27CE"/>
    <w:rsid w:val="002E2966"/>
    <w:rsid w:val="002E331C"/>
    <w:rsid w:val="002E3516"/>
    <w:rsid w:val="002E390C"/>
    <w:rsid w:val="002E3D70"/>
    <w:rsid w:val="002E40CA"/>
    <w:rsid w:val="002E48FC"/>
    <w:rsid w:val="002E548B"/>
    <w:rsid w:val="002E5565"/>
    <w:rsid w:val="002E5E42"/>
    <w:rsid w:val="002E641A"/>
    <w:rsid w:val="002E6481"/>
    <w:rsid w:val="002E65BE"/>
    <w:rsid w:val="002E698F"/>
    <w:rsid w:val="002E6BAD"/>
    <w:rsid w:val="002E6D53"/>
    <w:rsid w:val="002E6E91"/>
    <w:rsid w:val="002E7097"/>
    <w:rsid w:val="002E715C"/>
    <w:rsid w:val="002E7881"/>
    <w:rsid w:val="002F0A58"/>
    <w:rsid w:val="002F0C53"/>
    <w:rsid w:val="002F0DEF"/>
    <w:rsid w:val="002F1476"/>
    <w:rsid w:val="002F17B2"/>
    <w:rsid w:val="002F1ADB"/>
    <w:rsid w:val="002F1BF4"/>
    <w:rsid w:val="002F209A"/>
    <w:rsid w:val="002F2649"/>
    <w:rsid w:val="002F277B"/>
    <w:rsid w:val="002F2B20"/>
    <w:rsid w:val="002F2C0E"/>
    <w:rsid w:val="002F3122"/>
    <w:rsid w:val="002F3141"/>
    <w:rsid w:val="002F3892"/>
    <w:rsid w:val="002F3E5F"/>
    <w:rsid w:val="002F47C6"/>
    <w:rsid w:val="002F483C"/>
    <w:rsid w:val="002F4B26"/>
    <w:rsid w:val="002F4B87"/>
    <w:rsid w:val="002F4C13"/>
    <w:rsid w:val="002F4ECC"/>
    <w:rsid w:val="002F5B08"/>
    <w:rsid w:val="002F6013"/>
    <w:rsid w:val="002F635B"/>
    <w:rsid w:val="002F6621"/>
    <w:rsid w:val="002F729A"/>
    <w:rsid w:val="002F785E"/>
    <w:rsid w:val="002F79EE"/>
    <w:rsid w:val="003005C9"/>
    <w:rsid w:val="00300740"/>
    <w:rsid w:val="003008EE"/>
    <w:rsid w:val="003009D3"/>
    <w:rsid w:val="00300D04"/>
    <w:rsid w:val="00300DBF"/>
    <w:rsid w:val="003015F8"/>
    <w:rsid w:val="00301975"/>
    <w:rsid w:val="003019EC"/>
    <w:rsid w:val="003021A4"/>
    <w:rsid w:val="00302660"/>
    <w:rsid w:val="0030287F"/>
    <w:rsid w:val="00302B2C"/>
    <w:rsid w:val="00302E04"/>
    <w:rsid w:val="00302FBA"/>
    <w:rsid w:val="0030341B"/>
    <w:rsid w:val="0030353E"/>
    <w:rsid w:val="003037D0"/>
    <w:rsid w:val="00303981"/>
    <w:rsid w:val="00303A44"/>
    <w:rsid w:val="00303CB1"/>
    <w:rsid w:val="00304010"/>
    <w:rsid w:val="003042C9"/>
    <w:rsid w:val="003042DE"/>
    <w:rsid w:val="0030469D"/>
    <w:rsid w:val="0030495B"/>
    <w:rsid w:val="00304A05"/>
    <w:rsid w:val="00304AB9"/>
    <w:rsid w:val="00304C5D"/>
    <w:rsid w:val="00305C14"/>
    <w:rsid w:val="00305C4D"/>
    <w:rsid w:val="00305EB0"/>
    <w:rsid w:val="00306FB8"/>
    <w:rsid w:val="00307A9B"/>
    <w:rsid w:val="00307ABE"/>
    <w:rsid w:val="00307C98"/>
    <w:rsid w:val="00307D4B"/>
    <w:rsid w:val="00307E17"/>
    <w:rsid w:val="00307EEB"/>
    <w:rsid w:val="00308F6F"/>
    <w:rsid w:val="0031031F"/>
    <w:rsid w:val="00310322"/>
    <w:rsid w:val="003105F5"/>
    <w:rsid w:val="00310A35"/>
    <w:rsid w:val="00310CC0"/>
    <w:rsid w:val="00310EAD"/>
    <w:rsid w:val="003110E2"/>
    <w:rsid w:val="00311576"/>
    <w:rsid w:val="003116AB"/>
    <w:rsid w:val="003117F5"/>
    <w:rsid w:val="00311842"/>
    <w:rsid w:val="003118D2"/>
    <w:rsid w:val="00311988"/>
    <w:rsid w:val="003120CE"/>
    <w:rsid w:val="003124FC"/>
    <w:rsid w:val="00312DBB"/>
    <w:rsid w:val="00312DE9"/>
    <w:rsid w:val="0031387A"/>
    <w:rsid w:val="003139E0"/>
    <w:rsid w:val="00313ACE"/>
    <w:rsid w:val="00314366"/>
    <w:rsid w:val="00314906"/>
    <w:rsid w:val="00314B8A"/>
    <w:rsid w:val="003153F6"/>
    <w:rsid w:val="0031549D"/>
    <w:rsid w:val="003155AB"/>
    <w:rsid w:val="003156FB"/>
    <w:rsid w:val="003160C3"/>
    <w:rsid w:val="00316668"/>
    <w:rsid w:val="00316AA6"/>
    <w:rsid w:val="00316C74"/>
    <w:rsid w:val="00316F40"/>
    <w:rsid w:val="00317069"/>
    <w:rsid w:val="0031717A"/>
    <w:rsid w:val="003175A3"/>
    <w:rsid w:val="00320038"/>
    <w:rsid w:val="00320199"/>
    <w:rsid w:val="00320458"/>
    <w:rsid w:val="003204F3"/>
    <w:rsid w:val="00320A2F"/>
    <w:rsid w:val="00320B97"/>
    <w:rsid w:val="00320D9C"/>
    <w:rsid w:val="003215DE"/>
    <w:rsid w:val="00321891"/>
    <w:rsid w:val="00321969"/>
    <w:rsid w:val="00321A6C"/>
    <w:rsid w:val="00322608"/>
    <w:rsid w:val="0032299D"/>
    <w:rsid w:val="00322A8F"/>
    <w:rsid w:val="00322A9A"/>
    <w:rsid w:val="00322D56"/>
    <w:rsid w:val="00322DB7"/>
    <w:rsid w:val="00322E55"/>
    <w:rsid w:val="00323104"/>
    <w:rsid w:val="00323222"/>
    <w:rsid w:val="003233C7"/>
    <w:rsid w:val="003238B3"/>
    <w:rsid w:val="00323B31"/>
    <w:rsid w:val="00323CC7"/>
    <w:rsid w:val="003249CD"/>
    <w:rsid w:val="00324A2A"/>
    <w:rsid w:val="00325621"/>
    <w:rsid w:val="003258B4"/>
    <w:rsid w:val="00325C8F"/>
    <w:rsid w:val="00325CE3"/>
    <w:rsid w:val="00326464"/>
    <w:rsid w:val="00326AE8"/>
    <w:rsid w:val="00326B71"/>
    <w:rsid w:val="00326D1A"/>
    <w:rsid w:val="00326ED3"/>
    <w:rsid w:val="003272D2"/>
    <w:rsid w:val="0032745B"/>
    <w:rsid w:val="00327682"/>
    <w:rsid w:val="0032792D"/>
    <w:rsid w:val="00331035"/>
    <w:rsid w:val="0033143C"/>
    <w:rsid w:val="0033146F"/>
    <w:rsid w:val="0033188A"/>
    <w:rsid w:val="00331CAF"/>
    <w:rsid w:val="00331CC7"/>
    <w:rsid w:val="00331EA9"/>
    <w:rsid w:val="003321D4"/>
    <w:rsid w:val="00332485"/>
    <w:rsid w:val="00332588"/>
    <w:rsid w:val="00332D93"/>
    <w:rsid w:val="00332FAE"/>
    <w:rsid w:val="003330C0"/>
    <w:rsid w:val="00333134"/>
    <w:rsid w:val="0033357E"/>
    <w:rsid w:val="00333BB9"/>
    <w:rsid w:val="00333D46"/>
    <w:rsid w:val="00333DF8"/>
    <w:rsid w:val="003349CB"/>
    <w:rsid w:val="00334CFB"/>
    <w:rsid w:val="0033523E"/>
    <w:rsid w:val="0033558E"/>
    <w:rsid w:val="003356B7"/>
    <w:rsid w:val="003356D5"/>
    <w:rsid w:val="00335A6C"/>
    <w:rsid w:val="00335A7D"/>
    <w:rsid w:val="00335CEE"/>
    <w:rsid w:val="00335EE8"/>
    <w:rsid w:val="003366CD"/>
    <w:rsid w:val="00336997"/>
    <w:rsid w:val="00336EE3"/>
    <w:rsid w:val="003372BB"/>
    <w:rsid w:val="003373E0"/>
    <w:rsid w:val="003375CB"/>
    <w:rsid w:val="003375E8"/>
    <w:rsid w:val="003376FE"/>
    <w:rsid w:val="0033770E"/>
    <w:rsid w:val="00337770"/>
    <w:rsid w:val="00337A61"/>
    <w:rsid w:val="00337C17"/>
    <w:rsid w:val="00337D5E"/>
    <w:rsid w:val="003403D1"/>
    <w:rsid w:val="003404AB"/>
    <w:rsid w:val="0034081E"/>
    <w:rsid w:val="00340B2D"/>
    <w:rsid w:val="00341200"/>
    <w:rsid w:val="00341893"/>
    <w:rsid w:val="00341A75"/>
    <w:rsid w:val="00341B5F"/>
    <w:rsid w:val="003425C2"/>
    <w:rsid w:val="00342638"/>
    <w:rsid w:val="00342841"/>
    <w:rsid w:val="003439DB"/>
    <w:rsid w:val="00343BF8"/>
    <w:rsid w:val="00343DC4"/>
    <w:rsid w:val="00344398"/>
    <w:rsid w:val="003448E7"/>
    <w:rsid w:val="003449C7"/>
    <w:rsid w:val="00344ABB"/>
    <w:rsid w:val="00344BF2"/>
    <w:rsid w:val="0034512F"/>
    <w:rsid w:val="0034585C"/>
    <w:rsid w:val="00345E95"/>
    <w:rsid w:val="003461EF"/>
    <w:rsid w:val="003463DA"/>
    <w:rsid w:val="0034667D"/>
    <w:rsid w:val="003469E3"/>
    <w:rsid w:val="00346B6D"/>
    <w:rsid w:val="00346CFC"/>
    <w:rsid w:val="00346F7F"/>
    <w:rsid w:val="0034745A"/>
    <w:rsid w:val="00347F9E"/>
    <w:rsid w:val="00350269"/>
    <w:rsid w:val="00350BCE"/>
    <w:rsid w:val="00350E5B"/>
    <w:rsid w:val="00350F2B"/>
    <w:rsid w:val="00350FFC"/>
    <w:rsid w:val="003511E3"/>
    <w:rsid w:val="003513B8"/>
    <w:rsid w:val="0035164D"/>
    <w:rsid w:val="00351B8C"/>
    <w:rsid w:val="00351E36"/>
    <w:rsid w:val="00351EA4"/>
    <w:rsid w:val="0035225E"/>
    <w:rsid w:val="00352283"/>
    <w:rsid w:val="00352E38"/>
    <w:rsid w:val="00352F3A"/>
    <w:rsid w:val="00353486"/>
    <w:rsid w:val="00353830"/>
    <w:rsid w:val="0035397D"/>
    <w:rsid w:val="00353C7B"/>
    <w:rsid w:val="00353EBD"/>
    <w:rsid w:val="00354040"/>
    <w:rsid w:val="00354458"/>
    <w:rsid w:val="003546AA"/>
    <w:rsid w:val="00354C11"/>
    <w:rsid w:val="0035519D"/>
    <w:rsid w:val="003555D4"/>
    <w:rsid w:val="00355F82"/>
    <w:rsid w:val="00356126"/>
    <w:rsid w:val="00356156"/>
    <w:rsid w:val="00356352"/>
    <w:rsid w:val="003565F7"/>
    <w:rsid w:val="003568A7"/>
    <w:rsid w:val="00356B92"/>
    <w:rsid w:val="003572C2"/>
    <w:rsid w:val="00357A2B"/>
    <w:rsid w:val="00357CE7"/>
    <w:rsid w:val="00357DBC"/>
    <w:rsid w:val="003600F4"/>
    <w:rsid w:val="0036063E"/>
    <w:rsid w:val="00360702"/>
    <w:rsid w:val="0036075A"/>
    <w:rsid w:val="00360F5F"/>
    <w:rsid w:val="00361325"/>
    <w:rsid w:val="0036188F"/>
    <w:rsid w:val="003619E1"/>
    <w:rsid w:val="00361EAA"/>
    <w:rsid w:val="00361F86"/>
    <w:rsid w:val="00362332"/>
    <w:rsid w:val="00362547"/>
    <w:rsid w:val="003629F0"/>
    <w:rsid w:val="00362EB3"/>
    <w:rsid w:val="0036308D"/>
    <w:rsid w:val="003630F6"/>
    <w:rsid w:val="003636D5"/>
    <w:rsid w:val="00363BB3"/>
    <w:rsid w:val="00363C44"/>
    <w:rsid w:val="00363D91"/>
    <w:rsid w:val="00363E90"/>
    <w:rsid w:val="003642E1"/>
    <w:rsid w:val="00364375"/>
    <w:rsid w:val="00364784"/>
    <w:rsid w:val="00364D17"/>
    <w:rsid w:val="0036505F"/>
    <w:rsid w:val="00365606"/>
    <w:rsid w:val="00365693"/>
    <w:rsid w:val="003658EA"/>
    <w:rsid w:val="003665ED"/>
    <w:rsid w:val="0036699D"/>
    <w:rsid w:val="00366AFC"/>
    <w:rsid w:val="00366D90"/>
    <w:rsid w:val="00366EFC"/>
    <w:rsid w:val="0036721E"/>
    <w:rsid w:val="00367285"/>
    <w:rsid w:val="0036759D"/>
    <w:rsid w:val="00367A32"/>
    <w:rsid w:val="00367A92"/>
    <w:rsid w:val="00367D19"/>
    <w:rsid w:val="003702D9"/>
    <w:rsid w:val="0037044B"/>
    <w:rsid w:val="00370866"/>
    <w:rsid w:val="0037098B"/>
    <w:rsid w:val="00370F07"/>
    <w:rsid w:val="00370F9A"/>
    <w:rsid w:val="0037154B"/>
    <w:rsid w:val="003715F4"/>
    <w:rsid w:val="0037164F"/>
    <w:rsid w:val="00371A48"/>
    <w:rsid w:val="00372164"/>
    <w:rsid w:val="0037229E"/>
    <w:rsid w:val="003723AC"/>
    <w:rsid w:val="00372ABB"/>
    <w:rsid w:val="00373600"/>
    <w:rsid w:val="003736F7"/>
    <w:rsid w:val="00373762"/>
    <w:rsid w:val="00373ED7"/>
    <w:rsid w:val="00373F3A"/>
    <w:rsid w:val="0037433B"/>
    <w:rsid w:val="003743DC"/>
    <w:rsid w:val="003744EA"/>
    <w:rsid w:val="00374635"/>
    <w:rsid w:val="003747A0"/>
    <w:rsid w:val="003749CF"/>
    <w:rsid w:val="00374B09"/>
    <w:rsid w:val="00374BF2"/>
    <w:rsid w:val="00374E38"/>
    <w:rsid w:val="00374F5D"/>
    <w:rsid w:val="0037506B"/>
    <w:rsid w:val="003752F2"/>
    <w:rsid w:val="0037543F"/>
    <w:rsid w:val="00375670"/>
    <w:rsid w:val="003758B0"/>
    <w:rsid w:val="00375C59"/>
    <w:rsid w:val="00376109"/>
    <w:rsid w:val="00376182"/>
    <w:rsid w:val="00376797"/>
    <w:rsid w:val="003767F8"/>
    <w:rsid w:val="00376921"/>
    <w:rsid w:val="00377280"/>
    <w:rsid w:val="003773AB"/>
    <w:rsid w:val="00377411"/>
    <w:rsid w:val="00377F28"/>
    <w:rsid w:val="003800A9"/>
    <w:rsid w:val="003801A2"/>
    <w:rsid w:val="003802AC"/>
    <w:rsid w:val="0038046D"/>
    <w:rsid w:val="00380680"/>
    <w:rsid w:val="003808EB"/>
    <w:rsid w:val="00380D08"/>
    <w:rsid w:val="00380DC0"/>
    <w:rsid w:val="00380F6D"/>
    <w:rsid w:val="00381228"/>
    <w:rsid w:val="00381775"/>
    <w:rsid w:val="00381A59"/>
    <w:rsid w:val="00381AC3"/>
    <w:rsid w:val="00381D88"/>
    <w:rsid w:val="00381EEC"/>
    <w:rsid w:val="003820AF"/>
    <w:rsid w:val="0038266E"/>
    <w:rsid w:val="0038293A"/>
    <w:rsid w:val="00382ADE"/>
    <w:rsid w:val="00382D2B"/>
    <w:rsid w:val="00382E18"/>
    <w:rsid w:val="00382EA1"/>
    <w:rsid w:val="0038318D"/>
    <w:rsid w:val="003835B5"/>
    <w:rsid w:val="0038363F"/>
    <w:rsid w:val="0038375D"/>
    <w:rsid w:val="003837BF"/>
    <w:rsid w:val="00383806"/>
    <w:rsid w:val="00383B6D"/>
    <w:rsid w:val="00384193"/>
    <w:rsid w:val="003842FE"/>
    <w:rsid w:val="003849B0"/>
    <w:rsid w:val="00384A9E"/>
    <w:rsid w:val="0038550A"/>
    <w:rsid w:val="00385678"/>
    <w:rsid w:val="00385AAB"/>
    <w:rsid w:val="00385CD9"/>
    <w:rsid w:val="00385ED1"/>
    <w:rsid w:val="003870DB"/>
    <w:rsid w:val="00387A22"/>
    <w:rsid w:val="00387BB6"/>
    <w:rsid w:val="00387FEA"/>
    <w:rsid w:val="0039012A"/>
    <w:rsid w:val="00390C9F"/>
    <w:rsid w:val="003910B3"/>
    <w:rsid w:val="003911EA"/>
    <w:rsid w:val="00391479"/>
    <w:rsid w:val="00391775"/>
    <w:rsid w:val="00391B41"/>
    <w:rsid w:val="00392609"/>
    <w:rsid w:val="003929DC"/>
    <w:rsid w:val="00392BB5"/>
    <w:rsid w:val="00392C76"/>
    <w:rsid w:val="00392CDD"/>
    <w:rsid w:val="00393877"/>
    <w:rsid w:val="003939FA"/>
    <w:rsid w:val="00394527"/>
    <w:rsid w:val="0039461C"/>
    <w:rsid w:val="00394B8C"/>
    <w:rsid w:val="00394FA4"/>
    <w:rsid w:val="00395202"/>
    <w:rsid w:val="003958EA"/>
    <w:rsid w:val="0039596E"/>
    <w:rsid w:val="00395A88"/>
    <w:rsid w:val="00395B1B"/>
    <w:rsid w:val="00395D0C"/>
    <w:rsid w:val="00396103"/>
    <w:rsid w:val="00396A52"/>
    <w:rsid w:val="00397208"/>
    <w:rsid w:val="0039788B"/>
    <w:rsid w:val="003A00E3"/>
    <w:rsid w:val="003A042E"/>
    <w:rsid w:val="003A052D"/>
    <w:rsid w:val="003A06B2"/>
    <w:rsid w:val="003A072F"/>
    <w:rsid w:val="003A086B"/>
    <w:rsid w:val="003A09E7"/>
    <w:rsid w:val="003A0C5E"/>
    <w:rsid w:val="003A1310"/>
    <w:rsid w:val="003A145D"/>
    <w:rsid w:val="003A1719"/>
    <w:rsid w:val="003A2F61"/>
    <w:rsid w:val="003A2FED"/>
    <w:rsid w:val="003A30A3"/>
    <w:rsid w:val="003A3414"/>
    <w:rsid w:val="003A34B7"/>
    <w:rsid w:val="003A36BA"/>
    <w:rsid w:val="003A36EE"/>
    <w:rsid w:val="003A408C"/>
    <w:rsid w:val="003A40DF"/>
    <w:rsid w:val="003A43DB"/>
    <w:rsid w:val="003A4764"/>
    <w:rsid w:val="003A4A28"/>
    <w:rsid w:val="003A4D56"/>
    <w:rsid w:val="003A5115"/>
    <w:rsid w:val="003A5663"/>
    <w:rsid w:val="003A57E6"/>
    <w:rsid w:val="003A6506"/>
    <w:rsid w:val="003A67EC"/>
    <w:rsid w:val="003A685F"/>
    <w:rsid w:val="003A7204"/>
    <w:rsid w:val="003A7268"/>
    <w:rsid w:val="003A750B"/>
    <w:rsid w:val="003A78C6"/>
    <w:rsid w:val="003A7952"/>
    <w:rsid w:val="003B011A"/>
    <w:rsid w:val="003B05D5"/>
    <w:rsid w:val="003B05E3"/>
    <w:rsid w:val="003B0661"/>
    <w:rsid w:val="003B115C"/>
    <w:rsid w:val="003B116D"/>
    <w:rsid w:val="003B11E1"/>
    <w:rsid w:val="003B1454"/>
    <w:rsid w:val="003B1741"/>
    <w:rsid w:val="003B1D38"/>
    <w:rsid w:val="003B2179"/>
    <w:rsid w:val="003B21E9"/>
    <w:rsid w:val="003B2292"/>
    <w:rsid w:val="003B284D"/>
    <w:rsid w:val="003B2DDA"/>
    <w:rsid w:val="003B3139"/>
    <w:rsid w:val="003B331B"/>
    <w:rsid w:val="003B35CB"/>
    <w:rsid w:val="003B3610"/>
    <w:rsid w:val="003B3AB4"/>
    <w:rsid w:val="003B41C7"/>
    <w:rsid w:val="003B470B"/>
    <w:rsid w:val="003B4B98"/>
    <w:rsid w:val="003B4C45"/>
    <w:rsid w:val="003B4C60"/>
    <w:rsid w:val="003B53A9"/>
    <w:rsid w:val="003B53FB"/>
    <w:rsid w:val="003B5453"/>
    <w:rsid w:val="003B560D"/>
    <w:rsid w:val="003B5685"/>
    <w:rsid w:val="003B57AE"/>
    <w:rsid w:val="003B5BD6"/>
    <w:rsid w:val="003B6121"/>
    <w:rsid w:val="003B6538"/>
    <w:rsid w:val="003B6767"/>
    <w:rsid w:val="003B6A3D"/>
    <w:rsid w:val="003B6A81"/>
    <w:rsid w:val="003B6C00"/>
    <w:rsid w:val="003B77EE"/>
    <w:rsid w:val="003B792A"/>
    <w:rsid w:val="003B79B0"/>
    <w:rsid w:val="003B7DD4"/>
    <w:rsid w:val="003C0019"/>
    <w:rsid w:val="003C05B7"/>
    <w:rsid w:val="003C07F5"/>
    <w:rsid w:val="003C090F"/>
    <w:rsid w:val="003C0E46"/>
    <w:rsid w:val="003C0FE0"/>
    <w:rsid w:val="003C160B"/>
    <w:rsid w:val="003C1BE3"/>
    <w:rsid w:val="003C1C07"/>
    <w:rsid w:val="003C1C9A"/>
    <w:rsid w:val="003C1EE0"/>
    <w:rsid w:val="003C2130"/>
    <w:rsid w:val="003C2539"/>
    <w:rsid w:val="003C2602"/>
    <w:rsid w:val="003C2ACB"/>
    <w:rsid w:val="003C31EB"/>
    <w:rsid w:val="003C3919"/>
    <w:rsid w:val="003C3A79"/>
    <w:rsid w:val="003C3F52"/>
    <w:rsid w:val="003C46F2"/>
    <w:rsid w:val="003C4BBB"/>
    <w:rsid w:val="003C5256"/>
    <w:rsid w:val="003C52A3"/>
    <w:rsid w:val="003C6045"/>
    <w:rsid w:val="003C64EF"/>
    <w:rsid w:val="003C6892"/>
    <w:rsid w:val="003C692B"/>
    <w:rsid w:val="003C6AD0"/>
    <w:rsid w:val="003C6CF8"/>
    <w:rsid w:val="003C6F69"/>
    <w:rsid w:val="003C719B"/>
    <w:rsid w:val="003C75F4"/>
    <w:rsid w:val="003C79DD"/>
    <w:rsid w:val="003C7A6A"/>
    <w:rsid w:val="003C7E10"/>
    <w:rsid w:val="003C7E5F"/>
    <w:rsid w:val="003C7EA8"/>
    <w:rsid w:val="003D012E"/>
    <w:rsid w:val="003D01D3"/>
    <w:rsid w:val="003D05F8"/>
    <w:rsid w:val="003D0A0B"/>
    <w:rsid w:val="003D0A8D"/>
    <w:rsid w:val="003D0B56"/>
    <w:rsid w:val="003D1073"/>
    <w:rsid w:val="003D115A"/>
    <w:rsid w:val="003D1427"/>
    <w:rsid w:val="003D147D"/>
    <w:rsid w:val="003D1D43"/>
    <w:rsid w:val="003D1D8C"/>
    <w:rsid w:val="003D20C5"/>
    <w:rsid w:val="003D2198"/>
    <w:rsid w:val="003D2352"/>
    <w:rsid w:val="003D2B13"/>
    <w:rsid w:val="003D2E8E"/>
    <w:rsid w:val="003D2FD4"/>
    <w:rsid w:val="003D314B"/>
    <w:rsid w:val="003D3A01"/>
    <w:rsid w:val="003D3A66"/>
    <w:rsid w:val="003D3BE2"/>
    <w:rsid w:val="003D3E36"/>
    <w:rsid w:val="003D41AE"/>
    <w:rsid w:val="003D4400"/>
    <w:rsid w:val="003D44BC"/>
    <w:rsid w:val="003D4603"/>
    <w:rsid w:val="003D4654"/>
    <w:rsid w:val="003D4844"/>
    <w:rsid w:val="003D5496"/>
    <w:rsid w:val="003D5EA3"/>
    <w:rsid w:val="003D5EA8"/>
    <w:rsid w:val="003D60FC"/>
    <w:rsid w:val="003D6262"/>
    <w:rsid w:val="003D63E8"/>
    <w:rsid w:val="003D674B"/>
    <w:rsid w:val="003D6B11"/>
    <w:rsid w:val="003D7C5C"/>
    <w:rsid w:val="003D7E9E"/>
    <w:rsid w:val="003E05E9"/>
    <w:rsid w:val="003E1444"/>
    <w:rsid w:val="003E17D7"/>
    <w:rsid w:val="003E199B"/>
    <w:rsid w:val="003E1CBD"/>
    <w:rsid w:val="003E231E"/>
    <w:rsid w:val="003E2537"/>
    <w:rsid w:val="003E28EF"/>
    <w:rsid w:val="003E2A6B"/>
    <w:rsid w:val="003E2A79"/>
    <w:rsid w:val="003E2CA1"/>
    <w:rsid w:val="003E3112"/>
    <w:rsid w:val="003E352E"/>
    <w:rsid w:val="003E3684"/>
    <w:rsid w:val="003E3CF1"/>
    <w:rsid w:val="003E3FC4"/>
    <w:rsid w:val="003E4625"/>
    <w:rsid w:val="003E4765"/>
    <w:rsid w:val="003E4B43"/>
    <w:rsid w:val="003E4D27"/>
    <w:rsid w:val="003E4E85"/>
    <w:rsid w:val="003E4F72"/>
    <w:rsid w:val="003E61C7"/>
    <w:rsid w:val="003E6491"/>
    <w:rsid w:val="003E66C4"/>
    <w:rsid w:val="003E692B"/>
    <w:rsid w:val="003E6DD4"/>
    <w:rsid w:val="003E759B"/>
    <w:rsid w:val="003E7BE8"/>
    <w:rsid w:val="003F0079"/>
    <w:rsid w:val="003F0245"/>
    <w:rsid w:val="003F05AE"/>
    <w:rsid w:val="003F0648"/>
    <w:rsid w:val="003F09CE"/>
    <w:rsid w:val="003F0DF8"/>
    <w:rsid w:val="003F0F93"/>
    <w:rsid w:val="003F0FDC"/>
    <w:rsid w:val="003F116B"/>
    <w:rsid w:val="003F152A"/>
    <w:rsid w:val="003F1979"/>
    <w:rsid w:val="003F1C0B"/>
    <w:rsid w:val="003F2068"/>
    <w:rsid w:val="003F2902"/>
    <w:rsid w:val="003F2A14"/>
    <w:rsid w:val="003F2A93"/>
    <w:rsid w:val="003F2EC8"/>
    <w:rsid w:val="003F320C"/>
    <w:rsid w:val="003F356F"/>
    <w:rsid w:val="003F3578"/>
    <w:rsid w:val="003F360E"/>
    <w:rsid w:val="003F3641"/>
    <w:rsid w:val="003F40D0"/>
    <w:rsid w:val="003F480B"/>
    <w:rsid w:val="003F4B71"/>
    <w:rsid w:val="003F4BB1"/>
    <w:rsid w:val="003F4FF9"/>
    <w:rsid w:val="003F5667"/>
    <w:rsid w:val="003F5768"/>
    <w:rsid w:val="003F58A4"/>
    <w:rsid w:val="003F5980"/>
    <w:rsid w:val="003F5AC5"/>
    <w:rsid w:val="003F5CEC"/>
    <w:rsid w:val="003F635A"/>
    <w:rsid w:val="003F660E"/>
    <w:rsid w:val="003F6645"/>
    <w:rsid w:val="003F66D9"/>
    <w:rsid w:val="003F6B23"/>
    <w:rsid w:val="003F7D53"/>
    <w:rsid w:val="003F7E12"/>
    <w:rsid w:val="004005EE"/>
    <w:rsid w:val="004007A5"/>
    <w:rsid w:val="004008CC"/>
    <w:rsid w:val="0040095C"/>
    <w:rsid w:val="00400963"/>
    <w:rsid w:val="00400C53"/>
    <w:rsid w:val="00400DFB"/>
    <w:rsid w:val="00401575"/>
    <w:rsid w:val="00401704"/>
    <w:rsid w:val="00401ED9"/>
    <w:rsid w:val="0040255D"/>
    <w:rsid w:val="00402E00"/>
    <w:rsid w:val="00402E5D"/>
    <w:rsid w:val="004030F7"/>
    <w:rsid w:val="00403152"/>
    <w:rsid w:val="0040327D"/>
    <w:rsid w:val="00403FC2"/>
    <w:rsid w:val="004041FE"/>
    <w:rsid w:val="00404574"/>
    <w:rsid w:val="00404576"/>
    <w:rsid w:val="0040481A"/>
    <w:rsid w:val="00404C43"/>
    <w:rsid w:val="00404E57"/>
    <w:rsid w:val="0040515B"/>
    <w:rsid w:val="00405385"/>
    <w:rsid w:val="004053B8"/>
    <w:rsid w:val="00405887"/>
    <w:rsid w:val="00405B80"/>
    <w:rsid w:val="00406183"/>
    <w:rsid w:val="00406293"/>
    <w:rsid w:val="004066C1"/>
    <w:rsid w:val="00406E2F"/>
    <w:rsid w:val="00406E72"/>
    <w:rsid w:val="0040709E"/>
    <w:rsid w:val="00407368"/>
    <w:rsid w:val="00407DE7"/>
    <w:rsid w:val="00410109"/>
    <w:rsid w:val="0041023D"/>
    <w:rsid w:val="0041040B"/>
    <w:rsid w:val="004108DB"/>
    <w:rsid w:val="00410CAF"/>
    <w:rsid w:val="00411661"/>
    <w:rsid w:val="004119B9"/>
    <w:rsid w:val="00411A45"/>
    <w:rsid w:val="00411A52"/>
    <w:rsid w:val="00411BFC"/>
    <w:rsid w:val="00411F3E"/>
    <w:rsid w:val="00411FFC"/>
    <w:rsid w:val="00412118"/>
    <w:rsid w:val="004122DA"/>
    <w:rsid w:val="004124A8"/>
    <w:rsid w:val="00413702"/>
    <w:rsid w:val="0041376E"/>
    <w:rsid w:val="004139B6"/>
    <w:rsid w:val="00413B1B"/>
    <w:rsid w:val="00413E3E"/>
    <w:rsid w:val="00414189"/>
    <w:rsid w:val="004142D5"/>
    <w:rsid w:val="004144CD"/>
    <w:rsid w:val="00415030"/>
    <w:rsid w:val="00415A6B"/>
    <w:rsid w:val="00415B54"/>
    <w:rsid w:val="0041618D"/>
    <w:rsid w:val="0041691A"/>
    <w:rsid w:val="00416A52"/>
    <w:rsid w:val="00416BF5"/>
    <w:rsid w:val="00417071"/>
    <w:rsid w:val="00417222"/>
    <w:rsid w:val="00417561"/>
    <w:rsid w:val="004179A6"/>
    <w:rsid w:val="00417D9C"/>
    <w:rsid w:val="00417DB2"/>
    <w:rsid w:val="00417E19"/>
    <w:rsid w:val="00420759"/>
    <w:rsid w:val="00420986"/>
    <w:rsid w:val="00420AC9"/>
    <w:rsid w:val="00420ED7"/>
    <w:rsid w:val="00421050"/>
    <w:rsid w:val="00421136"/>
    <w:rsid w:val="00421731"/>
    <w:rsid w:val="00421AFA"/>
    <w:rsid w:val="004227E9"/>
    <w:rsid w:val="00422C5F"/>
    <w:rsid w:val="00423003"/>
    <w:rsid w:val="0042355E"/>
    <w:rsid w:val="00423813"/>
    <w:rsid w:val="00423E46"/>
    <w:rsid w:val="00424072"/>
    <w:rsid w:val="00424401"/>
    <w:rsid w:val="004244C9"/>
    <w:rsid w:val="0042493E"/>
    <w:rsid w:val="004254BE"/>
    <w:rsid w:val="004255D1"/>
    <w:rsid w:val="00426160"/>
    <w:rsid w:val="0042669E"/>
    <w:rsid w:val="004267C3"/>
    <w:rsid w:val="0042684E"/>
    <w:rsid w:val="0042695A"/>
    <w:rsid w:val="00426AB8"/>
    <w:rsid w:val="00426C48"/>
    <w:rsid w:val="00426D1A"/>
    <w:rsid w:val="004274CB"/>
    <w:rsid w:val="00427E9B"/>
    <w:rsid w:val="00430160"/>
    <w:rsid w:val="00430332"/>
    <w:rsid w:val="00430597"/>
    <w:rsid w:val="00431675"/>
    <w:rsid w:val="00431885"/>
    <w:rsid w:val="00431941"/>
    <w:rsid w:val="00432663"/>
    <w:rsid w:val="004326DA"/>
    <w:rsid w:val="00432772"/>
    <w:rsid w:val="00432C23"/>
    <w:rsid w:val="00432D84"/>
    <w:rsid w:val="00433086"/>
    <w:rsid w:val="00433104"/>
    <w:rsid w:val="0043352A"/>
    <w:rsid w:val="00433872"/>
    <w:rsid w:val="00433C38"/>
    <w:rsid w:val="00433C46"/>
    <w:rsid w:val="0043454B"/>
    <w:rsid w:val="004349DD"/>
    <w:rsid w:val="00435116"/>
    <w:rsid w:val="00435ABA"/>
    <w:rsid w:val="00436829"/>
    <w:rsid w:val="00436E82"/>
    <w:rsid w:val="00437213"/>
    <w:rsid w:val="00437266"/>
    <w:rsid w:val="0043736B"/>
    <w:rsid w:val="0043736D"/>
    <w:rsid w:val="00437474"/>
    <w:rsid w:val="00437623"/>
    <w:rsid w:val="00437826"/>
    <w:rsid w:val="00437C41"/>
    <w:rsid w:val="00437D89"/>
    <w:rsid w:val="00437F44"/>
    <w:rsid w:val="0044030D"/>
    <w:rsid w:val="0044032D"/>
    <w:rsid w:val="00440538"/>
    <w:rsid w:val="00440542"/>
    <w:rsid w:val="00440847"/>
    <w:rsid w:val="00440EB8"/>
    <w:rsid w:val="0044107B"/>
    <w:rsid w:val="0044130F"/>
    <w:rsid w:val="0044132C"/>
    <w:rsid w:val="00441506"/>
    <w:rsid w:val="00441B69"/>
    <w:rsid w:val="00441F37"/>
    <w:rsid w:val="00441FA2"/>
    <w:rsid w:val="00442085"/>
    <w:rsid w:val="00442222"/>
    <w:rsid w:val="004422BA"/>
    <w:rsid w:val="004422DF"/>
    <w:rsid w:val="0044288E"/>
    <w:rsid w:val="00442FE4"/>
    <w:rsid w:val="0044313A"/>
    <w:rsid w:val="0044335B"/>
    <w:rsid w:val="00443AE7"/>
    <w:rsid w:val="00443BB1"/>
    <w:rsid w:val="00443D73"/>
    <w:rsid w:val="004440D0"/>
    <w:rsid w:val="00444335"/>
    <w:rsid w:val="00444858"/>
    <w:rsid w:val="004449D3"/>
    <w:rsid w:val="00444C3A"/>
    <w:rsid w:val="00444D59"/>
    <w:rsid w:val="00444EFA"/>
    <w:rsid w:val="00445416"/>
    <w:rsid w:val="0044564F"/>
    <w:rsid w:val="0044587A"/>
    <w:rsid w:val="00445895"/>
    <w:rsid w:val="00445ADF"/>
    <w:rsid w:val="00446448"/>
    <w:rsid w:val="0044649D"/>
    <w:rsid w:val="00446E33"/>
    <w:rsid w:val="004475F1"/>
    <w:rsid w:val="00447657"/>
    <w:rsid w:val="004509DA"/>
    <w:rsid w:val="00450F6D"/>
    <w:rsid w:val="00451152"/>
    <w:rsid w:val="00451323"/>
    <w:rsid w:val="0045132E"/>
    <w:rsid w:val="00451642"/>
    <w:rsid w:val="004516F0"/>
    <w:rsid w:val="00451ED7"/>
    <w:rsid w:val="00452176"/>
    <w:rsid w:val="004521F3"/>
    <w:rsid w:val="00452688"/>
    <w:rsid w:val="00452690"/>
    <w:rsid w:val="00452F17"/>
    <w:rsid w:val="004530FA"/>
    <w:rsid w:val="00453245"/>
    <w:rsid w:val="00453782"/>
    <w:rsid w:val="00453AAA"/>
    <w:rsid w:val="00453FBE"/>
    <w:rsid w:val="0045415B"/>
    <w:rsid w:val="00454399"/>
    <w:rsid w:val="0045452A"/>
    <w:rsid w:val="004549AB"/>
    <w:rsid w:val="00454CE2"/>
    <w:rsid w:val="00454D60"/>
    <w:rsid w:val="00454EA1"/>
    <w:rsid w:val="0045508B"/>
    <w:rsid w:val="00455201"/>
    <w:rsid w:val="0045572B"/>
    <w:rsid w:val="004561EE"/>
    <w:rsid w:val="004564FD"/>
    <w:rsid w:val="0045694E"/>
    <w:rsid w:val="00456E01"/>
    <w:rsid w:val="00456FFA"/>
    <w:rsid w:val="0045739B"/>
    <w:rsid w:val="004576D4"/>
    <w:rsid w:val="0046010D"/>
    <w:rsid w:val="00460312"/>
    <w:rsid w:val="004608B8"/>
    <w:rsid w:val="00460970"/>
    <w:rsid w:val="00460A00"/>
    <w:rsid w:val="00460A46"/>
    <w:rsid w:val="00460F4E"/>
    <w:rsid w:val="004612FB"/>
    <w:rsid w:val="0046142F"/>
    <w:rsid w:val="0046231E"/>
    <w:rsid w:val="00462601"/>
    <w:rsid w:val="00462C43"/>
    <w:rsid w:val="00462CDF"/>
    <w:rsid w:val="00462EE3"/>
    <w:rsid w:val="004630F0"/>
    <w:rsid w:val="004633AF"/>
    <w:rsid w:val="004639FB"/>
    <w:rsid w:val="00463A22"/>
    <w:rsid w:val="00463CA1"/>
    <w:rsid w:val="004643A8"/>
    <w:rsid w:val="00464400"/>
    <w:rsid w:val="004647C6"/>
    <w:rsid w:val="004648B5"/>
    <w:rsid w:val="00464931"/>
    <w:rsid w:val="00464D5F"/>
    <w:rsid w:val="00465342"/>
    <w:rsid w:val="004653F1"/>
    <w:rsid w:val="00465433"/>
    <w:rsid w:val="0046562C"/>
    <w:rsid w:val="00465A20"/>
    <w:rsid w:val="00465BF9"/>
    <w:rsid w:val="00466088"/>
    <w:rsid w:val="004661B2"/>
    <w:rsid w:val="004664B1"/>
    <w:rsid w:val="004667AA"/>
    <w:rsid w:val="00466840"/>
    <w:rsid w:val="00466846"/>
    <w:rsid w:val="004669F7"/>
    <w:rsid w:val="00466CF9"/>
    <w:rsid w:val="004673D1"/>
    <w:rsid w:val="004675C9"/>
    <w:rsid w:val="004676C0"/>
    <w:rsid w:val="00467A64"/>
    <w:rsid w:val="00467E7B"/>
    <w:rsid w:val="004700A2"/>
    <w:rsid w:val="0047043D"/>
    <w:rsid w:val="00470916"/>
    <w:rsid w:val="00470B02"/>
    <w:rsid w:val="00470B73"/>
    <w:rsid w:val="00470CDA"/>
    <w:rsid w:val="00470DEF"/>
    <w:rsid w:val="0047134A"/>
    <w:rsid w:val="00471C43"/>
    <w:rsid w:val="00471E0E"/>
    <w:rsid w:val="004720C8"/>
    <w:rsid w:val="004722C9"/>
    <w:rsid w:val="00472412"/>
    <w:rsid w:val="00472940"/>
    <w:rsid w:val="0047320D"/>
    <w:rsid w:val="004734F8"/>
    <w:rsid w:val="0047357C"/>
    <w:rsid w:val="00473AE0"/>
    <w:rsid w:val="00473AEB"/>
    <w:rsid w:val="00473DDE"/>
    <w:rsid w:val="00473F81"/>
    <w:rsid w:val="0047440E"/>
    <w:rsid w:val="00474778"/>
    <w:rsid w:val="00474A35"/>
    <w:rsid w:val="00474B90"/>
    <w:rsid w:val="00474FEA"/>
    <w:rsid w:val="00475686"/>
    <w:rsid w:val="0047582D"/>
    <w:rsid w:val="004759B3"/>
    <w:rsid w:val="00475C86"/>
    <w:rsid w:val="00475DDB"/>
    <w:rsid w:val="004766C3"/>
    <w:rsid w:val="0047676C"/>
    <w:rsid w:val="004774A3"/>
    <w:rsid w:val="00477590"/>
    <w:rsid w:val="004778A5"/>
    <w:rsid w:val="00477D8A"/>
    <w:rsid w:val="00477FC1"/>
    <w:rsid w:val="00480435"/>
    <w:rsid w:val="00480FFC"/>
    <w:rsid w:val="0048100D"/>
    <w:rsid w:val="0048120A"/>
    <w:rsid w:val="004812C3"/>
    <w:rsid w:val="00481568"/>
    <w:rsid w:val="004819ED"/>
    <w:rsid w:val="00481AAE"/>
    <w:rsid w:val="0048238D"/>
    <w:rsid w:val="00482498"/>
    <w:rsid w:val="004824E1"/>
    <w:rsid w:val="00482677"/>
    <w:rsid w:val="00482885"/>
    <w:rsid w:val="00482A17"/>
    <w:rsid w:val="00482A89"/>
    <w:rsid w:val="00482F31"/>
    <w:rsid w:val="00483032"/>
    <w:rsid w:val="00483079"/>
    <w:rsid w:val="004832B5"/>
    <w:rsid w:val="0048384B"/>
    <w:rsid w:val="00484376"/>
    <w:rsid w:val="004845D1"/>
    <w:rsid w:val="00484632"/>
    <w:rsid w:val="004846AC"/>
    <w:rsid w:val="00484862"/>
    <w:rsid w:val="00484B36"/>
    <w:rsid w:val="00485429"/>
    <w:rsid w:val="00485991"/>
    <w:rsid w:val="00485BE3"/>
    <w:rsid w:val="00486899"/>
    <w:rsid w:val="00486FFF"/>
    <w:rsid w:val="004870DA"/>
    <w:rsid w:val="00487345"/>
    <w:rsid w:val="00487412"/>
    <w:rsid w:val="0048749D"/>
    <w:rsid w:val="0048760C"/>
    <w:rsid w:val="00487B0C"/>
    <w:rsid w:val="00487E43"/>
    <w:rsid w:val="00487EA0"/>
    <w:rsid w:val="00487EBB"/>
    <w:rsid w:val="00487FD4"/>
    <w:rsid w:val="00490715"/>
    <w:rsid w:val="00490D5E"/>
    <w:rsid w:val="004911C0"/>
    <w:rsid w:val="00491367"/>
    <w:rsid w:val="00491632"/>
    <w:rsid w:val="004923BF"/>
    <w:rsid w:val="00492467"/>
    <w:rsid w:val="00492915"/>
    <w:rsid w:val="00492A20"/>
    <w:rsid w:val="00493096"/>
    <w:rsid w:val="00493972"/>
    <w:rsid w:val="00493E7A"/>
    <w:rsid w:val="00493F3A"/>
    <w:rsid w:val="00494121"/>
    <w:rsid w:val="00494696"/>
    <w:rsid w:val="004950B7"/>
    <w:rsid w:val="0049514A"/>
    <w:rsid w:val="00495403"/>
    <w:rsid w:val="00495596"/>
    <w:rsid w:val="00496025"/>
    <w:rsid w:val="00496514"/>
    <w:rsid w:val="00496CEB"/>
    <w:rsid w:val="00497101"/>
    <w:rsid w:val="00497131"/>
    <w:rsid w:val="0049732F"/>
    <w:rsid w:val="0049781D"/>
    <w:rsid w:val="004A0207"/>
    <w:rsid w:val="004A03B3"/>
    <w:rsid w:val="004A04A9"/>
    <w:rsid w:val="004A0846"/>
    <w:rsid w:val="004A0F21"/>
    <w:rsid w:val="004A13D5"/>
    <w:rsid w:val="004A1486"/>
    <w:rsid w:val="004A18F2"/>
    <w:rsid w:val="004A1DAB"/>
    <w:rsid w:val="004A2102"/>
    <w:rsid w:val="004A2222"/>
    <w:rsid w:val="004A241F"/>
    <w:rsid w:val="004A2A38"/>
    <w:rsid w:val="004A2DF1"/>
    <w:rsid w:val="004A35C5"/>
    <w:rsid w:val="004A36FA"/>
    <w:rsid w:val="004A3FC6"/>
    <w:rsid w:val="004A424D"/>
    <w:rsid w:val="004A4287"/>
    <w:rsid w:val="004A4597"/>
    <w:rsid w:val="004A48AE"/>
    <w:rsid w:val="004A4BF4"/>
    <w:rsid w:val="004A585A"/>
    <w:rsid w:val="004A5A3C"/>
    <w:rsid w:val="004A5AA4"/>
    <w:rsid w:val="004A5BB5"/>
    <w:rsid w:val="004A5C3B"/>
    <w:rsid w:val="004A5E27"/>
    <w:rsid w:val="004A640B"/>
    <w:rsid w:val="004A6473"/>
    <w:rsid w:val="004A65CA"/>
    <w:rsid w:val="004A6656"/>
    <w:rsid w:val="004A689A"/>
    <w:rsid w:val="004A710C"/>
    <w:rsid w:val="004A71A1"/>
    <w:rsid w:val="004A7349"/>
    <w:rsid w:val="004A76C1"/>
    <w:rsid w:val="004A76D6"/>
    <w:rsid w:val="004A76F2"/>
    <w:rsid w:val="004A7867"/>
    <w:rsid w:val="004A79A5"/>
    <w:rsid w:val="004B04DB"/>
    <w:rsid w:val="004B098A"/>
    <w:rsid w:val="004B18B0"/>
    <w:rsid w:val="004B18ED"/>
    <w:rsid w:val="004B1D52"/>
    <w:rsid w:val="004B27E1"/>
    <w:rsid w:val="004B27E4"/>
    <w:rsid w:val="004B2A7E"/>
    <w:rsid w:val="004B3951"/>
    <w:rsid w:val="004B3B0E"/>
    <w:rsid w:val="004B3D25"/>
    <w:rsid w:val="004B3F13"/>
    <w:rsid w:val="004B4120"/>
    <w:rsid w:val="004B41AE"/>
    <w:rsid w:val="004B463F"/>
    <w:rsid w:val="004B4F2D"/>
    <w:rsid w:val="004B4FF2"/>
    <w:rsid w:val="004B534E"/>
    <w:rsid w:val="004B54A1"/>
    <w:rsid w:val="004B59CF"/>
    <w:rsid w:val="004B5D09"/>
    <w:rsid w:val="004B5E2E"/>
    <w:rsid w:val="004B60C2"/>
    <w:rsid w:val="004B616B"/>
    <w:rsid w:val="004B6214"/>
    <w:rsid w:val="004B62B3"/>
    <w:rsid w:val="004B674F"/>
    <w:rsid w:val="004B6816"/>
    <w:rsid w:val="004B686D"/>
    <w:rsid w:val="004B6E8C"/>
    <w:rsid w:val="004B70D9"/>
    <w:rsid w:val="004B7168"/>
    <w:rsid w:val="004B7322"/>
    <w:rsid w:val="004B74BB"/>
    <w:rsid w:val="004B7A41"/>
    <w:rsid w:val="004C0470"/>
    <w:rsid w:val="004C0525"/>
    <w:rsid w:val="004C05E9"/>
    <w:rsid w:val="004C06B5"/>
    <w:rsid w:val="004C07F6"/>
    <w:rsid w:val="004C0964"/>
    <w:rsid w:val="004C0D17"/>
    <w:rsid w:val="004C16A7"/>
    <w:rsid w:val="004C1711"/>
    <w:rsid w:val="004C1C1C"/>
    <w:rsid w:val="004C1F4F"/>
    <w:rsid w:val="004C22AB"/>
    <w:rsid w:val="004C2543"/>
    <w:rsid w:val="004C26CE"/>
    <w:rsid w:val="004C320E"/>
    <w:rsid w:val="004C4449"/>
    <w:rsid w:val="004C44DA"/>
    <w:rsid w:val="004C4B6E"/>
    <w:rsid w:val="004C4FFE"/>
    <w:rsid w:val="004C53B9"/>
    <w:rsid w:val="004C56D1"/>
    <w:rsid w:val="004C5B16"/>
    <w:rsid w:val="004C60D4"/>
    <w:rsid w:val="004C6636"/>
    <w:rsid w:val="004C6F39"/>
    <w:rsid w:val="004C72BE"/>
    <w:rsid w:val="004C76B6"/>
    <w:rsid w:val="004C7762"/>
    <w:rsid w:val="004C7A6E"/>
    <w:rsid w:val="004C7D10"/>
    <w:rsid w:val="004D1044"/>
    <w:rsid w:val="004D1CEA"/>
    <w:rsid w:val="004D1D4E"/>
    <w:rsid w:val="004D21A2"/>
    <w:rsid w:val="004D2561"/>
    <w:rsid w:val="004D2A0E"/>
    <w:rsid w:val="004D2CF2"/>
    <w:rsid w:val="004D2DC5"/>
    <w:rsid w:val="004D3542"/>
    <w:rsid w:val="004D3BE0"/>
    <w:rsid w:val="004D3D81"/>
    <w:rsid w:val="004D4239"/>
    <w:rsid w:val="004D42A6"/>
    <w:rsid w:val="004D4429"/>
    <w:rsid w:val="004D44F3"/>
    <w:rsid w:val="004D45BA"/>
    <w:rsid w:val="004D52F4"/>
    <w:rsid w:val="004D5325"/>
    <w:rsid w:val="004D5A32"/>
    <w:rsid w:val="004D5EA6"/>
    <w:rsid w:val="004D62A3"/>
    <w:rsid w:val="004D6EF3"/>
    <w:rsid w:val="004D700D"/>
    <w:rsid w:val="004D7238"/>
    <w:rsid w:val="004D7548"/>
    <w:rsid w:val="004D76CA"/>
    <w:rsid w:val="004D7A9E"/>
    <w:rsid w:val="004D7D4D"/>
    <w:rsid w:val="004D7D81"/>
    <w:rsid w:val="004D7D94"/>
    <w:rsid w:val="004D7FB0"/>
    <w:rsid w:val="004E0105"/>
    <w:rsid w:val="004E0A8F"/>
    <w:rsid w:val="004E0E99"/>
    <w:rsid w:val="004E119D"/>
    <w:rsid w:val="004E1386"/>
    <w:rsid w:val="004E1B3A"/>
    <w:rsid w:val="004E1BB9"/>
    <w:rsid w:val="004E2798"/>
    <w:rsid w:val="004E2D0E"/>
    <w:rsid w:val="004E3212"/>
    <w:rsid w:val="004E3274"/>
    <w:rsid w:val="004E33E1"/>
    <w:rsid w:val="004E3674"/>
    <w:rsid w:val="004E377E"/>
    <w:rsid w:val="004E39C9"/>
    <w:rsid w:val="004E4170"/>
    <w:rsid w:val="004E426D"/>
    <w:rsid w:val="004E46E5"/>
    <w:rsid w:val="004E4AD3"/>
    <w:rsid w:val="004E4ED9"/>
    <w:rsid w:val="004E58BD"/>
    <w:rsid w:val="004E5A4E"/>
    <w:rsid w:val="004E6284"/>
    <w:rsid w:val="004E646D"/>
    <w:rsid w:val="004E72F4"/>
    <w:rsid w:val="004E743B"/>
    <w:rsid w:val="004E7C27"/>
    <w:rsid w:val="004EE60B"/>
    <w:rsid w:val="004F0328"/>
    <w:rsid w:val="004F033A"/>
    <w:rsid w:val="004F0486"/>
    <w:rsid w:val="004F052D"/>
    <w:rsid w:val="004F07D2"/>
    <w:rsid w:val="004F09A7"/>
    <w:rsid w:val="004F107D"/>
    <w:rsid w:val="004F160B"/>
    <w:rsid w:val="004F170A"/>
    <w:rsid w:val="004F2000"/>
    <w:rsid w:val="004F222A"/>
    <w:rsid w:val="004F2443"/>
    <w:rsid w:val="004F256F"/>
    <w:rsid w:val="004F2620"/>
    <w:rsid w:val="004F316D"/>
    <w:rsid w:val="004F3256"/>
    <w:rsid w:val="004F34A7"/>
    <w:rsid w:val="004F35FE"/>
    <w:rsid w:val="004F38D0"/>
    <w:rsid w:val="004F3B82"/>
    <w:rsid w:val="004F3E2C"/>
    <w:rsid w:val="004F3E61"/>
    <w:rsid w:val="004F4897"/>
    <w:rsid w:val="004F4AA6"/>
    <w:rsid w:val="004F4FFC"/>
    <w:rsid w:val="004F50E3"/>
    <w:rsid w:val="004F51B2"/>
    <w:rsid w:val="004F5449"/>
    <w:rsid w:val="004F54BC"/>
    <w:rsid w:val="004F552D"/>
    <w:rsid w:val="004F5694"/>
    <w:rsid w:val="004F5763"/>
    <w:rsid w:val="004F57B0"/>
    <w:rsid w:val="004F58A9"/>
    <w:rsid w:val="004F5B08"/>
    <w:rsid w:val="004F5C7B"/>
    <w:rsid w:val="004F5DAD"/>
    <w:rsid w:val="004F656D"/>
    <w:rsid w:val="004F665E"/>
    <w:rsid w:val="004F6BED"/>
    <w:rsid w:val="004F6DE1"/>
    <w:rsid w:val="004F6DE3"/>
    <w:rsid w:val="004F6EF5"/>
    <w:rsid w:val="004F7551"/>
    <w:rsid w:val="004F76CB"/>
    <w:rsid w:val="004F7735"/>
    <w:rsid w:val="004F7B37"/>
    <w:rsid w:val="004F7D15"/>
    <w:rsid w:val="0050005F"/>
    <w:rsid w:val="00500A91"/>
    <w:rsid w:val="00500B43"/>
    <w:rsid w:val="00500F09"/>
    <w:rsid w:val="0050114F"/>
    <w:rsid w:val="00501500"/>
    <w:rsid w:val="00501565"/>
    <w:rsid w:val="00501635"/>
    <w:rsid w:val="00501B88"/>
    <w:rsid w:val="00501D5E"/>
    <w:rsid w:val="00501F82"/>
    <w:rsid w:val="00501F8E"/>
    <w:rsid w:val="00502552"/>
    <w:rsid w:val="005027D3"/>
    <w:rsid w:val="00502A85"/>
    <w:rsid w:val="00502AF3"/>
    <w:rsid w:val="00502D59"/>
    <w:rsid w:val="00502F1B"/>
    <w:rsid w:val="00503079"/>
    <w:rsid w:val="005031A4"/>
    <w:rsid w:val="005034FB"/>
    <w:rsid w:val="00503C83"/>
    <w:rsid w:val="00503EBF"/>
    <w:rsid w:val="00503F4B"/>
    <w:rsid w:val="005040BE"/>
    <w:rsid w:val="00504D72"/>
    <w:rsid w:val="00504F35"/>
    <w:rsid w:val="00505402"/>
    <w:rsid w:val="005054CF"/>
    <w:rsid w:val="00505920"/>
    <w:rsid w:val="0050592C"/>
    <w:rsid w:val="00505F6A"/>
    <w:rsid w:val="0050612C"/>
    <w:rsid w:val="00506AFD"/>
    <w:rsid w:val="00506C66"/>
    <w:rsid w:val="005077C1"/>
    <w:rsid w:val="005077D7"/>
    <w:rsid w:val="0050796E"/>
    <w:rsid w:val="00507B31"/>
    <w:rsid w:val="00507CD4"/>
    <w:rsid w:val="00507DEE"/>
    <w:rsid w:val="00507EFD"/>
    <w:rsid w:val="0051034C"/>
    <w:rsid w:val="005104F6"/>
    <w:rsid w:val="005106C8"/>
    <w:rsid w:val="005109A7"/>
    <w:rsid w:val="00510BC6"/>
    <w:rsid w:val="00510CA2"/>
    <w:rsid w:val="00510FED"/>
    <w:rsid w:val="005111DD"/>
    <w:rsid w:val="0051167E"/>
    <w:rsid w:val="0051180F"/>
    <w:rsid w:val="00511BBF"/>
    <w:rsid w:val="00512920"/>
    <w:rsid w:val="00512D16"/>
    <w:rsid w:val="00513900"/>
    <w:rsid w:val="00513D3F"/>
    <w:rsid w:val="005140D2"/>
    <w:rsid w:val="0051411A"/>
    <w:rsid w:val="00514DCA"/>
    <w:rsid w:val="00514F81"/>
    <w:rsid w:val="005153CD"/>
    <w:rsid w:val="0051549A"/>
    <w:rsid w:val="005161B4"/>
    <w:rsid w:val="00516909"/>
    <w:rsid w:val="00516D81"/>
    <w:rsid w:val="005173C2"/>
    <w:rsid w:val="0051740A"/>
    <w:rsid w:val="0051759C"/>
    <w:rsid w:val="005175CC"/>
    <w:rsid w:val="0052004A"/>
    <w:rsid w:val="005200C2"/>
    <w:rsid w:val="0052025D"/>
    <w:rsid w:val="00520648"/>
    <w:rsid w:val="0052066A"/>
    <w:rsid w:val="00520F12"/>
    <w:rsid w:val="00521569"/>
    <w:rsid w:val="005215FC"/>
    <w:rsid w:val="00521785"/>
    <w:rsid w:val="0052182D"/>
    <w:rsid w:val="00521FA4"/>
    <w:rsid w:val="0052222D"/>
    <w:rsid w:val="00522E30"/>
    <w:rsid w:val="00522FEA"/>
    <w:rsid w:val="005235E5"/>
    <w:rsid w:val="0052366F"/>
    <w:rsid w:val="0052370D"/>
    <w:rsid w:val="00524034"/>
    <w:rsid w:val="0052413B"/>
    <w:rsid w:val="005241C7"/>
    <w:rsid w:val="005244F7"/>
    <w:rsid w:val="005246F2"/>
    <w:rsid w:val="0052486A"/>
    <w:rsid w:val="00524D53"/>
    <w:rsid w:val="0052573F"/>
    <w:rsid w:val="00525923"/>
    <w:rsid w:val="00525C07"/>
    <w:rsid w:val="00525C7F"/>
    <w:rsid w:val="00525EA3"/>
    <w:rsid w:val="00526477"/>
    <w:rsid w:val="005268D6"/>
    <w:rsid w:val="00526A94"/>
    <w:rsid w:val="00526BA3"/>
    <w:rsid w:val="00526DCA"/>
    <w:rsid w:val="0052735E"/>
    <w:rsid w:val="005275E6"/>
    <w:rsid w:val="005278B1"/>
    <w:rsid w:val="005279A5"/>
    <w:rsid w:val="00527CAB"/>
    <w:rsid w:val="0052BED2"/>
    <w:rsid w:val="0053002B"/>
    <w:rsid w:val="00530075"/>
    <w:rsid w:val="0053061E"/>
    <w:rsid w:val="005306D7"/>
    <w:rsid w:val="005308C4"/>
    <w:rsid w:val="00530B07"/>
    <w:rsid w:val="005322D9"/>
    <w:rsid w:val="00532461"/>
    <w:rsid w:val="005325D0"/>
    <w:rsid w:val="00532834"/>
    <w:rsid w:val="00532915"/>
    <w:rsid w:val="00532D64"/>
    <w:rsid w:val="0053321C"/>
    <w:rsid w:val="005332B6"/>
    <w:rsid w:val="00533A42"/>
    <w:rsid w:val="00534993"/>
    <w:rsid w:val="00534B15"/>
    <w:rsid w:val="00535871"/>
    <w:rsid w:val="00535BFC"/>
    <w:rsid w:val="00535C02"/>
    <w:rsid w:val="00535ED0"/>
    <w:rsid w:val="00536121"/>
    <w:rsid w:val="005361D6"/>
    <w:rsid w:val="00536375"/>
    <w:rsid w:val="0053658D"/>
    <w:rsid w:val="00536A0D"/>
    <w:rsid w:val="00536B21"/>
    <w:rsid w:val="00536B47"/>
    <w:rsid w:val="00536B53"/>
    <w:rsid w:val="0053718E"/>
    <w:rsid w:val="005373E8"/>
    <w:rsid w:val="005375C3"/>
    <w:rsid w:val="00540C57"/>
    <w:rsid w:val="00540D74"/>
    <w:rsid w:val="00541FE0"/>
    <w:rsid w:val="00541FE2"/>
    <w:rsid w:val="00542E16"/>
    <w:rsid w:val="00542F05"/>
    <w:rsid w:val="00542FE1"/>
    <w:rsid w:val="005432B5"/>
    <w:rsid w:val="00543B88"/>
    <w:rsid w:val="0054400F"/>
    <w:rsid w:val="00544197"/>
    <w:rsid w:val="0054429C"/>
    <w:rsid w:val="00544694"/>
    <w:rsid w:val="0054478A"/>
    <w:rsid w:val="00544BC1"/>
    <w:rsid w:val="00544D1A"/>
    <w:rsid w:val="005455EC"/>
    <w:rsid w:val="00545AFC"/>
    <w:rsid w:val="00545FB2"/>
    <w:rsid w:val="00546326"/>
    <w:rsid w:val="0054635D"/>
    <w:rsid w:val="005467AE"/>
    <w:rsid w:val="005467BE"/>
    <w:rsid w:val="00546872"/>
    <w:rsid w:val="00546BF8"/>
    <w:rsid w:val="00546C94"/>
    <w:rsid w:val="00546D50"/>
    <w:rsid w:val="00546F08"/>
    <w:rsid w:val="005472EB"/>
    <w:rsid w:val="00547C6E"/>
    <w:rsid w:val="00547F31"/>
    <w:rsid w:val="0054C108"/>
    <w:rsid w:val="005503B3"/>
    <w:rsid w:val="005507D6"/>
    <w:rsid w:val="0055099A"/>
    <w:rsid w:val="00550F17"/>
    <w:rsid w:val="00551397"/>
    <w:rsid w:val="00551435"/>
    <w:rsid w:val="00551555"/>
    <w:rsid w:val="0055179E"/>
    <w:rsid w:val="00551B18"/>
    <w:rsid w:val="00551F10"/>
    <w:rsid w:val="00552066"/>
    <w:rsid w:val="00552D35"/>
    <w:rsid w:val="0055435C"/>
    <w:rsid w:val="00554B83"/>
    <w:rsid w:val="00554DED"/>
    <w:rsid w:val="00554FB3"/>
    <w:rsid w:val="005550B3"/>
    <w:rsid w:val="005550EB"/>
    <w:rsid w:val="005551CA"/>
    <w:rsid w:val="00555444"/>
    <w:rsid w:val="00555495"/>
    <w:rsid w:val="00555AE7"/>
    <w:rsid w:val="00555BC6"/>
    <w:rsid w:val="00555C4B"/>
    <w:rsid w:val="00555EDD"/>
    <w:rsid w:val="00556008"/>
    <w:rsid w:val="005568F6"/>
    <w:rsid w:val="005569BD"/>
    <w:rsid w:val="00557065"/>
    <w:rsid w:val="0055718A"/>
    <w:rsid w:val="005579B8"/>
    <w:rsid w:val="00557F08"/>
    <w:rsid w:val="0056021F"/>
    <w:rsid w:val="005608C6"/>
    <w:rsid w:val="00560950"/>
    <w:rsid w:val="00560A66"/>
    <w:rsid w:val="00560BC3"/>
    <w:rsid w:val="00560D0C"/>
    <w:rsid w:val="00560FA4"/>
    <w:rsid w:val="00561A81"/>
    <w:rsid w:val="00561B00"/>
    <w:rsid w:val="00561C02"/>
    <w:rsid w:val="00561C35"/>
    <w:rsid w:val="00561F19"/>
    <w:rsid w:val="00561F54"/>
    <w:rsid w:val="005628C1"/>
    <w:rsid w:val="00562A04"/>
    <w:rsid w:val="00562A43"/>
    <w:rsid w:val="00562B1F"/>
    <w:rsid w:val="00562DF4"/>
    <w:rsid w:val="00563E94"/>
    <w:rsid w:val="005643AA"/>
    <w:rsid w:val="00564A89"/>
    <w:rsid w:val="00564C55"/>
    <w:rsid w:val="00564F8E"/>
    <w:rsid w:val="005652C1"/>
    <w:rsid w:val="005652CB"/>
    <w:rsid w:val="00565D57"/>
    <w:rsid w:val="00565F30"/>
    <w:rsid w:val="005667B6"/>
    <w:rsid w:val="005667D2"/>
    <w:rsid w:val="0056694E"/>
    <w:rsid w:val="00566C4D"/>
    <w:rsid w:val="00566CC0"/>
    <w:rsid w:val="005670C8"/>
    <w:rsid w:val="005671FF"/>
    <w:rsid w:val="00567427"/>
    <w:rsid w:val="005674E3"/>
    <w:rsid w:val="00567951"/>
    <w:rsid w:val="00567D74"/>
    <w:rsid w:val="005700EE"/>
    <w:rsid w:val="005703A3"/>
    <w:rsid w:val="00570883"/>
    <w:rsid w:val="00570AA0"/>
    <w:rsid w:val="00570BD1"/>
    <w:rsid w:val="00570FC9"/>
    <w:rsid w:val="00571005"/>
    <w:rsid w:val="00571201"/>
    <w:rsid w:val="00571310"/>
    <w:rsid w:val="0057137E"/>
    <w:rsid w:val="00571517"/>
    <w:rsid w:val="0057182C"/>
    <w:rsid w:val="0057196C"/>
    <w:rsid w:val="005719A6"/>
    <w:rsid w:val="00571A3D"/>
    <w:rsid w:val="00571E9D"/>
    <w:rsid w:val="005722E6"/>
    <w:rsid w:val="00572406"/>
    <w:rsid w:val="00572875"/>
    <w:rsid w:val="00572915"/>
    <w:rsid w:val="00572A2F"/>
    <w:rsid w:val="00572B3A"/>
    <w:rsid w:val="00572E05"/>
    <w:rsid w:val="00572F79"/>
    <w:rsid w:val="00573510"/>
    <w:rsid w:val="005738AF"/>
    <w:rsid w:val="00573B9D"/>
    <w:rsid w:val="00573C09"/>
    <w:rsid w:val="00573F4F"/>
    <w:rsid w:val="00573FEC"/>
    <w:rsid w:val="005740FB"/>
    <w:rsid w:val="00574267"/>
    <w:rsid w:val="0057449B"/>
    <w:rsid w:val="00574574"/>
    <w:rsid w:val="00574BF7"/>
    <w:rsid w:val="0057554A"/>
    <w:rsid w:val="0057566F"/>
    <w:rsid w:val="00576AAB"/>
    <w:rsid w:val="00576B5E"/>
    <w:rsid w:val="00577690"/>
    <w:rsid w:val="00577BC9"/>
    <w:rsid w:val="00577E38"/>
    <w:rsid w:val="00577ECF"/>
    <w:rsid w:val="005800CB"/>
    <w:rsid w:val="005809A2"/>
    <w:rsid w:val="0058117C"/>
    <w:rsid w:val="0058127E"/>
    <w:rsid w:val="00581305"/>
    <w:rsid w:val="005813B2"/>
    <w:rsid w:val="005816C9"/>
    <w:rsid w:val="00581790"/>
    <w:rsid w:val="005818AF"/>
    <w:rsid w:val="005819FC"/>
    <w:rsid w:val="00581C25"/>
    <w:rsid w:val="00581DF8"/>
    <w:rsid w:val="005820B1"/>
    <w:rsid w:val="00582C5F"/>
    <w:rsid w:val="0058331B"/>
    <w:rsid w:val="00583689"/>
    <w:rsid w:val="00583BEE"/>
    <w:rsid w:val="00583DD3"/>
    <w:rsid w:val="00583DF3"/>
    <w:rsid w:val="00584507"/>
    <w:rsid w:val="00584531"/>
    <w:rsid w:val="00584B38"/>
    <w:rsid w:val="00584CE4"/>
    <w:rsid w:val="00584DD3"/>
    <w:rsid w:val="0058537C"/>
    <w:rsid w:val="005856AC"/>
    <w:rsid w:val="0058576E"/>
    <w:rsid w:val="00585D08"/>
    <w:rsid w:val="00586298"/>
    <w:rsid w:val="005866C0"/>
    <w:rsid w:val="00586CBB"/>
    <w:rsid w:val="00586E1C"/>
    <w:rsid w:val="00586EE3"/>
    <w:rsid w:val="005870EA"/>
    <w:rsid w:val="00587131"/>
    <w:rsid w:val="0058724B"/>
    <w:rsid w:val="005879A4"/>
    <w:rsid w:val="00587AAB"/>
    <w:rsid w:val="00587CA1"/>
    <w:rsid w:val="00587EA0"/>
    <w:rsid w:val="0059011E"/>
    <w:rsid w:val="00590350"/>
    <w:rsid w:val="005905DD"/>
    <w:rsid w:val="00590ED1"/>
    <w:rsid w:val="00590FFA"/>
    <w:rsid w:val="005913B8"/>
    <w:rsid w:val="00591CD9"/>
    <w:rsid w:val="00591D0D"/>
    <w:rsid w:val="00591D17"/>
    <w:rsid w:val="00591E59"/>
    <w:rsid w:val="00591F9E"/>
    <w:rsid w:val="00592126"/>
    <w:rsid w:val="00592405"/>
    <w:rsid w:val="0059278D"/>
    <w:rsid w:val="00592C53"/>
    <w:rsid w:val="00592E0A"/>
    <w:rsid w:val="00593060"/>
    <w:rsid w:val="005934FB"/>
    <w:rsid w:val="00593858"/>
    <w:rsid w:val="005939A9"/>
    <w:rsid w:val="00593D6D"/>
    <w:rsid w:val="00593F60"/>
    <w:rsid w:val="005947A0"/>
    <w:rsid w:val="005947B6"/>
    <w:rsid w:val="005948FA"/>
    <w:rsid w:val="00594919"/>
    <w:rsid w:val="00594EAE"/>
    <w:rsid w:val="00595011"/>
    <w:rsid w:val="005950EE"/>
    <w:rsid w:val="005952D3"/>
    <w:rsid w:val="005957F9"/>
    <w:rsid w:val="00595A37"/>
    <w:rsid w:val="005960E4"/>
    <w:rsid w:val="00596746"/>
    <w:rsid w:val="005967DB"/>
    <w:rsid w:val="00596B61"/>
    <w:rsid w:val="00596CB2"/>
    <w:rsid w:val="00596EDB"/>
    <w:rsid w:val="0059712E"/>
    <w:rsid w:val="00597627"/>
    <w:rsid w:val="0059788E"/>
    <w:rsid w:val="005A02C9"/>
    <w:rsid w:val="005A049F"/>
    <w:rsid w:val="005A060B"/>
    <w:rsid w:val="005A0737"/>
    <w:rsid w:val="005A0BAE"/>
    <w:rsid w:val="005A0BE6"/>
    <w:rsid w:val="005A10CF"/>
    <w:rsid w:val="005A11E4"/>
    <w:rsid w:val="005A12EF"/>
    <w:rsid w:val="005A148E"/>
    <w:rsid w:val="005A14E0"/>
    <w:rsid w:val="005A1923"/>
    <w:rsid w:val="005A226A"/>
    <w:rsid w:val="005A2341"/>
    <w:rsid w:val="005A28EE"/>
    <w:rsid w:val="005A2A5A"/>
    <w:rsid w:val="005A2B68"/>
    <w:rsid w:val="005A2D55"/>
    <w:rsid w:val="005A2EDA"/>
    <w:rsid w:val="005A3181"/>
    <w:rsid w:val="005A31F9"/>
    <w:rsid w:val="005A3A76"/>
    <w:rsid w:val="005A3AE4"/>
    <w:rsid w:val="005A40DA"/>
    <w:rsid w:val="005A41F5"/>
    <w:rsid w:val="005A494B"/>
    <w:rsid w:val="005A4B69"/>
    <w:rsid w:val="005A4C1E"/>
    <w:rsid w:val="005A529D"/>
    <w:rsid w:val="005A58B8"/>
    <w:rsid w:val="005A5CEC"/>
    <w:rsid w:val="005A5EA7"/>
    <w:rsid w:val="005A6AA7"/>
    <w:rsid w:val="005A6BDE"/>
    <w:rsid w:val="005A6F61"/>
    <w:rsid w:val="005A712F"/>
    <w:rsid w:val="005A7169"/>
    <w:rsid w:val="005A757B"/>
    <w:rsid w:val="005A7583"/>
    <w:rsid w:val="005A75CE"/>
    <w:rsid w:val="005A7AC8"/>
    <w:rsid w:val="005B01E1"/>
    <w:rsid w:val="005B0886"/>
    <w:rsid w:val="005B0943"/>
    <w:rsid w:val="005B094C"/>
    <w:rsid w:val="005B0A08"/>
    <w:rsid w:val="005B0C4B"/>
    <w:rsid w:val="005B0DF6"/>
    <w:rsid w:val="005B138C"/>
    <w:rsid w:val="005B21B3"/>
    <w:rsid w:val="005B23D9"/>
    <w:rsid w:val="005B26B5"/>
    <w:rsid w:val="005B2E87"/>
    <w:rsid w:val="005B3335"/>
    <w:rsid w:val="005B3828"/>
    <w:rsid w:val="005B3C19"/>
    <w:rsid w:val="005B3EFA"/>
    <w:rsid w:val="005B439F"/>
    <w:rsid w:val="005B43F7"/>
    <w:rsid w:val="005B442F"/>
    <w:rsid w:val="005B4792"/>
    <w:rsid w:val="005B47B0"/>
    <w:rsid w:val="005B4A55"/>
    <w:rsid w:val="005B4C97"/>
    <w:rsid w:val="005B4DFD"/>
    <w:rsid w:val="005B4F2C"/>
    <w:rsid w:val="005B4FC2"/>
    <w:rsid w:val="005B521C"/>
    <w:rsid w:val="005B5503"/>
    <w:rsid w:val="005B57FA"/>
    <w:rsid w:val="005B5CD8"/>
    <w:rsid w:val="005B63F5"/>
    <w:rsid w:val="005B64C4"/>
    <w:rsid w:val="005B6A46"/>
    <w:rsid w:val="005B70B9"/>
    <w:rsid w:val="005B742E"/>
    <w:rsid w:val="005B7652"/>
    <w:rsid w:val="005B7692"/>
    <w:rsid w:val="005B76A7"/>
    <w:rsid w:val="005B797F"/>
    <w:rsid w:val="005B7B91"/>
    <w:rsid w:val="005B7CE3"/>
    <w:rsid w:val="005B7D96"/>
    <w:rsid w:val="005B7DB4"/>
    <w:rsid w:val="005C00F1"/>
    <w:rsid w:val="005C0A58"/>
    <w:rsid w:val="005C0F10"/>
    <w:rsid w:val="005C0F29"/>
    <w:rsid w:val="005C0F51"/>
    <w:rsid w:val="005C12C7"/>
    <w:rsid w:val="005C1316"/>
    <w:rsid w:val="005C1470"/>
    <w:rsid w:val="005C1501"/>
    <w:rsid w:val="005C1A41"/>
    <w:rsid w:val="005C1ECE"/>
    <w:rsid w:val="005C21C6"/>
    <w:rsid w:val="005C2300"/>
    <w:rsid w:val="005C278A"/>
    <w:rsid w:val="005C2C8D"/>
    <w:rsid w:val="005C2D8D"/>
    <w:rsid w:val="005C319B"/>
    <w:rsid w:val="005C319C"/>
    <w:rsid w:val="005C32C2"/>
    <w:rsid w:val="005C3478"/>
    <w:rsid w:val="005C350F"/>
    <w:rsid w:val="005C35E2"/>
    <w:rsid w:val="005C3922"/>
    <w:rsid w:val="005C3BDD"/>
    <w:rsid w:val="005C3C3F"/>
    <w:rsid w:val="005C3ED4"/>
    <w:rsid w:val="005C431F"/>
    <w:rsid w:val="005C43BB"/>
    <w:rsid w:val="005C4849"/>
    <w:rsid w:val="005C4901"/>
    <w:rsid w:val="005C4B98"/>
    <w:rsid w:val="005C4E27"/>
    <w:rsid w:val="005C4EC8"/>
    <w:rsid w:val="005C536F"/>
    <w:rsid w:val="005C54D0"/>
    <w:rsid w:val="005C555E"/>
    <w:rsid w:val="005C5B4E"/>
    <w:rsid w:val="005C5C21"/>
    <w:rsid w:val="005C5F31"/>
    <w:rsid w:val="005C60F3"/>
    <w:rsid w:val="005C6136"/>
    <w:rsid w:val="005C6835"/>
    <w:rsid w:val="005C6B28"/>
    <w:rsid w:val="005C707E"/>
    <w:rsid w:val="005C766E"/>
    <w:rsid w:val="005C7CC5"/>
    <w:rsid w:val="005C7F25"/>
    <w:rsid w:val="005D050D"/>
    <w:rsid w:val="005D0683"/>
    <w:rsid w:val="005D078C"/>
    <w:rsid w:val="005D07DE"/>
    <w:rsid w:val="005D11CD"/>
    <w:rsid w:val="005D211C"/>
    <w:rsid w:val="005D2420"/>
    <w:rsid w:val="005D248B"/>
    <w:rsid w:val="005D266A"/>
    <w:rsid w:val="005D27A5"/>
    <w:rsid w:val="005D288F"/>
    <w:rsid w:val="005D2AC9"/>
    <w:rsid w:val="005D2DD1"/>
    <w:rsid w:val="005D2E06"/>
    <w:rsid w:val="005D2E17"/>
    <w:rsid w:val="005D2F57"/>
    <w:rsid w:val="005D3258"/>
    <w:rsid w:val="005D328D"/>
    <w:rsid w:val="005D353C"/>
    <w:rsid w:val="005D3A4E"/>
    <w:rsid w:val="005D3BF6"/>
    <w:rsid w:val="005D3EDA"/>
    <w:rsid w:val="005D4389"/>
    <w:rsid w:val="005D4EF6"/>
    <w:rsid w:val="005D4F65"/>
    <w:rsid w:val="005D5547"/>
    <w:rsid w:val="005D5907"/>
    <w:rsid w:val="005D60CA"/>
    <w:rsid w:val="005D6C57"/>
    <w:rsid w:val="005D71BA"/>
    <w:rsid w:val="005D7879"/>
    <w:rsid w:val="005D7D35"/>
    <w:rsid w:val="005D7F1A"/>
    <w:rsid w:val="005E0138"/>
    <w:rsid w:val="005E03A4"/>
    <w:rsid w:val="005E050E"/>
    <w:rsid w:val="005E0537"/>
    <w:rsid w:val="005E05DE"/>
    <w:rsid w:val="005E05F2"/>
    <w:rsid w:val="005E0D10"/>
    <w:rsid w:val="005E132C"/>
    <w:rsid w:val="005E15BC"/>
    <w:rsid w:val="005E1D55"/>
    <w:rsid w:val="005E2919"/>
    <w:rsid w:val="005E3215"/>
    <w:rsid w:val="005E3266"/>
    <w:rsid w:val="005E32A9"/>
    <w:rsid w:val="005E34D7"/>
    <w:rsid w:val="005E34FC"/>
    <w:rsid w:val="005E3D19"/>
    <w:rsid w:val="005E3DA9"/>
    <w:rsid w:val="005E3E7B"/>
    <w:rsid w:val="005E4234"/>
    <w:rsid w:val="005E4505"/>
    <w:rsid w:val="005E463F"/>
    <w:rsid w:val="005E46B1"/>
    <w:rsid w:val="005E49DC"/>
    <w:rsid w:val="005E4AD7"/>
    <w:rsid w:val="005E533F"/>
    <w:rsid w:val="005E556F"/>
    <w:rsid w:val="005E561C"/>
    <w:rsid w:val="005E57B4"/>
    <w:rsid w:val="005E5D96"/>
    <w:rsid w:val="005E606B"/>
    <w:rsid w:val="005E65A8"/>
    <w:rsid w:val="005E6CCE"/>
    <w:rsid w:val="005E6CE6"/>
    <w:rsid w:val="005E6D95"/>
    <w:rsid w:val="005E734A"/>
    <w:rsid w:val="005E779E"/>
    <w:rsid w:val="005E783D"/>
    <w:rsid w:val="005F06C4"/>
    <w:rsid w:val="005F0A32"/>
    <w:rsid w:val="005F0C64"/>
    <w:rsid w:val="005F0E69"/>
    <w:rsid w:val="005F0F97"/>
    <w:rsid w:val="005F17FD"/>
    <w:rsid w:val="005F182B"/>
    <w:rsid w:val="005F204E"/>
    <w:rsid w:val="005F2D50"/>
    <w:rsid w:val="005F2EC6"/>
    <w:rsid w:val="005F2FE7"/>
    <w:rsid w:val="005F335B"/>
    <w:rsid w:val="005F33FD"/>
    <w:rsid w:val="005F4095"/>
    <w:rsid w:val="005F4323"/>
    <w:rsid w:val="005F44A4"/>
    <w:rsid w:val="005F4B00"/>
    <w:rsid w:val="005F4B5C"/>
    <w:rsid w:val="005F4C2E"/>
    <w:rsid w:val="005F51DD"/>
    <w:rsid w:val="005F5273"/>
    <w:rsid w:val="005F5325"/>
    <w:rsid w:val="005F5619"/>
    <w:rsid w:val="005F646A"/>
    <w:rsid w:val="005F654B"/>
    <w:rsid w:val="005F6E39"/>
    <w:rsid w:val="005F6EE2"/>
    <w:rsid w:val="005F715A"/>
    <w:rsid w:val="005F75F9"/>
    <w:rsid w:val="005F7A8D"/>
    <w:rsid w:val="0060035F"/>
    <w:rsid w:val="00600AD1"/>
    <w:rsid w:val="00600AD8"/>
    <w:rsid w:val="00600E95"/>
    <w:rsid w:val="00601011"/>
    <w:rsid w:val="006010B1"/>
    <w:rsid w:val="00601283"/>
    <w:rsid w:val="0060129F"/>
    <w:rsid w:val="00601370"/>
    <w:rsid w:val="00601B26"/>
    <w:rsid w:val="00601E7C"/>
    <w:rsid w:val="00602483"/>
    <w:rsid w:val="006025E7"/>
    <w:rsid w:val="00602720"/>
    <w:rsid w:val="00602D90"/>
    <w:rsid w:val="006030B8"/>
    <w:rsid w:val="006037A2"/>
    <w:rsid w:val="006044D4"/>
    <w:rsid w:val="006045BA"/>
    <w:rsid w:val="00604F1D"/>
    <w:rsid w:val="00604FF6"/>
    <w:rsid w:val="00605BD0"/>
    <w:rsid w:val="00605EA9"/>
    <w:rsid w:val="00605EB7"/>
    <w:rsid w:val="00606517"/>
    <w:rsid w:val="0060672B"/>
    <w:rsid w:val="00606A04"/>
    <w:rsid w:val="00606EBF"/>
    <w:rsid w:val="00607331"/>
    <w:rsid w:val="00607AC2"/>
    <w:rsid w:val="00607B7F"/>
    <w:rsid w:val="00607BCB"/>
    <w:rsid w:val="00610483"/>
    <w:rsid w:val="006108EC"/>
    <w:rsid w:val="00610CEA"/>
    <w:rsid w:val="00611026"/>
    <w:rsid w:val="00611C90"/>
    <w:rsid w:val="00611D87"/>
    <w:rsid w:val="00611DD4"/>
    <w:rsid w:val="00612127"/>
    <w:rsid w:val="00612144"/>
    <w:rsid w:val="00612366"/>
    <w:rsid w:val="0061244C"/>
    <w:rsid w:val="00612457"/>
    <w:rsid w:val="00612991"/>
    <w:rsid w:val="00612CAC"/>
    <w:rsid w:val="00612E4B"/>
    <w:rsid w:val="00613075"/>
    <w:rsid w:val="00613106"/>
    <w:rsid w:val="006132DF"/>
    <w:rsid w:val="00613392"/>
    <w:rsid w:val="00613415"/>
    <w:rsid w:val="00613A54"/>
    <w:rsid w:val="00613CE2"/>
    <w:rsid w:val="006141BD"/>
    <w:rsid w:val="006146AC"/>
    <w:rsid w:val="00614A20"/>
    <w:rsid w:val="00614CEF"/>
    <w:rsid w:val="00614D71"/>
    <w:rsid w:val="00614FAD"/>
    <w:rsid w:val="0061516C"/>
    <w:rsid w:val="00615170"/>
    <w:rsid w:val="006151DC"/>
    <w:rsid w:val="006154EB"/>
    <w:rsid w:val="0061560E"/>
    <w:rsid w:val="00615A16"/>
    <w:rsid w:val="00615B6E"/>
    <w:rsid w:val="00615D67"/>
    <w:rsid w:val="0061609F"/>
    <w:rsid w:val="00616672"/>
    <w:rsid w:val="00616A5F"/>
    <w:rsid w:val="00616BC1"/>
    <w:rsid w:val="00616C09"/>
    <w:rsid w:val="00616DE6"/>
    <w:rsid w:val="006171D8"/>
    <w:rsid w:val="006205AF"/>
    <w:rsid w:val="006210AF"/>
    <w:rsid w:val="006211F2"/>
    <w:rsid w:val="00621963"/>
    <w:rsid w:val="00621997"/>
    <w:rsid w:val="00621AB8"/>
    <w:rsid w:val="00621ECA"/>
    <w:rsid w:val="0062202B"/>
    <w:rsid w:val="00623155"/>
    <w:rsid w:val="00623426"/>
    <w:rsid w:val="0062363C"/>
    <w:rsid w:val="0062382E"/>
    <w:rsid w:val="006241F9"/>
    <w:rsid w:val="00624203"/>
    <w:rsid w:val="00624433"/>
    <w:rsid w:val="00624CB8"/>
    <w:rsid w:val="0062509F"/>
    <w:rsid w:val="00625536"/>
    <w:rsid w:val="006256A5"/>
    <w:rsid w:val="006257B8"/>
    <w:rsid w:val="00625F86"/>
    <w:rsid w:val="0062675D"/>
    <w:rsid w:val="00627CCA"/>
    <w:rsid w:val="00627DBB"/>
    <w:rsid w:val="00627F08"/>
    <w:rsid w:val="0063007B"/>
    <w:rsid w:val="00630203"/>
    <w:rsid w:val="0063056B"/>
    <w:rsid w:val="00630726"/>
    <w:rsid w:val="00630A6E"/>
    <w:rsid w:val="00631253"/>
    <w:rsid w:val="0063133F"/>
    <w:rsid w:val="00631567"/>
    <w:rsid w:val="00631886"/>
    <w:rsid w:val="00631B2E"/>
    <w:rsid w:val="00631D30"/>
    <w:rsid w:val="00631FA2"/>
    <w:rsid w:val="006324C3"/>
    <w:rsid w:val="006327AF"/>
    <w:rsid w:val="00632D88"/>
    <w:rsid w:val="00632E18"/>
    <w:rsid w:val="0063311C"/>
    <w:rsid w:val="00633737"/>
    <w:rsid w:val="0063383C"/>
    <w:rsid w:val="00633A8F"/>
    <w:rsid w:val="00633FF5"/>
    <w:rsid w:val="00634146"/>
    <w:rsid w:val="0063417B"/>
    <w:rsid w:val="006347FF"/>
    <w:rsid w:val="00634B76"/>
    <w:rsid w:val="006358F5"/>
    <w:rsid w:val="00635A34"/>
    <w:rsid w:val="00635CA0"/>
    <w:rsid w:val="006362C8"/>
    <w:rsid w:val="006366DA"/>
    <w:rsid w:val="0063697E"/>
    <w:rsid w:val="006371BB"/>
    <w:rsid w:val="006379CC"/>
    <w:rsid w:val="0063ACA0"/>
    <w:rsid w:val="00640075"/>
    <w:rsid w:val="0064057E"/>
    <w:rsid w:val="00640620"/>
    <w:rsid w:val="006407F2"/>
    <w:rsid w:val="00640D3D"/>
    <w:rsid w:val="00640FB2"/>
    <w:rsid w:val="00641194"/>
    <w:rsid w:val="006418E9"/>
    <w:rsid w:val="006423AB"/>
    <w:rsid w:val="00642418"/>
    <w:rsid w:val="00642E3F"/>
    <w:rsid w:val="0064321A"/>
    <w:rsid w:val="00643C57"/>
    <w:rsid w:val="006442A4"/>
    <w:rsid w:val="00644599"/>
    <w:rsid w:val="00644AA2"/>
    <w:rsid w:val="00644ACC"/>
    <w:rsid w:val="00644D82"/>
    <w:rsid w:val="00644DDE"/>
    <w:rsid w:val="00644EFE"/>
    <w:rsid w:val="0064511C"/>
    <w:rsid w:val="00645395"/>
    <w:rsid w:val="006453BC"/>
    <w:rsid w:val="006456F1"/>
    <w:rsid w:val="00645C4E"/>
    <w:rsid w:val="0064604E"/>
    <w:rsid w:val="006460B3"/>
    <w:rsid w:val="00646191"/>
    <w:rsid w:val="00646D21"/>
    <w:rsid w:val="00647C77"/>
    <w:rsid w:val="00650614"/>
    <w:rsid w:val="00650A36"/>
    <w:rsid w:val="0065120C"/>
    <w:rsid w:val="0065121D"/>
    <w:rsid w:val="00651444"/>
    <w:rsid w:val="0065193E"/>
    <w:rsid w:val="00651AC8"/>
    <w:rsid w:val="00651B1D"/>
    <w:rsid w:val="00651BD5"/>
    <w:rsid w:val="00651BE2"/>
    <w:rsid w:val="00651D38"/>
    <w:rsid w:val="00651E8A"/>
    <w:rsid w:val="00652662"/>
    <w:rsid w:val="0065286C"/>
    <w:rsid w:val="00652E08"/>
    <w:rsid w:val="00653023"/>
    <w:rsid w:val="00653545"/>
    <w:rsid w:val="00653AA1"/>
    <w:rsid w:val="00653BCB"/>
    <w:rsid w:val="0065407A"/>
    <w:rsid w:val="006540EC"/>
    <w:rsid w:val="00654AFD"/>
    <w:rsid w:val="00654DBA"/>
    <w:rsid w:val="00654E6A"/>
    <w:rsid w:val="00655010"/>
    <w:rsid w:val="0065609B"/>
    <w:rsid w:val="0065613C"/>
    <w:rsid w:val="00656633"/>
    <w:rsid w:val="006568A3"/>
    <w:rsid w:val="00656E61"/>
    <w:rsid w:val="00657404"/>
    <w:rsid w:val="00657698"/>
    <w:rsid w:val="00657961"/>
    <w:rsid w:val="00657A6C"/>
    <w:rsid w:val="00660C9E"/>
    <w:rsid w:val="00661201"/>
    <w:rsid w:val="00661260"/>
    <w:rsid w:val="00662017"/>
    <w:rsid w:val="006620FA"/>
    <w:rsid w:val="00662721"/>
    <w:rsid w:val="00662D9C"/>
    <w:rsid w:val="006633B6"/>
    <w:rsid w:val="0066381B"/>
    <w:rsid w:val="00663A81"/>
    <w:rsid w:val="00663BD6"/>
    <w:rsid w:val="00663D83"/>
    <w:rsid w:val="00663DE5"/>
    <w:rsid w:val="00663E39"/>
    <w:rsid w:val="006640EC"/>
    <w:rsid w:val="006640ED"/>
    <w:rsid w:val="0066456F"/>
    <w:rsid w:val="00664696"/>
    <w:rsid w:val="006646F1"/>
    <w:rsid w:val="006649DF"/>
    <w:rsid w:val="00664DFC"/>
    <w:rsid w:val="00664E07"/>
    <w:rsid w:val="006654B0"/>
    <w:rsid w:val="00665B8D"/>
    <w:rsid w:val="00665D7C"/>
    <w:rsid w:val="00666BF9"/>
    <w:rsid w:val="00666C1F"/>
    <w:rsid w:val="00667164"/>
    <w:rsid w:val="006671C5"/>
    <w:rsid w:val="00667384"/>
    <w:rsid w:val="00667509"/>
    <w:rsid w:val="006679CA"/>
    <w:rsid w:val="00670013"/>
    <w:rsid w:val="0067018F"/>
    <w:rsid w:val="006703EA"/>
    <w:rsid w:val="00670BC7"/>
    <w:rsid w:val="00671075"/>
    <w:rsid w:val="0067134A"/>
    <w:rsid w:val="006714A8"/>
    <w:rsid w:val="00671E77"/>
    <w:rsid w:val="006722E1"/>
    <w:rsid w:val="006727F6"/>
    <w:rsid w:val="006729A7"/>
    <w:rsid w:val="00672A9D"/>
    <w:rsid w:val="00672C88"/>
    <w:rsid w:val="00672DB5"/>
    <w:rsid w:val="006735D0"/>
    <w:rsid w:val="00673CA7"/>
    <w:rsid w:val="00673F01"/>
    <w:rsid w:val="00673F45"/>
    <w:rsid w:val="00673FA8"/>
    <w:rsid w:val="006748D0"/>
    <w:rsid w:val="006749C8"/>
    <w:rsid w:val="00674B52"/>
    <w:rsid w:val="00674DBB"/>
    <w:rsid w:val="0067509C"/>
    <w:rsid w:val="006753A3"/>
    <w:rsid w:val="006753BD"/>
    <w:rsid w:val="006756E1"/>
    <w:rsid w:val="0067589F"/>
    <w:rsid w:val="00675941"/>
    <w:rsid w:val="00675B18"/>
    <w:rsid w:val="00675BBA"/>
    <w:rsid w:val="00675EA3"/>
    <w:rsid w:val="00676060"/>
    <w:rsid w:val="0067615C"/>
    <w:rsid w:val="00676338"/>
    <w:rsid w:val="006766BB"/>
    <w:rsid w:val="00676E10"/>
    <w:rsid w:val="006775D3"/>
    <w:rsid w:val="00677698"/>
    <w:rsid w:val="00677704"/>
    <w:rsid w:val="00677D3C"/>
    <w:rsid w:val="0067B8CB"/>
    <w:rsid w:val="00680464"/>
    <w:rsid w:val="006804F2"/>
    <w:rsid w:val="0068056F"/>
    <w:rsid w:val="00680867"/>
    <w:rsid w:val="00680BA6"/>
    <w:rsid w:val="00680E3E"/>
    <w:rsid w:val="00680ED2"/>
    <w:rsid w:val="00680FA4"/>
    <w:rsid w:val="00681443"/>
    <w:rsid w:val="00681510"/>
    <w:rsid w:val="00681E22"/>
    <w:rsid w:val="0068226D"/>
    <w:rsid w:val="006823A1"/>
    <w:rsid w:val="00682653"/>
    <w:rsid w:val="0068277C"/>
    <w:rsid w:val="0068285B"/>
    <w:rsid w:val="00682E48"/>
    <w:rsid w:val="00683208"/>
    <w:rsid w:val="00683314"/>
    <w:rsid w:val="0068335F"/>
    <w:rsid w:val="00683A41"/>
    <w:rsid w:val="00683C59"/>
    <w:rsid w:val="00683DD4"/>
    <w:rsid w:val="00683F10"/>
    <w:rsid w:val="00683FA0"/>
    <w:rsid w:val="00684355"/>
    <w:rsid w:val="00684786"/>
    <w:rsid w:val="00685037"/>
    <w:rsid w:val="006850CE"/>
    <w:rsid w:val="00685111"/>
    <w:rsid w:val="0068592E"/>
    <w:rsid w:val="006862CB"/>
    <w:rsid w:val="00686B18"/>
    <w:rsid w:val="00686D99"/>
    <w:rsid w:val="00686E75"/>
    <w:rsid w:val="0068739A"/>
    <w:rsid w:val="006876BB"/>
    <w:rsid w:val="00687F54"/>
    <w:rsid w:val="0069013B"/>
    <w:rsid w:val="00690990"/>
    <w:rsid w:val="00690C1C"/>
    <w:rsid w:val="00690C65"/>
    <w:rsid w:val="00690EBD"/>
    <w:rsid w:val="00690FB9"/>
    <w:rsid w:val="006910C0"/>
    <w:rsid w:val="0069176E"/>
    <w:rsid w:val="00691931"/>
    <w:rsid w:val="00691F18"/>
    <w:rsid w:val="0069256F"/>
    <w:rsid w:val="00692BAA"/>
    <w:rsid w:val="0069304A"/>
    <w:rsid w:val="00693A41"/>
    <w:rsid w:val="00693B88"/>
    <w:rsid w:val="00693FC7"/>
    <w:rsid w:val="00694138"/>
    <w:rsid w:val="0069444C"/>
    <w:rsid w:val="006944F6"/>
    <w:rsid w:val="00694B60"/>
    <w:rsid w:val="00694D54"/>
    <w:rsid w:val="00694FC8"/>
    <w:rsid w:val="00695068"/>
    <w:rsid w:val="00695649"/>
    <w:rsid w:val="0069581A"/>
    <w:rsid w:val="006958ED"/>
    <w:rsid w:val="006965A6"/>
    <w:rsid w:val="00696C31"/>
    <w:rsid w:val="00696D60"/>
    <w:rsid w:val="00696E15"/>
    <w:rsid w:val="00696FBD"/>
    <w:rsid w:val="00697031"/>
    <w:rsid w:val="006972B4"/>
    <w:rsid w:val="00697359"/>
    <w:rsid w:val="006975BD"/>
    <w:rsid w:val="00697801"/>
    <w:rsid w:val="006A0071"/>
    <w:rsid w:val="006A00FB"/>
    <w:rsid w:val="006A0197"/>
    <w:rsid w:val="006A03DC"/>
    <w:rsid w:val="006A06D6"/>
    <w:rsid w:val="006A09BA"/>
    <w:rsid w:val="006A0B0C"/>
    <w:rsid w:val="006A122C"/>
    <w:rsid w:val="006A1460"/>
    <w:rsid w:val="006A1C04"/>
    <w:rsid w:val="006A25EF"/>
    <w:rsid w:val="006A368D"/>
    <w:rsid w:val="006A382E"/>
    <w:rsid w:val="006A384B"/>
    <w:rsid w:val="006A38E5"/>
    <w:rsid w:val="006A3EF2"/>
    <w:rsid w:val="006A4324"/>
    <w:rsid w:val="006A4802"/>
    <w:rsid w:val="006A4BEA"/>
    <w:rsid w:val="006A50B5"/>
    <w:rsid w:val="006A51CE"/>
    <w:rsid w:val="006A5A38"/>
    <w:rsid w:val="006A5ADD"/>
    <w:rsid w:val="006A5B39"/>
    <w:rsid w:val="006A5D51"/>
    <w:rsid w:val="006A5E54"/>
    <w:rsid w:val="006A5E71"/>
    <w:rsid w:val="006A5F51"/>
    <w:rsid w:val="006A5FC4"/>
    <w:rsid w:val="006A6294"/>
    <w:rsid w:val="006A62F3"/>
    <w:rsid w:val="006A66C8"/>
    <w:rsid w:val="006A67BD"/>
    <w:rsid w:val="006A6848"/>
    <w:rsid w:val="006A6980"/>
    <w:rsid w:val="006A6D7D"/>
    <w:rsid w:val="006A6DA5"/>
    <w:rsid w:val="006A722F"/>
    <w:rsid w:val="006A7E95"/>
    <w:rsid w:val="006A7E9D"/>
    <w:rsid w:val="006A7EEF"/>
    <w:rsid w:val="006B02B0"/>
    <w:rsid w:val="006B0335"/>
    <w:rsid w:val="006B07D1"/>
    <w:rsid w:val="006B0977"/>
    <w:rsid w:val="006B0A94"/>
    <w:rsid w:val="006B0B37"/>
    <w:rsid w:val="006B0C09"/>
    <w:rsid w:val="006B0F5E"/>
    <w:rsid w:val="006B1196"/>
    <w:rsid w:val="006B1AB2"/>
    <w:rsid w:val="006B1CFB"/>
    <w:rsid w:val="006B1D28"/>
    <w:rsid w:val="006B1F14"/>
    <w:rsid w:val="006B31A3"/>
    <w:rsid w:val="006B331B"/>
    <w:rsid w:val="006B33BC"/>
    <w:rsid w:val="006B390A"/>
    <w:rsid w:val="006B3A33"/>
    <w:rsid w:val="006B3C02"/>
    <w:rsid w:val="006B3CEE"/>
    <w:rsid w:val="006B3FC1"/>
    <w:rsid w:val="006B43BD"/>
    <w:rsid w:val="006B472C"/>
    <w:rsid w:val="006B4BD0"/>
    <w:rsid w:val="006B4DD3"/>
    <w:rsid w:val="006B4E5D"/>
    <w:rsid w:val="006B6399"/>
    <w:rsid w:val="006B64BD"/>
    <w:rsid w:val="006B66C4"/>
    <w:rsid w:val="006B66EF"/>
    <w:rsid w:val="006B67E2"/>
    <w:rsid w:val="006B6B7C"/>
    <w:rsid w:val="006B6EFC"/>
    <w:rsid w:val="006B6F5E"/>
    <w:rsid w:val="006B7B92"/>
    <w:rsid w:val="006B7D9B"/>
    <w:rsid w:val="006C02FB"/>
    <w:rsid w:val="006C0699"/>
    <w:rsid w:val="006C0860"/>
    <w:rsid w:val="006C1683"/>
    <w:rsid w:val="006C198C"/>
    <w:rsid w:val="006C1BC4"/>
    <w:rsid w:val="006C1DDC"/>
    <w:rsid w:val="006C1F28"/>
    <w:rsid w:val="006C2039"/>
    <w:rsid w:val="006C2245"/>
    <w:rsid w:val="006C23D6"/>
    <w:rsid w:val="006C246A"/>
    <w:rsid w:val="006C2C4F"/>
    <w:rsid w:val="006C2EF4"/>
    <w:rsid w:val="006C3119"/>
    <w:rsid w:val="006C31C9"/>
    <w:rsid w:val="006C32F5"/>
    <w:rsid w:val="006C3648"/>
    <w:rsid w:val="006C388B"/>
    <w:rsid w:val="006C3C10"/>
    <w:rsid w:val="006C427E"/>
    <w:rsid w:val="006C4440"/>
    <w:rsid w:val="006C477C"/>
    <w:rsid w:val="006C519D"/>
    <w:rsid w:val="006C5483"/>
    <w:rsid w:val="006C54DE"/>
    <w:rsid w:val="006C5771"/>
    <w:rsid w:val="006C579E"/>
    <w:rsid w:val="006C586D"/>
    <w:rsid w:val="006C6417"/>
    <w:rsid w:val="006C6C07"/>
    <w:rsid w:val="006D0043"/>
    <w:rsid w:val="006D01D6"/>
    <w:rsid w:val="006D0382"/>
    <w:rsid w:val="006D0B50"/>
    <w:rsid w:val="006D10AD"/>
    <w:rsid w:val="006D1109"/>
    <w:rsid w:val="006D1211"/>
    <w:rsid w:val="006D134A"/>
    <w:rsid w:val="006D1426"/>
    <w:rsid w:val="006D176D"/>
    <w:rsid w:val="006D1958"/>
    <w:rsid w:val="006D19E8"/>
    <w:rsid w:val="006D1E74"/>
    <w:rsid w:val="006D2028"/>
    <w:rsid w:val="006D2B2F"/>
    <w:rsid w:val="006D2D3A"/>
    <w:rsid w:val="006D313F"/>
    <w:rsid w:val="006D33DD"/>
    <w:rsid w:val="006D35BB"/>
    <w:rsid w:val="006D3847"/>
    <w:rsid w:val="006D3C1E"/>
    <w:rsid w:val="006D3CF4"/>
    <w:rsid w:val="006D3F14"/>
    <w:rsid w:val="006D4841"/>
    <w:rsid w:val="006D486B"/>
    <w:rsid w:val="006D4886"/>
    <w:rsid w:val="006D5220"/>
    <w:rsid w:val="006D55A2"/>
    <w:rsid w:val="006D57BE"/>
    <w:rsid w:val="006D5C60"/>
    <w:rsid w:val="006D5FB2"/>
    <w:rsid w:val="006D602A"/>
    <w:rsid w:val="006D6B15"/>
    <w:rsid w:val="006D6E6A"/>
    <w:rsid w:val="006D7399"/>
    <w:rsid w:val="006D74AE"/>
    <w:rsid w:val="006D74DF"/>
    <w:rsid w:val="006D7BF7"/>
    <w:rsid w:val="006D7E04"/>
    <w:rsid w:val="006E0051"/>
    <w:rsid w:val="006E02E4"/>
    <w:rsid w:val="006E0678"/>
    <w:rsid w:val="006E077A"/>
    <w:rsid w:val="006E08DB"/>
    <w:rsid w:val="006E0A1E"/>
    <w:rsid w:val="006E10D3"/>
    <w:rsid w:val="006E14AB"/>
    <w:rsid w:val="006E15BA"/>
    <w:rsid w:val="006E1842"/>
    <w:rsid w:val="006E1ABD"/>
    <w:rsid w:val="006E1BBA"/>
    <w:rsid w:val="006E1C06"/>
    <w:rsid w:val="006E2582"/>
    <w:rsid w:val="006E279E"/>
    <w:rsid w:val="006E2A97"/>
    <w:rsid w:val="006E2CD9"/>
    <w:rsid w:val="006E3190"/>
    <w:rsid w:val="006E34F7"/>
    <w:rsid w:val="006E392A"/>
    <w:rsid w:val="006E42F7"/>
    <w:rsid w:val="006E46E9"/>
    <w:rsid w:val="006E49BE"/>
    <w:rsid w:val="006E4C2B"/>
    <w:rsid w:val="006E4F91"/>
    <w:rsid w:val="006E5125"/>
    <w:rsid w:val="006E56EF"/>
    <w:rsid w:val="006E5819"/>
    <w:rsid w:val="006E5D36"/>
    <w:rsid w:val="006E5EDD"/>
    <w:rsid w:val="006E659F"/>
    <w:rsid w:val="006E6649"/>
    <w:rsid w:val="006E677A"/>
    <w:rsid w:val="006E68B3"/>
    <w:rsid w:val="006E6BCB"/>
    <w:rsid w:val="006E7426"/>
    <w:rsid w:val="006E7813"/>
    <w:rsid w:val="006E7856"/>
    <w:rsid w:val="006E7DDA"/>
    <w:rsid w:val="006F0129"/>
    <w:rsid w:val="006F028E"/>
    <w:rsid w:val="006F037D"/>
    <w:rsid w:val="006F0B36"/>
    <w:rsid w:val="006F0B80"/>
    <w:rsid w:val="006F0C86"/>
    <w:rsid w:val="006F0E00"/>
    <w:rsid w:val="006F0ED8"/>
    <w:rsid w:val="006F0F7D"/>
    <w:rsid w:val="006F1591"/>
    <w:rsid w:val="006F18B0"/>
    <w:rsid w:val="006F19F7"/>
    <w:rsid w:val="006F1E48"/>
    <w:rsid w:val="006F1E7A"/>
    <w:rsid w:val="006F20FD"/>
    <w:rsid w:val="006F2384"/>
    <w:rsid w:val="006F2573"/>
    <w:rsid w:val="006F393C"/>
    <w:rsid w:val="006F396C"/>
    <w:rsid w:val="006F4526"/>
    <w:rsid w:val="006F4671"/>
    <w:rsid w:val="006F4C19"/>
    <w:rsid w:val="006F4C97"/>
    <w:rsid w:val="006F4FB8"/>
    <w:rsid w:val="006F5072"/>
    <w:rsid w:val="006F571B"/>
    <w:rsid w:val="006F5CFB"/>
    <w:rsid w:val="006F5D34"/>
    <w:rsid w:val="006F5E0B"/>
    <w:rsid w:val="006F636A"/>
    <w:rsid w:val="006F638A"/>
    <w:rsid w:val="006F69AD"/>
    <w:rsid w:val="006F69D6"/>
    <w:rsid w:val="006F6D49"/>
    <w:rsid w:val="006F7603"/>
    <w:rsid w:val="006F7626"/>
    <w:rsid w:val="006F7947"/>
    <w:rsid w:val="006F7EAB"/>
    <w:rsid w:val="007003B0"/>
    <w:rsid w:val="007003BE"/>
    <w:rsid w:val="007006EC"/>
    <w:rsid w:val="00700834"/>
    <w:rsid w:val="00700B54"/>
    <w:rsid w:val="00700B97"/>
    <w:rsid w:val="00700C3E"/>
    <w:rsid w:val="00700E21"/>
    <w:rsid w:val="0070126B"/>
    <w:rsid w:val="00701303"/>
    <w:rsid w:val="00701B94"/>
    <w:rsid w:val="00701FD9"/>
    <w:rsid w:val="007024F5"/>
    <w:rsid w:val="0070264F"/>
    <w:rsid w:val="007028C4"/>
    <w:rsid w:val="007028DA"/>
    <w:rsid w:val="00703238"/>
    <w:rsid w:val="007037F5"/>
    <w:rsid w:val="00703931"/>
    <w:rsid w:val="0070394E"/>
    <w:rsid w:val="00704472"/>
    <w:rsid w:val="007048C9"/>
    <w:rsid w:val="00704B97"/>
    <w:rsid w:val="00705537"/>
    <w:rsid w:val="0070559F"/>
    <w:rsid w:val="00705654"/>
    <w:rsid w:val="00705990"/>
    <w:rsid w:val="007059C2"/>
    <w:rsid w:val="00705B8A"/>
    <w:rsid w:val="00705C7E"/>
    <w:rsid w:val="00705FCF"/>
    <w:rsid w:val="00706047"/>
    <w:rsid w:val="007061FF"/>
    <w:rsid w:val="00706251"/>
    <w:rsid w:val="007063AA"/>
    <w:rsid w:val="0070678C"/>
    <w:rsid w:val="007067F2"/>
    <w:rsid w:val="0070693A"/>
    <w:rsid w:val="0070693C"/>
    <w:rsid w:val="00706A78"/>
    <w:rsid w:val="00706A8C"/>
    <w:rsid w:val="00706DBF"/>
    <w:rsid w:val="00706DE9"/>
    <w:rsid w:val="0070719E"/>
    <w:rsid w:val="00707253"/>
    <w:rsid w:val="00710636"/>
    <w:rsid w:val="007106A9"/>
    <w:rsid w:val="00710A86"/>
    <w:rsid w:val="00710DA4"/>
    <w:rsid w:val="00710EE0"/>
    <w:rsid w:val="00710FF6"/>
    <w:rsid w:val="00711C16"/>
    <w:rsid w:val="00712157"/>
    <w:rsid w:val="007122DA"/>
    <w:rsid w:val="007123B9"/>
    <w:rsid w:val="0071245E"/>
    <w:rsid w:val="00712841"/>
    <w:rsid w:val="00712B14"/>
    <w:rsid w:val="00712B16"/>
    <w:rsid w:val="0071343A"/>
    <w:rsid w:val="007135C7"/>
    <w:rsid w:val="00713874"/>
    <w:rsid w:val="00713AF9"/>
    <w:rsid w:val="00713CF3"/>
    <w:rsid w:val="00713E9E"/>
    <w:rsid w:val="007141D4"/>
    <w:rsid w:val="007142B0"/>
    <w:rsid w:val="0071439F"/>
    <w:rsid w:val="00714FEE"/>
    <w:rsid w:val="007151AD"/>
    <w:rsid w:val="00715284"/>
    <w:rsid w:val="007155FD"/>
    <w:rsid w:val="00715CB7"/>
    <w:rsid w:val="00715F1F"/>
    <w:rsid w:val="00716363"/>
    <w:rsid w:val="0071636A"/>
    <w:rsid w:val="007168FA"/>
    <w:rsid w:val="00716C5A"/>
    <w:rsid w:val="00717351"/>
    <w:rsid w:val="007179BE"/>
    <w:rsid w:val="00717A88"/>
    <w:rsid w:val="00717BAB"/>
    <w:rsid w:val="00720644"/>
    <w:rsid w:val="007207F8"/>
    <w:rsid w:val="00720864"/>
    <w:rsid w:val="007208E3"/>
    <w:rsid w:val="007209D8"/>
    <w:rsid w:val="00720AB0"/>
    <w:rsid w:val="00720ABC"/>
    <w:rsid w:val="0072163A"/>
    <w:rsid w:val="0072178D"/>
    <w:rsid w:val="00721A9E"/>
    <w:rsid w:val="007222D2"/>
    <w:rsid w:val="0072246E"/>
    <w:rsid w:val="00722948"/>
    <w:rsid w:val="00722994"/>
    <w:rsid w:val="007229CD"/>
    <w:rsid w:val="00722BFC"/>
    <w:rsid w:val="00722C09"/>
    <w:rsid w:val="00722F2E"/>
    <w:rsid w:val="007231CF"/>
    <w:rsid w:val="00723222"/>
    <w:rsid w:val="00723A48"/>
    <w:rsid w:val="00723AFE"/>
    <w:rsid w:val="00723BA5"/>
    <w:rsid w:val="00723E9F"/>
    <w:rsid w:val="007241C0"/>
    <w:rsid w:val="00724514"/>
    <w:rsid w:val="007246D9"/>
    <w:rsid w:val="0072491F"/>
    <w:rsid w:val="00724A68"/>
    <w:rsid w:val="00724A72"/>
    <w:rsid w:val="00724CD7"/>
    <w:rsid w:val="00724D21"/>
    <w:rsid w:val="00724DDC"/>
    <w:rsid w:val="00724E4A"/>
    <w:rsid w:val="0072524F"/>
    <w:rsid w:val="0072563F"/>
    <w:rsid w:val="00725B30"/>
    <w:rsid w:val="00725C93"/>
    <w:rsid w:val="00725CB3"/>
    <w:rsid w:val="00725E17"/>
    <w:rsid w:val="00725F93"/>
    <w:rsid w:val="00726254"/>
    <w:rsid w:val="00726341"/>
    <w:rsid w:val="0072673E"/>
    <w:rsid w:val="00726CA6"/>
    <w:rsid w:val="0072706A"/>
    <w:rsid w:val="007274D9"/>
    <w:rsid w:val="00727897"/>
    <w:rsid w:val="00727BDE"/>
    <w:rsid w:val="00727F84"/>
    <w:rsid w:val="0073019B"/>
    <w:rsid w:val="00730530"/>
    <w:rsid w:val="007305A9"/>
    <w:rsid w:val="00730648"/>
    <w:rsid w:val="00730B4D"/>
    <w:rsid w:val="00730CC9"/>
    <w:rsid w:val="00730DB1"/>
    <w:rsid w:val="00730F0D"/>
    <w:rsid w:val="007310C2"/>
    <w:rsid w:val="007311BB"/>
    <w:rsid w:val="0073154E"/>
    <w:rsid w:val="007315C8"/>
    <w:rsid w:val="007315D7"/>
    <w:rsid w:val="007318EF"/>
    <w:rsid w:val="00731999"/>
    <w:rsid w:val="00731AEF"/>
    <w:rsid w:val="00731E23"/>
    <w:rsid w:val="00731E63"/>
    <w:rsid w:val="00732A31"/>
    <w:rsid w:val="00732EC0"/>
    <w:rsid w:val="00733B48"/>
    <w:rsid w:val="00733B7E"/>
    <w:rsid w:val="00733DB9"/>
    <w:rsid w:val="00734357"/>
    <w:rsid w:val="00734EAF"/>
    <w:rsid w:val="007351AE"/>
    <w:rsid w:val="007354D6"/>
    <w:rsid w:val="0073551A"/>
    <w:rsid w:val="00735537"/>
    <w:rsid w:val="0073599B"/>
    <w:rsid w:val="00736240"/>
    <w:rsid w:val="00736331"/>
    <w:rsid w:val="00736832"/>
    <w:rsid w:val="00736AE1"/>
    <w:rsid w:val="00736EA0"/>
    <w:rsid w:val="00736FB2"/>
    <w:rsid w:val="00737485"/>
    <w:rsid w:val="007374E5"/>
    <w:rsid w:val="0073799A"/>
    <w:rsid w:val="0073BE12"/>
    <w:rsid w:val="007404E4"/>
    <w:rsid w:val="0074063D"/>
    <w:rsid w:val="00740665"/>
    <w:rsid w:val="00740707"/>
    <w:rsid w:val="00740848"/>
    <w:rsid w:val="00740B86"/>
    <w:rsid w:val="007410DA"/>
    <w:rsid w:val="0074148D"/>
    <w:rsid w:val="007414FF"/>
    <w:rsid w:val="00741A57"/>
    <w:rsid w:val="00741E90"/>
    <w:rsid w:val="00742498"/>
    <w:rsid w:val="00742FEE"/>
    <w:rsid w:val="007433DE"/>
    <w:rsid w:val="0074351D"/>
    <w:rsid w:val="00743738"/>
    <w:rsid w:val="00743858"/>
    <w:rsid w:val="007438A8"/>
    <w:rsid w:val="00743A99"/>
    <w:rsid w:val="00743CA9"/>
    <w:rsid w:val="00743FA4"/>
    <w:rsid w:val="00744649"/>
    <w:rsid w:val="00744A1F"/>
    <w:rsid w:val="00744AAE"/>
    <w:rsid w:val="00745623"/>
    <w:rsid w:val="00745727"/>
    <w:rsid w:val="0074587B"/>
    <w:rsid w:val="00745C76"/>
    <w:rsid w:val="00745EA0"/>
    <w:rsid w:val="007464DA"/>
    <w:rsid w:val="0074656E"/>
    <w:rsid w:val="007465C0"/>
    <w:rsid w:val="00746658"/>
    <w:rsid w:val="00746AEA"/>
    <w:rsid w:val="00746D50"/>
    <w:rsid w:val="007473F7"/>
    <w:rsid w:val="00747479"/>
    <w:rsid w:val="007475B8"/>
    <w:rsid w:val="00747701"/>
    <w:rsid w:val="007479AC"/>
    <w:rsid w:val="00747ED1"/>
    <w:rsid w:val="00750149"/>
    <w:rsid w:val="007505FB"/>
    <w:rsid w:val="007506D5"/>
    <w:rsid w:val="007509BC"/>
    <w:rsid w:val="00750A04"/>
    <w:rsid w:val="00750F6B"/>
    <w:rsid w:val="007516B0"/>
    <w:rsid w:val="0075236C"/>
    <w:rsid w:val="00752734"/>
    <w:rsid w:val="00752877"/>
    <w:rsid w:val="00752A99"/>
    <w:rsid w:val="00753053"/>
    <w:rsid w:val="007538B1"/>
    <w:rsid w:val="00753A7A"/>
    <w:rsid w:val="0075433C"/>
    <w:rsid w:val="007545FE"/>
    <w:rsid w:val="00754601"/>
    <w:rsid w:val="00754B3F"/>
    <w:rsid w:val="00754C40"/>
    <w:rsid w:val="00754D11"/>
    <w:rsid w:val="00754EDE"/>
    <w:rsid w:val="00755235"/>
    <w:rsid w:val="007553B7"/>
    <w:rsid w:val="00755CE5"/>
    <w:rsid w:val="007560D3"/>
    <w:rsid w:val="007563F3"/>
    <w:rsid w:val="00756893"/>
    <w:rsid w:val="00756FF8"/>
    <w:rsid w:val="00757426"/>
    <w:rsid w:val="00757883"/>
    <w:rsid w:val="0076082D"/>
    <w:rsid w:val="00760E02"/>
    <w:rsid w:val="00760E83"/>
    <w:rsid w:val="00760FA1"/>
    <w:rsid w:val="007613D8"/>
    <w:rsid w:val="00761889"/>
    <w:rsid w:val="00761B45"/>
    <w:rsid w:val="00762630"/>
    <w:rsid w:val="00762717"/>
    <w:rsid w:val="00762A3D"/>
    <w:rsid w:val="00762A54"/>
    <w:rsid w:val="00762BBF"/>
    <w:rsid w:val="007631D6"/>
    <w:rsid w:val="007635E0"/>
    <w:rsid w:val="00763662"/>
    <w:rsid w:val="0076371D"/>
    <w:rsid w:val="007639F3"/>
    <w:rsid w:val="00763EED"/>
    <w:rsid w:val="007641F8"/>
    <w:rsid w:val="007646A7"/>
    <w:rsid w:val="00764A86"/>
    <w:rsid w:val="00764A90"/>
    <w:rsid w:val="00764BA9"/>
    <w:rsid w:val="00764F66"/>
    <w:rsid w:val="0076551F"/>
    <w:rsid w:val="007655ED"/>
    <w:rsid w:val="00765B79"/>
    <w:rsid w:val="00765FEB"/>
    <w:rsid w:val="0076612F"/>
    <w:rsid w:val="00766521"/>
    <w:rsid w:val="0076653E"/>
    <w:rsid w:val="007666F0"/>
    <w:rsid w:val="007667A1"/>
    <w:rsid w:val="00766934"/>
    <w:rsid w:val="0076695A"/>
    <w:rsid w:val="00766990"/>
    <w:rsid w:val="00766D2E"/>
    <w:rsid w:val="0076720A"/>
    <w:rsid w:val="00767478"/>
    <w:rsid w:val="007676E3"/>
    <w:rsid w:val="0076772E"/>
    <w:rsid w:val="0077009C"/>
    <w:rsid w:val="00770217"/>
    <w:rsid w:val="007703E9"/>
    <w:rsid w:val="007704FE"/>
    <w:rsid w:val="00770D3F"/>
    <w:rsid w:val="007712BC"/>
    <w:rsid w:val="00771762"/>
    <w:rsid w:val="00771CAB"/>
    <w:rsid w:val="00771F96"/>
    <w:rsid w:val="00772019"/>
    <w:rsid w:val="00772286"/>
    <w:rsid w:val="00772611"/>
    <w:rsid w:val="007728A0"/>
    <w:rsid w:val="00773093"/>
    <w:rsid w:val="00773208"/>
    <w:rsid w:val="007732F8"/>
    <w:rsid w:val="007736E5"/>
    <w:rsid w:val="00773BD3"/>
    <w:rsid w:val="00773BDB"/>
    <w:rsid w:val="007740D6"/>
    <w:rsid w:val="0077447B"/>
    <w:rsid w:val="00774EBE"/>
    <w:rsid w:val="00774EC4"/>
    <w:rsid w:val="0077535E"/>
    <w:rsid w:val="00775874"/>
    <w:rsid w:val="00775F19"/>
    <w:rsid w:val="0077613F"/>
    <w:rsid w:val="0077639E"/>
    <w:rsid w:val="007767A8"/>
    <w:rsid w:val="007767B2"/>
    <w:rsid w:val="00776BCA"/>
    <w:rsid w:val="007773A2"/>
    <w:rsid w:val="007775E0"/>
    <w:rsid w:val="0077770B"/>
    <w:rsid w:val="00777E93"/>
    <w:rsid w:val="0077D5DF"/>
    <w:rsid w:val="00780453"/>
    <w:rsid w:val="007805A8"/>
    <w:rsid w:val="007805AD"/>
    <w:rsid w:val="007807BF"/>
    <w:rsid w:val="007807CC"/>
    <w:rsid w:val="00780D99"/>
    <w:rsid w:val="0078108A"/>
    <w:rsid w:val="00781240"/>
    <w:rsid w:val="007818DE"/>
    <w:rsid w:val="00781C69"/>
    <w:rsid w:val="00781E5C"/>
    <w:rsid w:val="0078244B"/>
    <w:rsid w:val="00782593"/>
    <w:rsid w:val="00782635"/>
    <w:rsid w:val="00782718"/>
    <w:rsid w:val="00782860"/>
    <w:rsid w:val="00782AB3"/>
    <w:rsid w:val="00782E83"/>
    <w:rsid w:val="0078324F"/>
    <w:rsid w:val="007834DD"/>
    <w:rsid w:val="00784075"/>
    <w:rsid w:val="00784588"/>
    <w:rsid w:val="00784B28"/>
    <w:rsid w:val="00784D3D"/>
    <w:rsid w:val="00785A68"/>
    <w:rsid w:val="00785B6B"/>
    <w:rsid w:val="00785ED9"/>
    <w:rsid w:val="00786148"/>
    <w:rsid w:val="0078630E"/>
    <w:rsid w:val="007866C4"/>
    <w:rsid w:val="00786A88"/>
    <w:rsid w:val="00786D28"/>
    <w:rsid w:val="00786E27"/>
    <w:rsid w:val="00787376"/>
    <w:rsid w:val="007876A1"/>
    <w:rsid w:val="0078790C"/>
    <w:rsid w:val="00787BBE"/>
    <w:rsid w:val="007902EC"/>
    <w:rsid w:val="0079060B"/>
    <w:rsid w:val="007909B4"/>
    <w:rsid w:val="00790F32"/>
    <w:rsid w:val="00791308"/>
    <w:rsid w:val="00791384"/>
    <w:rsid w:val="00791633"/>
    <w:rsid w:val="0079197A"/>
    <w:rsid w:val="00791F63"/>
    <w:rsid w:val="0079218C"/>
    <w:rsid w:val="00792256"/>
    <w:rsid w:val="00792C17"/>
    <w:rsid w:val="00792DD8"/>
    <w:rsid w:val="00793521"/>
    <w:rsid w:val="0079355E"/>
    <w:rsid w:val="00793D2A"/>
    <w:rsid w:val="00793D53"/>
    <w:rsid w:val="00793FB9"/>
    <w:rsid w:val="00794115"/>
    <w:rsid w:val="0079418C"/>
    <w:rsid w:val="007942AC"/>
    <w:rsid w:val="007947F2"/>
    <w:rsid w:val="007947FB"/>
    <w:rsid w:val="00794976"/>
    <w:rsid w:val="00794A3D"/>
    <w:rsid w:val="00794FA8"/>
    <w:rsid w:val="0079500D"/>
    <w:rsid w:val="007958D7"/>
    <w:rsid w:val="00796018"/>
    <w:rsid w:val="00796096"/>
    <w:rsid w:val="00796422"/>
    <w:rsid w:val="00796480"/>
    <w:rsid w:val="007967F4"/>
    <w:rsid w:val="00796C42"/>
    <w:rsid w:val="00797182"/>
    <w:rsid w:val="00797324"/>
    <w:rsid w:val="00797615"/>
    <w:rsid w:val="007A0193"/>
    <w:rsid w:val="007A01D8"/>
    <w:rsid w:val="007A01E3"/>
    <w:rsid w:val="007A03E1"/>
    <w:rsid w:val="007A0511"/>
    <w:rsid w:val="007A0866"/>
    <w:rsid w:val="007A0E2A"/>
    <w:rsid w:val="007A0E7F"/>
    <w:rsid w:val="007A0F7C"/>
    <w:rsid w:val="007A100D"/>
    <w:rsid w:val="007A165E"/>
    <w:rsid w:val="007A1713"/>
    <w:rsid w:val="007A18DA"/>
    <w:rsid w:val="007A18E5"/>
    <w:rsid w:val="007A1B23"/>
    <w:rsid w:val="007A1B26"/>
    <w:rsid w:val="007A1DC8"/>
    <w:rsid w:val="007A1F7B"/>
    <w:rsid w:val="007A204F"/>
    <w:rsid w:val="007A2198"/>
    <w:rsid w:val="007A2291"/>
    <w:rsid w:val="007A2794"/>
    <w:rsid w:val="007A2FD1"/>
    <w:rsid w:val="007A32A6"/>
    <w:rsid w:val="007A33D7"/>
    <w:rsid w:val="007A385D"/>
    <w:rsid w:val="007A387F"/>
    <w:rsid w:val="007A42D9"/>
    <w:rsid w:val="007A45C4"/>
    <w:rsid w:val="007A45E6"/>
    <w:rsid w:val="007A461F"/>
    <w:rsid w:val="007A464E"/>
    <w:rsid w:val="007A4A65"/>
    <w:rsid w:val="007A4E2F"/>
    <w:rsid w:val="007A5429"/>
    <w:rsid w:val="007A56CE"/>
    <w:rsid w:val="007A5C2F"/>
    <w:rsid w:val="007A5F1D"/>
    <w:rsid w:val="007A60A5"/>
    <w:rsid w:val="007A6380"/>
    <w:rsid w:val="007A6829"/>
    <w:rsid w:val="007A714B"/>
    <w:rsid w:val="007A781F"/>
    <w:rsid w:val="007A79DA"/>
    <w:rsid w:val="007A79EA"/>
    <w:rsid w:val="007A7E51"/>
    <w:rsid w:val="007B0713"/>
    <w:rsid w:val="007B07D7"/>
    <w:rsid w:val="007B0984"/>
    <w:rsid w:val="007B16FF"/>
    <w:rsid w:val="007B1D14"/>
    <w:rsid w:val="007B1D81"/>
    <w:rsid w:val="007B2050"/>
    <w:rsid w:val="007B29CB"/>
    <w:rsid w:val="007B3301"/>
    <w:rsid w:val="007B3A9C"/>
    <w:rsid w:val="007B4146"/>
    <w:rsid w:val="007B4713"/>
    <w:rsid w:val="007B4BAB"/>
    <w:rsid w:val="007B4E59"/>
    <w:rsid w:val="007B5077"/>
    <w:rsid w:val="007B5EE9"/>
    <w:rsid w:val="007B5FBF"/>
    <w:rsid w:val="007B62AC"/>
    <w:rsid w:val="007B63D8"/>
    <w:rsid w:val="007B64ED"/>
    <w:rsid w:val="007B6B6B"/>
    <w:rsid w:val="007B7017"/>
    <w:rsid w:val="007B7176"/>
    <w:rsid w:val="007B746A"/>
    <w:rsid w:val="007B74E8"/>
    <w:rsid w:val="007B7722"/>
    <w:rsid w:val="007C03AE"/>
    <w:rsid w:val="007C0A02"/>
    <w:rsid w:val="007C0CF7"/>
    <w:rsid w:val="007C1346"/>
    <w:rsid w:val="007C13D3"/>
    <w:rsid w:val="007C1932"/>
    <w:rsid w:val="007C1947"/>
    <w:rsid w:val="007C1B3B"/>
    <w:rsid w:val="007C1B9B"/>
    <w:rsid w:val="007C1BC0"/>
    <w:rsid w:val="007C1C49"/>
    <w:rsid w:val="007C1D6F"/>
    <w:rsid w:val="007C2147"/>
    <w:rsid w:val="007C2406"/>
    <w:rsid w:val="007C2C6C"/>
    <w:rsid w:val="007C2E2A"/>
    <w:rsid w:val="007C30B9"/>
    <w:rsid w:val="007C31CF"/>
    <w:rsid w:val="007C3215"/>
    <w:rsid w:val="007C33C3"/>
    <w:rsid w:val="007C38D3"/>
    <w:rsid w:val="007C3B3A"/>
    <w:rsid w:val="007C3C25"/>
    <w:rsid w:val="007C3DE7"/>
    <w:rsid w:val="007C4684"/>
    <w:rsid w:val="007C4A80"/>
    <w:rsid w:val="007C4B57"/>
    <w:rsid w:val="007C57E6"/>
    <w:rsid w:val="007C5968"/>
    <w:rsid w:val="007C5FC0"/>
    <w:rsid w:val="007C6261"/>
    <w:rsid w:val="007C6373"/>
    <w:rsid w:val="007C6744"/>
    <w:rsid w:val="007C6A12"/>
    <w:rsid w:val="007C6A48"/>
    <w:rsid w:val="007C6A6E"/>
    <w:rsid w:val="007C6C41"/>
    <w:rsid w:val="007C74D1"/>
    <w:rsid w:val="007C79D0"/>
    <w:rsid w:val="007D09CF"/>
    <w:rsid w:val="007D0A59"/>
    <w:rsid w:val="007D0C8D"/>
    <w:rsid w:val="007D0DC5"/>
    <w:rsid w:val="007D1396"/>
    <w:rsid w:val="007D1991"/>
    <w:rsid w:val="007D1A05"/>
    <w:rsid w:val="007D20E8"/>
    <w:rsid w:val="007D21F9"/>
    <w:rsid w:val="007D275E"/>
    <w:rsid w:val="007D30DE"/>
    <w:rsid w:val="007D39AF"/>
    <w:rsid w:val="007D3C62"/>
    <w:rsid w:val="007D42A6"/>
    <w:rsid w:val="007D4894"/>
    <w:rsid w:val="007D4A7E"/>
    <w:rsid w:val="007D5012"/>
    <w:rsid w:val="007D5468"/>
    <w:rsid w:val="007D5ADD"/>
    <w:rsid w:val="007D5B1F"/>
    <w:rsid w:val="007D5D12"/>
    <w:rsid w:val="007D5F5B"/>
    <w:rsid w:val="007D5FDE"/>
    <w:rsid w:val="007D60F8"/>
    <w:rsid w:val="007D621C"/>
    <w:rsid w:val="007D642D"/>
    <w:rsid w:val="007D66B3"/>
    <w:rsid w:val="007D6712"/>
    <w:rsid w:val="007D6A59"/>
    <w:rsid w:val="007D6A6F"/>
    <w:rsid w:val="007D6B12"/>
    <w:rsid w:val="007D7045"/>
    <w:rsid w:val="007D76F0"/>
    <w:rsid w:val="007D79AA"/>
    <w:rsid w:val="007D7BE7"/>
    <w:rsid w:val="007E06F9"/>
    <w:rsid w:val="007E0730"/>
    <w:rsid w:val="007E09AB"/>
    <w:rsid w:val="007E0C48"/>
    <w:rsid w:val="007E0E54"/>
    <w:rsid w:val="007E0E59"/>
    <w:rsid w:val="007E1261"/>
    <w:rsid w:val="007E1376"/>
    <w:rsid w:val="007E152D"/>
    <w:rsid w:val="007E17B8"/>
    <w:rsid w:val="007E1CB2"/>
    <w:rsid w:val="007E226B"/>
    <w:rsid w:val="007E243F"/>
    <w:rsid w:val="007E24D3"/>
    <w:rsid w:val="007E2A80"/>
    <w:rsid w:val="007E3354"/>
    <w:rsid w:val="007E34BC"/>
    <w:rsid w:val="007E3956"/>
    <w:rsid w:val="007E3AD8"/>
    <w:rsid w:val="007E3B23"/>
    <w:rsid w:val="007E3D6B"/>
    <w:rsid w:val="007E4102"/>
    <w:rsid w:val="007E412E"/>
    <w:rsid w:val="007E44DD"/>
    <w:rsid w:val="007E479D"/>
    <w:rsid w:val="007E4810"/>
    <w:rsid w:val="007E4C55"/>
    <w:rsid w:val="007E4D9B"/>
    <w:rsid w:val="007E4EB6"/>
    <w:rsid w:val="007E4F51"/>
    <w:rsid w:val="007E4F54"/>
    <w:rsid w:val="007E52DE"/>
    <w:rsid w:val="007E5735"/>
    <w:rsid w:val="007E57CA"/>
    <w:rsid w:val="007E5E7D"/>
    <w:rsid w:val="007E6035"/>
    <w:rsid w:val="007E607F"/>
    <w:rsid w:val="007E6199"/>
    <w:rsid w:val="007E689C"/>
    <w:rsid w:val="007E6AC5"/>
    <w:rsid w:val="007E6CC0"/>
    <w:rsid w:val="007E7021"/>
    <w:rsid w:val="007E74C9"/>
    <w:rsid w:val="007E76AE"/>
    <w:rsid w:val="007E7705"/>
    <w:rsid w:val="007E7E32"/>
    <w:rsid w:val="007ED684"/>
    <w:rsid w:val="007F00E5"/>
    <w:rsid w:val="007F04D4"/>
    <w:rsid w:val="007F1068"/>
    <w:rsid w:val="007F1595"/>
    <w:rsid w:val="007F1689"/>
    <w:rsid w:val="007F1A9D"/>
    <w:rsid w:val="007F1EA6"/>
    <w:rsid w:val="007F21D7"/>
    <w:rsid w:val="007F247B"/>
    <w:rsid w:val="007F2ACF"/>
    <w:rsid w:val="007F2BC0"/>
    <w:rsid w:val="007F31E1"/>
    <w:rsid w:val="007F346A"/>
    <w:rsid w:val="007F3531"/>
    <w:rsid w:val="007F37C5"/>
    <w:rsid w:val="007F3B7A"/>
    <w:rsid w:val="007F3C4E"/>
    <w:rsid w:val="007F3E58"/>
    <w:rsid w:val="007F4BBC"/>
    <w:rsid w:val="007F4CEA"/>
    <w:rsid w:val="007F4D17"/>
    <w:rsid w:val="007F4E6D"/>
    <w:rsid w:val="007F51BE"/>
    <w:rsid w:val="007F5447"/>
    <w:rsid w:val="007F591F"/>
    <w:rsid w:val="007F5B19"/>
    <w:rsid w:val="007F5D3A"/>
    <w:rsid w:val="007F5DF7"/>
    <w:rsid w:val="007F6069"/>
    <w:rsid w:val="007F63D2"/>
    <w:rsid w:val="007F6936"/>
    <w:rsid w:val="007F6B24"/>
    <w:rsid w:val="007F71CA"/>
    <w:rsid w:val="007F7E1F"/>
    <w:rsid w:val="007F7F84"/>
    <w:rsid w:val="008004AD"/>
    <w:rsid w:val="00800567"/>
    <w:rsid w:val="00800773"/>
    <w:rsid w:val="00800786"/>
    <w:rsid w:val="00800B82"/>
    <w:rsid w:val="0080105C"/>
    <w:rsid w:val="00801197"/>
    <w:rsid w:val="008017B7"/>
    <w:rsid w:val="00801A9D"/>
    <w:rsid w:val="00801D67"/>
    <w:rsid w:val="00801DBF"/>
    <w:rsid w:val="008023F0"/>
    <w:rsid w:val="00802735"/>
    <w:rsid w:val="00802937"/>
    <w:rsid w:val="0080296A"/>
    <w:rsid w:val="008029CB"/>
    <w:rsid w:val="00802D3E"/>
    <w:rsid w:val="00803CEF"/>
    <w:rsid w:val="00803EF1"/>
    <w:rsid w:val="008040EC"/>
    <w:rsid w:val="0080451B"/>
    <w:rsid w:val="00804526"/>
    <w:rsid w:val="00804930"/>
    <w:rsid w:val="00804A82"/>
    <w:rsid w:val="00804AFF"/>
    <w:rsid w:val="00804EB1"/>
    <w:rsid w:val="00805585"/>
    <w:rsid w:val="00805655"/>
    <w:rsid w:val="0080570E"/>
    <w:rsid w:val="008057C5"/>
    <w:rsid w:val="008057E2"/>
    <w:rsid w:val="00805D9B"/>
    <w:rsid w:val="008063C9"/>
    <w:rsid w:val="008068AC"/>
    <w:rsid w:val="00806C2A"/>
    <w:rsid w:val="00806E94"/>
    <w:rsid w:val="008072F8"/>
    <w:rsid w:val="00807925"/>
    <w:rsid w:val="00807B37"/>
    <w:rsid w:val="00807B40"/>
    <w:rsid w:val="0081051D"/>
    <w:rsid w:val="00810961"/>
    <w:rsid w:val="00810985"/>
    <w:rsid w:val="00810AA4"/>
    <w:rsid w:val="00810E1A"/>
    <w:rsid w:val="00811244"/>
    <w:rsid w:val="008114A7"/>
    <w:rsid w:val="0081163D"/>
    <w:rsid w:val="008117BA"/>
    <w:rsid w:val="008118C2"/>
    <w:rsid w:val="00811B11"/>
    <w:rsid w:val="00811DA4"/>
    <w:rsid w:val="00811E31"/>
    <w:rsid w:val="00811EFF"/>
    <w:rsid w:val="00811FA5"/>
    <w:rsid w:val="00812015"/>
    <w:rsid w:val="008122E9"/>
    <w:rsid w:val="008123C9"/>
    <w:rsid w:val="0081264F"/>
    <w:rsid w:val="00812844"/>
    <w:rsid w:val="00812B42"/>
    <w:rsid w:val="00812B6C"/>
    <w:rsid w:val="00812ED3"/>
    <w:rsid w:val="00813058"/>
    <w:rsid w:val="00813112"/>
    <w:rsid w:val="00813665"/>
    <w:rsid w:val="00813BB5"/>
    <w:rsid w:val="00813BBE"/>
    <w:rsid w:val="008144FB"/>
    <w:rsid w:val="00814548"/>
    <w:rsid w:val="00814680"/>
    <w:rsid w:val="00814AA4"/>
    <w:rsid w:val="00814CD0"/>
    <w:rsid w:val="0081520C"/>
    <w:rsid w:val="00815891"/>
    <w:rsid w:val="00815C89"/>
    <w:rsid w:val="00816006"/>
    <w:rsid w:val="008160B7"/>
    <w:rsid w:val="008166DD"/>
    <w:rsid w:val="00816BDD"/>
    <w:rsid w:val="00816F19"/>
    <w:rsid w:val="00816F6A"/>
    <w:rsid w:val="00816FF3"/>
    <w:rsid w:val="008171E5"/>
    <w:rsid w:val="00817288"/>
    <w:rsid w:val="008177EC"/>
    <w:rsid w:val="00817F23"/>
    <w:rsid w:val="008202EA"/>
    <w:rsid w:val="008208AA"/>
    <w:rsid w:val="00820D43"/>
    <w:rsid w:val="00820E69"/>
    <w:rsid w:val="00821472"/>
    <w:rsid w:val="008216A6"/>
    <w:rsid w:val="00821872"/>
    <w:rsid w:val="00821924"/>
    <w:rsid w:val="00821DA5"/>
    <w:rsid w:val="00821E8E"/>
    <w:rsid w:val="00822163"/>
    <w:rsid w:val="00823034"/>
    <w:rsid w:val="00823352"/>
    <w:rsid w:val="008233F6"/>
    <w:rsid w:val="00823BD2"/>
    <w:rsid w:val="00823C0A"/>
    <w:rsid w:val="00823F70"/>
    <w:rsid w:val="008244BF"/>
    <w:rsid w:val="008246B8"/>
    <w:rsid w:val="008247A9"/>
    <w:rsid w:val="00824834"/>
    <w:rsid w:val="008249AD"/>
    <w:rsid w:val="00824C37"/>
    <w:rsid w:val="00824D14"/>
    <w:rsid w:val="00824E06"/>
    <w:rsid w:val="00824E7A"/>
    <w:rsid w:val="00824FEF"/>
    <w:rsid w:val="0082579D"/>
    <w:rsid w:val="00825860"/>
    <w:rsid w:val="00825B82"/>
    <w:rsid w:val="00825CBB"/>
    <w:rsid w:val="008263D1"/>
    <w:rsid w:val="008266CA"/>
    <w:rsid w:val="00826BCD"/>
    <w:rsid w:val="00827039"/>
    <w:rsid w:val="008270AB"/>
    <w:rsid w:val="008274B2"/>
    <w:rsid w:val="00830116"/>
    <w:rsid w:val="0083124D"/>
    <w:rsid w:val="00831285"/>
    <w:rsid w:val="008315FD"/>
    <w:rsid w:val="00831722"/>
    <w:rsid w:val="00832019"/>
    <w:rsid w:val="00832088"/>
    <w:rsid w:val="008322E7"/>
    <w:rsid w:val="00832553"/>
    <w:rsid w:val="00832B8D"/>
    <w:rsid w:val="00832EDC"/>
    <w:rsid w:val="00832F89"/>
    <w:rsid w:val="00832F8E"/>
    <w:rsid w:val="0083397B"/>
    <w:rsid w:val="008340A6"/>
    <w:rsid w:val="00834610"/>
    <w:rsid w:val="00834A77"/>
    <w:rsid w:val="008354DB"/>
    <w:rsid w:val="00835DFC"/>
    <w:rsid w:val="008361C6"/>
    <w:rsid w:val="00836250"/>
    <w:rsid w:val="008363E0"/>
    <w:rsid w:val="00836F5D"/>
    <w:rsid w:val="00836FA1"/>
    <w:rsid w:val="008370C3"/>
    <w:rsid w:val="00837441"/>
    <w:rsid w:val="00837B9B"/>
    <w:rsid w:val="00837DF9"/>
    <w:rsid w:val="00837F80"/>
    <w:rsid w:val="0084040B"/>
    <w:rsid w:val="008404B7"/>
    <w:rsid w:val="0084089A"/>
    <w:rsid w:val="00840A3E"/>
    <w:rsid w:val="00840ADB"/>
    <w:rsid w:val="00840C10"/>
    <w:rsid w:val="00840DBF"/>
    <w:rsid w:val="0084102B"/>
    <w:rsid w:val="008410DF"/>
    <w:rsid w:val="008410F2"/>
    <w:rsid w:val="008410F8"/>
    <w:rsid w:val="00841C99"/>
    <w:rsid w:val="00841F58"/>
    <w:rsid w:val="008422CD"/>
    <w:rsid w:val="00842727"/>
    <w:rsid w:val="0084279D"/>
    <w:rsid w:val="00842899"/>
    <w:rsid w:val="008428E5"/>
    <w:rsid w:val="00842983"/>
    <w:rsid w:val="00843183"/>
    <w:rsid w:val="00843211"/>
    <w:rsid w:val="0084393E"/>
    <w:rsid w:val="00843C3E"/>
    <w:rsid w:val="0084419A"/>
    <w:rsid w:val="008441AF"/>
    <w:rsid w:val="008443E1"/>
    <w:rsid w:val="00844840"/>
    <w:rsid w:val="00844A6B"/>
    <w:rsid w:val="00844DE9"/>
    <w:rsid w:val="008452A6"/>
    <w:rsid w:val="008452C2"/>
    <w:rsid w:val="00845A5B"/>
    <w:rsid w:val="00845C76"/>
    <w:rsid w:val="00846393"/>
    <w:rsid w:val="00847188"/>
    <w:rsid w:val="00847C09"/>
    <w:rsid w:val="008508FC"/>
    <w:rsid w:val="00850977"/>
    <w:rsid w:val="00850B25"/>
    <w:rsid w:val="00850B59"/>
    <w:rsid w:val="00850C38"/>
    <w:rsid w:val="00850D9E"/>
    <w:rsid w:val="0085171D"/>
    <w:rsid w:val="00851AC1"/>
    <w:rsid w:val="00852106"/>
    <w:rsid w:val="00852278"/>
    <w:rsid w:val="0085267B"/>
    <w:rsid w:val="0085267C"/>
    <w:rsid w:val="00852B4D"/>
    <w:rsid w:val="00852CEF"/>
    <w:rsid w:val="00852E72"/>
    <w:rsid w:val="00852F45"/>
    <w:rsid w:val="0085397C"/>
    <w:rsid w:val="00853D76"/>
    <w:rsid w:val="00853DAA"/>
    <w:rsid w:val="008542ED"/>
    <w:rsid w:val="00854A83"/>
    <w:rsid w:val="00855191"/>
    <w:rsid w:val="00855FD6"/>
    <w:rsid w:val="00856113"/>
    <w:rsid w:val="008562C6"/>
    <w:rsid w:val="008567B5"/>
    <w:rsid w:val="00856B3D"/>
    <w:rsid w:val="00856BA0"/>
    <w:rsid w:val="00856D3A"/>
    <w:rsid w:val="00856D73"/>
    <w:rsid w:val="0085718E"/>
    <w:rsid w:val="0085753A"/>
    <w:rsid w:val="008576F0"/>
    <w:rsid w:val="00857810"/>
    <w:rsid w:val="008579AB"/>
    <w:rsid w:val="00857A2E"/>
    <w:rsid w:val="00857BDF"/>
    <w:rsid w:val="00857F3F"/>
    <w:rsid w:val="0086079B"/>
    <w:rsid w:val="008607DE"/>
    <w:rsid w:val="0086081E"/>
    <w:rsid w:val="008617F8"/>
    <w:rsid w:val="00861830"/>
    <w:rsid w:val="00861847"/>
    <w:rsid w:val="00861F75"/>
    <w:rsid w:val="00862832"/>
    <w:rsid w:val="00862E5B"/>
    <w:rsid w:val="00862ED6"/>
    <w:rsid w:val="00863430"/>
    <w:rsid w:val="00863610"/>
    <w:rsid w:val="0086378C"/>
    <w:rsid w:val="0086392B"/>
    <w:rsid w:val="00863A77"/>
    <w:rsid w:val="00863B56"/>
    <w:rsid w:val="00863E05"/>
    <w:rsid w:val="0086433A"/>
    <w:rsid w:val="00864780"/>
    <w:rsid w:val="00864B4C"/>
    <w:rsid w:val="00864FCD"/>
    <w:rsid w:val="00865876"/>
    <w:rsid w:val="00865BC3"/>
    <w:rsid w:val="00865BEF"/>
    <w:rsid w:val="00865F50"/>
    <w:rsid w:val="0086652C"/>
    <w:rsid w:val="0086713B"/>
    <w:rsid w:val="0086733E"/>
    <w:rsid w:val="00867B6C"/>
    <w:rsid w:val="00867D8E"/>
    <w:rsid w:val="00867F00"/>
    <w:rsid w:val="0087009C"/>
    <w:rsid w:val="008708C0"/>
    <w:rsid w:val="00870FB7"/>
    <w:rsid w:val="00871174"/>
    <w:rsid w:val="00871479"/>
    <w:rsid w:val="0087176D"/>
    <w:rsid w:val="008717E3"/>
    <w:rsid w:val="00871DDD"/>
    <w:rsid w:val="00871E94"/>
    <w:rsid w:val="00872125"/>
    <w:rsid w:val="00872245"/>
    <w:rsid w:val="008722E0"/>
    <w:rsid w:val="00872355"/>
    <w:rsid w:val="00872364"/>
    <w:rsid w:val="0087242B"/>
    <w:rsid w:val="00872784"/>
    <w:rsid w:val="00872E6B"/>
    <w:rsid w:val="00873338"/>
    <w:rsid w:val="00873A80"/>
    <w:rsid w:val="00873C23"/>
    <w:rsid w:val="00873C5F"/>
    <w:rsid w:val="0087415A"/>
    <w:rsid w:val="0087418F"/>
    <w:rsid w:val="0087453E"/>
    <w:rsid w:val="0087470D"/>
    <w:rsid w:val="008747A5"/>
    <w:rsid w:val="008748B4"/>
    <w:rsid w:val="00874923"/>
    <w:rsid w:val="00874967"/>
    <w:rsid w:val="00874B09"/>
    <w:rsid w:val="00874B56"/>
    <w:rsid w:val="00874D61"/>
    <w:rsid w:val="00874E43"/>
    <w:rsid w:val="00874E90"/>
    <w:rsid w:val="008752CF"/>
    <w:rsid w:val="00875776"/>
    <w:rsid w:val="00875B00"/>
    <w:rsid w:val="00875F70"/>
    <w:rsid w:val="008762BD"/>
    <w:rsid w:val="00876303"/>
    <w:rsid w:val="00876B57"/>
    <w:rsid w:val="00877150"/>
    <w:rsid w:val="00877440"/>
    <w:rsid w:val="00877621"/>
    <w:rsid w:val="00877AAF"/>
    <w:rsid w:val="008801FB"/>
    <w:rsid w:val="00880F22"/>
    <w:rsid w:val="00880F8D"/>
    <w:rsid w:val="008811FB"/>
    <w:rsid w:val="00881947"/>
    <w:rsid w:val="00882369"/>
    <w:rsid w:val="00882D1E"/>
    <w:rsid w:val="00882D4E"/>
    <w:rsid w:val="00883024"/>
    <w:rsid w:val="00883275"/>
    <w:rsid w:val="00883507"/>
    <w:rsid w:val="00883D27"/>
    <w:rsid w:val="00883F6F"/>
    <w:rsid w:val="008846AF"/>
    <w:rsid w:val="00884994"/>
    <w:rsid w:val="008851B3"/>
    <w:rsid w:val="00885550"/>
    <w:rsid w:val="008858D7"/>
    <w:rsid w:val="00885D21"/>
    <w:rsid w:val="008869FF"/>
    <w:rsid w:val="008876A8"/>
    <w:rsid w:val="00887784"/>
    <w:rsid w:val="0089034D"/>
    <w:rsid w:val="00890428"/>
    <w:rsid w:val="00891320"/>
    <w:rsid w:val="00891830"/>
    <w:rsid w:val="008918F0"/>
    <w:rsid w:val="0089197E"/>
    <w:rsid w:val="008920A9"/>
    <w:rsid w:val="008920E7"/>
    <w:rsid w:val="00892364"/>
    <w:rsid w:val="008923C8"/>
    <w:rsid w:val="00892502"/>
    <w:rsid w:val="0089275B"/>
    <w:rsid w:val="0089298C"/>
    <w:rsid w:val="00892B9B"/>
    <w:rsid w:val="00892C69"/>
    <w:rsid w:val="00892DE4"/>
    <w:rsid w:val="00892E29"/>
    <w:rsid w:val="00893E8D"/>
    <w:rsid w:val="008942AE"/>
    <w:rsid w:val="0089433B"/>
    <w:rsid w:val="0089492E"/>
    <w:rsid w:val="00894999"/>
    <w:rsid w:val="00894A5B"/>
    <w:rsid w:val="00894CBD"/>
    <w:rsid w:val="0089508E"/>
    <w:rsid w:val="00895165"/>
    <w:rsid w:val="00895690"/>
    <w:rsid w:val="0089573D"/>
    <w:rsid w:val="008959E8"/>
    <w:rsid w:val="00895C5A"/>
    <w:rsid w:val="00895F2F"/>
    <w:rsid w:val="00896194"/>
    <w:rsid w:val="008962F9"/>
    <w:rsid w:val="008963FB"/>
    <w:rsid w:val="0089642E"/>
    <w:rsid w:val="0089668F"/>
    <w:rsid w:val="00896911"/>
    <w:rsid w:val="00896B87"/>
    <w:rsid w:val="00896E06"/>
    <w:rsid w:val="00897049"/>
    <w:rsid w:val="008970B8"/>
    <w:rsid w:val="008973C2"/>
    <w:rsid w:val="00897665"/>
    <w:rsid w:val="00897B69"/>
    <w:rsid w:val="008A004E"/>
    <w:rsid w:val="008A04B3"/>
    <w:rsid w:val="008A04C3"/>
    <w:rsid w:val="008A0634"/>
    <w:rsid w:val="008A0733"/>
    <w:rsid w:val="008A10A9"/>
    <w:rsid w:val="008A1109"/>
    <w:rsid w:val="008A136E"/>
    <w:rsid w:val="008A13B1"/>
    <w:rsid w:val="008A141A"/>
    <w:rsid w:val="008A1C4E"/>
    <w:rsid w:val="008A2338"/>
    <w:rsid w:val="008A24B9"/>
    <w:rsid w:val="008A2741"/>
    <w:rsid w:val="008A2F90"/>
    <w:rsid w:val="008A307E"/>
    <w:rsid w:val="008A329F"/>
    <w:rsid w:val="008A3D14"/>
    <w:rsid w:val="008A3F3B"/>
    <w:rsid w:val="008A4031"/>
    <w:rsid w:val="008A4090"/>
    <w:rsid w:val="008A40AC"/>
    <w:rsid w:val="008A4103"/>
    <w:rsid w:val="008A48D8"/>
    <w:rsid w:val="008A4B41"/>
    <w:rsid w:val="008A51C1"/>
    <w:rsid w:val="008A54F2"/>
    <w:rsid w:val="008A551F"/>
    <w:rsid w:val="008A5538"/>
    <w:rsid w:val="008A5768"/>
    <w:rsid w:val="008A5E2B"/>
    <w:rsid w:val="008A648B"/>
    <w:rsid w:val="008A6673"/>
    <w:rsid w:val="008A6DC8"/>
    <w:rsid w:val="008A7020"/>
    <w:rsid w:val="008A728C"/>
    <w:rsid w:val="008A745F"/>
    <w:rsid w:val="008A74F6"/>
    <w:rsid w:val="008A7551"/>
    <w:rsid w:val="008A76AE"/>
    <w:rsid w:val="008A7B65"/>
    <w:rsid w:val="008A7C48"/>
    <w:rsid w:val="008A7C78"/>
    <w:rsid w:val="008A7D00"/>
    <w:rsid w:val="008A7FD9"/>
    <w:rsid w:val="008B013E"/>
    <w:rsid w:val="008B01DA"/>
    <w:rsid w:val="008B0D91"/>
    <w:rsid w:val="008B0DD1"/>
    <w:rsid w:val="008B0FF4"/>
    <w:rsid w:val="008B115F"/>
    <w:rsid w:val="008B1275"/>
    <w:rsid w:val="008B14C0"/>
    <w:rsid w:val="008B1B6E"/>
    <w:rsid w:val="008B1FBB"/>
    <w:rsid w:val="008B2542"/>
    <w:rsid w:val="008B27D0"/>
    <w:rsid w:val="008B301E"/>
    <w:rsid w:val="008B3463"/>
    <w:rsid w:val="008B3579"/>
    <w:rsid w:val="008B35D0"/>
    <w:rsid w:val="008B37F6"/>
    <w:rsid w:val="008B38E9"/>
    <w:rsid w:val="008B3937"/>
    <w:rsid w:val="008B3D2A"/>
    <w:rsid w:val="008B4094"/>
    <w:rsid w:val="008B40E2"/>
    <w:rsid w:val="008B418F"/>
    <w:rsid w:val="008B41B3"/>
    <w:rsid w:val="008B4299"/>
    <w:rsid w:val="008B432E"/>
    <w:rsid w:val="008B43C1"/>
    <w:rsid w:val="008B49BD"/>
    <w:rsid w:val="008B4E6B"/>
    <w:rsid w:val="008B52DC"/>
    <w:rsid w:val="008B542E"/>
    <w:rsid w:val="008B567F"/>
    <w:rsid w:val="008B5743"/>
    <w:rsid w:val="008B5D55"/>
    <w:rsid w:val="008B5F20"/>
    <w:rsid w:val="008B65A3"/>
    <w:rsid w:val="008B6D21"/>
    <w:rsid w:val="008B6D58"/>
    <w:rsid w:val="008B6FBA"/>
    <w:rsid w:val="008B74FA"/>
    <w:rsid w:val="008C00B2"/>
    <w:rsid w:val="008C0158"/>
    <w:rsid w:val="008C0A95"/>
    <w:rsid w:val="008C0F30"/>
    <w:rsid w:val="008C154C"/>
    <w:rsid w:val="008C1C04"/>
    <w:rsid w:val="008C1F15"/>
    <w:rsid w:val="008C21C7"/>
    <w:rsid w:val="008C23C2"/>
    <w:rsid w:val="008C262F"/>
    <w:rsid w:val="008C2907"/>
    <w:rsid w:val="008C375A"/>
    <w:rsid w:val="008C39B6"/>
    <w:rsid w:val="008C4233"/>
    <w:rsid w:val="008C43AA"/>
    <w:rsid w:val="008C4458"/>
    <w:rsid w:val="008C452C"/>
    <w:rsid w:val="008C4763"/>
    <w:rsid w:val="008C4A28"/>
    <w:rsid w:val="008C4BA0"/>
    <w:rsid w:val="008C4E6D"/>
    <w:rsid w:val="008C4F3A"/>
    <w:rsid w:val="008C4F67"/>
    <w:rsid w:val="008C529D"/>
    <w:rsid w:val="008C5862"/>
    <w:rsid w:val="008C5942"/>
    <w:rsid w:val="008C5E1B"/>
    <w:rsid w:val="008C5E3D"/>
    <w:rsid w:val="008C610D"/>
    <w:rsid w:val="008C6261"/>
    <w:rsid w:val="008C6270"/>
    <w:rsid w:val="008C6450"/>
    <w:rsid w:val="008C67E4"/>
    <w:rsid w:val="008C7A06"/>
    <w:rsid w:val="008C7A82"/>
    <w:rsid w:val="008D0127"/>
    <w:rsid w:val="008D0829"/>
    <w:rsid w:val="008D08CC"/>
    <w:rsid w:val="008D0C90"/>
    <w:rsid w:val="008D0CF3"/>
    <w:rsid w:val="008D0DC3"/>
    <w:rsid w:val="008D0E05"/>
    <w:rsid w:val="008D0FF8"/>
    <w:rsid w:val="008D10DD"/>
    <w:rsid w:val="008D16D4"/>
    <w:rsid w:val="008D1BE5"/>
    <w:rsid w:val="008D1C3D"/>
    <w:rsid w:val="008D1D19"/>
    <w:rsid w:val="008D1F1E"/>
    <w:rsid w:val="008D237B"/>
    <w:rsid w:val="008D23EE"/>
    <w:rsid w:val="008D2738"/>
    <w:rsid w:val="008D29BF"/>
    <w:rsid w:val="008D2D28"/>
    <w:rsid w:val="008D3135"/>
    <w:rsid w:val="008D32D5"/>
    <w:rsid w:val="008D351F"/>
    <w:rsid w:val="008D3796"/>
    <w:rsid w:val="008D3A57"/>
    <w:rsid w:val="008D3FD8"/>
    <w:rsid w:val="008D40F0"/>
    <w:rsid w:val="008D4438"/>
    <w:rsid w:val="008D458E"/>
    <w:rsid w:val="008D4943"/>
    <w:rsid w:val="008D50D7"/>
    <w:rsid w:val="008D5496"/>
    <w:rsid w:val="008D5930"/>
    <w:rsid w:val="008D5E59"/>
    <w:rsid w:val="008D64CE"/>
    <w:rsid w:val="008D6521"/>
    <w:rsid w:val="008D6727"/>
    <w:rsid w:val="008D673C"/>
    <w:rsid w:val="008D6E7E"/>
    <w:rsid w:val="008D6F8B"/>
    <w:rsid w:val="008D7270"/>
    <w:rsid w:val="008D7768"/>
    <w:rsid w:val="008D7C02"/>
    <w:rsid w:val="008E0309"/>
    <w:rsid w:val="008E040E"/>
    <w:rsid w:val="008E0904"/>
    <w:rsid w:val="008E0C10"/>
    <w:rsid w:val="008E0DE5"/>
    <w:rsid w:val="008E105A"/>
    <w:rsid w:val="008E1904"/>
    <w:rsid w:val="008E1E8E"/>
    <w:rsid w:val="008E1ED1"/>
    <w:rsid w:val="008E202D"/>
    <w:rsid w:val="008E20BF"/>
    <w:rsid w:val="008E2616"/>
    <w:rsid w:val="008E2770"/>
    <w:rsid w:val="008E2B72"/>
    <w:rsid w:val="008E3079"/>
    <w:rsid w:val="008E3298"/>
    <w:rsid w:val="008E36B1"/>
    <w:rsid w:val="008E3A9E"/>
    <w:rsid w:val="008E3BAE"/>
    <w:rsid w:val="008E3D5C"/>
    <w:rsid w:val="008E3E7D"/>
    <w:rsid w:val="008E4615"/>
    <w:rsid w:val="008E4919"/>
    <w:rsid w:val="008E4B19"/>
    <w:rsid w:val="008E4EB5"/>
    <w:rsid w:val="008E5250"/>
    <w:rsid w:val="008E53A2"/>
    <w:rsid w:val="008E560B"/>
    <w:rsid w:val="008E5773"/>
    <w:rsid w:val="008E5838"/>
    <w:rsid w:val="008E5AD9"/>
    <w:rsid w:val="008E5F8E"/>
    <w:rsid w:val="008E61D2"/>
    <w:rsid w:val="008E64F3"/>
    <w:rsid w:val="008E688C"/>
    <w:rsid w:val="008E6B34"/>
    <w:rsid w:val="008E6EBC"/>
    <w:rsid w:val="008E7217"/>
    <w:rsid w:val="008E723B"/>
    <w:rsid w:val="008E72B2"/>
    <w:rsid w:val="008E7742"/>
    <w:rsid w:val="008E7ADD"/>
    <w:rsid w:val="008F0186"/>
    <w:rsid w:val="008F01EA"/>
    <w:rsid w:val="008F03E0"/>
    <w:rsid w:val="008F0A4C"/>
    <w:rsid w:val="008F0DA4"/>
    <w:rsid w:val="008F0F85"/>
    <w:rsid w:val="008F19F0"/>
    <w:rsid w:val="008F1AAF"/>
    <w:rsid w:val="008F1B44"/>
    <w:rsid w:val="008F1DD0"/>
    <w:rsid w:val="008F1EE5"/>
    <w:rsid w:val="008F241D"/>
    <w:rsid w:val="008F2940"/>
    <w:rsid w:val="008F2A17"/>
    <w:rsid w:val="008F2A75"/>
    <w:rsid w:val="008F2DCE"/>
    <w:rsid w:val="008F36AC"/>
    <w:rsid w:val="008F3950"/>
    <w:rsid w:val="008F3A05"/>
    <w:rsid w:val="008F3F01"/>
    <w:rsid w:val="008F42F7"/>
    <w:rsid w:val="008F4755"/>
    <w:rsid w:val="008F483B"/>
    <w:rsid w:val="008F4D2C"/>
    <w:rsid w:val="008F4E08"/>
    <w:rsid w:val="008F5572"/>
    <w:rsid w:val="008F582A"/>
    <w:rsid w:val="008F586D"/>
    <w:rsid w:val="008F5884"/>
    <w:rsid w:val="008F60F3"/>
    <w:rsid w:val="008F642B"/>
    <w:rsid w:val="008F6788"/>
    <w:rsid w:val="008F6E06"/>
    <w:rsid w:val="008F7351"/>
    <w:rsid w:val="008F77A7"/>
    <w:rsid w:val="008F7EE4"/>
    <w:rsid w:val="008F7FED"/>
    <w:rsid w:val="0090038F"/>
    <w:rsid w:val="0090045E"/>
    <w:rsid w:val="0090059F"/>
    <w:rsid w:val="00900613"/>
    <w:rsid w:val="009009FE"/>
    <w:rsid w:val="00900F83"/>
    <w:rsid w:val="00901270"/>
    <w:rsid w:val="00901C51"/>
    <w:rsid w:val="00901CFD"/>
    <w:rsid w:val="00902786"/>
    <w:rsid w:val="009028B3"/>
    <w:rsid w:val="00902ADE"/>
    <w:rsid w:val="00902E93"/>
    <w:rsid w:val="0090304A"/>
    <w:rsid w:val="0090319D"/>
    <w:rsid w:val="009033EC"/>
    <w:rsid w:val="009037B3"/>
    <w:rsid w:val="00903BAF"/>
    <w:rsid w:val="00903DF3"/>
    <w:rsid w:val="009043FB"/>
    <w:rsid w:val="0090476B"/>
    <w:rsid w:val="009051E0"/>
    <w:rsid w:val="0090598E"/>
    <w:rsid w:val="00905AC9"/>
    <w:rsid w:val="009060C9"/>
    <w:rsid w:val="009061F4"/>
    <w:rsid w:val="009069E7"/>
    <w:rsid w:val="00906F6A"/>
    <w:rsid w:val="00907386"/>
    <w:rsid w:val="009073F4"/>
    <w:rsid w:val="00907BF2"/>
    <w:rsid w:val="00910355"/>
    <w:rsid w:val="009103B3"/>
    <w:rsid w:val="009105C0"/>
    <w:rsid w:val="00910939"/>
    <w:rsid w:val="00910981"/>
    <w:rsid w:val="00910F4A"/>
    <w:rsid w:val="00911115"/>
    <w:rsid w:val="00911197"/>
    <w:rsid w:val="009115B3"/>
    <w:rsid w:val="00911796"/>
    <w:rsid w:val="009118B2"/>
    <w:rsid w:val="00911B89"/>
    <w:rsid w:val="0091265C"/>
    <w:rsid w:val="00912B28"/>
    <w:rsid w:val="00912CB2"/>
    <w:rsid w:val="00912EBE"/>
    <w:rsid w:val="00912F26"/>
    <w:rsid w:val="00913257"/>
    <w:rsid w:val="00913258"/>
    <w:rsid w:val="0091341C"/>
    <w:rsid w:val="009135CE"/>
    <w:rsid w:val="00913899"/>
    <w:rsid w:val="00914137"/>
    <w:rsid w:val="00914267"/>
    <w:rsid w:val="0091479E"/>
    <w:rsid w:val="00914AF2"/>
    <w:rsid w:val="00914C73"/>
    <w:rsid w:val="00914DD7"/>
    <w:rsid w:val="00914FFF"/>
    <w:rsid w:val="0091551E"/>
    <w:rsid w:val="0091552C"/>
    <w:rsid w:val="009157DE"/>
    <w:rsid w:val="00915807"/>
    <w:rsid w:val="009158E3"/>
    <w:rsid w:val="00915BC8"/>
    <w:rsid w:val="009164CE"/>
    <w:rsid w:val="009165A5"/>
    <w:rsid w:val="009165B2"/>
    <w:rsid w:val="0091669C"/>
    <w:rsid w:val="00916787"/>
    <w:rsid w:val="009167BC"/>
    <w:rsid w:val="0091694E"/>
    <w:rsid w:val="00916D14"/>
    <w:rsid w:val="00916DDB"/>
    <w:rsid w:val="009172EC"/>
    <w:rsid w:val="00917861"/>
    <w:rsid w:val="00917BA8"/>
    <w:rsid w:val="009204DC"/>
    <w:rsid w:val="00920E95"/>
    <w:rsid w:val="00920ED4"/>
    <w:rsid w:val="0092172D"/>
    <w:rsid w:val="009217D6"/>
    <w:rsid w:val="00921806"/>
    <w:rsid w:val="00921C26"/>
    <w:rsid w:val="00921C9C"/>
    <w:rsid w:val="00921DEB"/>
    <w:rsid w:val="0092240A"/>
    <w:rsid w:val="00922801"/>
    <w:rsid w:val="00923364"/>
    <w:rsid w:val="00923506"/>
    <w:rsid w:val="00923696"/>
    <w:rsid w:val="00923756"/>
    <w:rsid w:val="00923C0B"/>
    <w:rsid w:val="00923EB0"/>
    <w:rsid w:val="00923FA6"/>
    <w:rsid w:val="00924190"/>
    <w:rsid w:val="0092440B"/>
    <w:rsid w:val="0092452F"/>
    <w:rsid w:val="00924754"/>
    <w:rsid w:val="00924A4F"/>
    <w:rsid w:val="00924B42"/>
    <w:rsid w:val="00924D0E"/>
    <w:rsid w:val="00925192"/>
    <w:rsid w:val="00925271"/>
    <w:rsid w:val="009256CC"/>
    <w:rsid w:val="00925D14"/>
    <w:rsid w:val="00925E41"/>
    <w:rsid w:val="009260F1"/>
    <w:rsid w:val="0092622E"/>
    <w:rsid w:val="00926724"/>
    <w:rsid w:val="00926729"/>
    <w:rsid w:val="00926824"/>
    <w:rsid w:val="009268D9"/>
    <w:rsid w:val="00926C0B"/>
    <w:rsid w:val="00926E5A"/>
    <w:rsid w:val="0092715B"/>
    <w:rsid w:val="00927412"/>
    <w:rsid w:val="0092748B"/>
    <w:rsid w:val="009275BC"/>
    <w:rsid w:val="00927F33"/>
    <w:rsid w:val="00927FF4"/>
    <w:rsid w:val="009300F7"/>
    <w:rsid w:val="009301AF"/>
    <w:rsid w:val="0093051D"/>
    <w:rsid w:val="0093066A"/>
    <w:rsid w:val="0093075C"/>
    <w:rsid w:val="009307C0"/>
    <w:rsid w:val="00930CA0"/>
    <w:rsid w:val="0093123E"/>
    <w:rsid w:val="00931762"/>
    <w:rsid w:val="00931835"/>
    <w:rsid w:val="00931A78"/>
    <w:rsid w:val="00931D0A"/>
    <w:rsid w:val="00931FFF"/>
    <w:rsid w:val="0093228F"/>
    <w:rsid w:val="00932582"/>
    <w:rsid w:val="00932CA0"/>
    <w:rsid w:val="009331AE"/>
    <w:rsid w:val="00933551"/>
    <w:rsid w:val="00933589"/>
    <w:rsid w:val="009335EF"/>
    <w:rsid w:val="00933C8F"/>
    <w:rsid w:val="00933EB3"/>
    <w:rsid w:val="00934141"/>
    <w:rsid w:val="009345D8"/>
    <w:rsid w:val="0093468C"/>
    <w:rsid w:val="009347DD"/>
    <w:rsid w:val="00934B32"/>
    <w:rsid w:val="00934E24"/>
    <w:rsid w:val="00935291"/>
    <w:rsid w:val="00935670"/>
    <w:rsid w:val="0093576A"/>
    <w:rsid w:val="009357FF"/>
    <w:rsid w:val="00935ADB"/>
    <w:rsid w:val="0093600A"/>
    <w:rsid w:val="0093612A"/>
    <w:rsid w:val="00936676"/>
    <w:rsid w:val="00936766"/>
    <w:rsid w:val="009367FE"/>
    <w:rsid w:val="009369BB"/>
    <w:rsid w:val="00936F40"/>
    <w:rsid w:val="0094026E"/>
    <w:rsid w:val="00940DBE"/>
    <w:rsid w:val="00940EB8"/>
    <w:rsid w:val="00940EF7"/>
    <w:rsid w:val="00941018"/>
    <w:rsid w:val="0094155C"/>
    <w:rsid w:val="00941C55"/>
    <w:rsid w:val="00942261"/>
    <w:rsid w:val="0094229B"/>
    <w:rsid w:val="009424CC"/>
    <w:rsid w:val="0094284E"/>
    <w:rsid w:val="00942D9B"/>
    <w:rsid w:val="00942EA3"/>
    <w:rsid w:val="00943024"/>
    <w:rsid w:val="009433F5"/>
    <w:rsid w:val="00943D53"/>
    <w:rsid w:val="00944053"/>
    <w:rsid w:val="009440ED"/>
    <w:rsid w:val="009441B4"/>
    <w:rsid w:val="00944341"/>
    <w:rsid w:val="00944755"/>
    <w:rsid w:val="00944837"/>
    <w:rsid w:val="00945027"/>
    <w:rsid w:val="0094529F"/>
    <w:rsid w:val="00945BDA"/>
    <w:rsid w:val="00945BE1"/>
    <w:rsid w:val="00945FB6"/>
    <w:rsid w:val="00946430"/>
    <w:rsid w:val="009469FA"/>
    <w:rsid w:val="00946AEF"/>
    <w:rsid w:val="00947241"/>
    <w:rsid w:val="009472C5"/>
    <w:rsid w:val="0094733D"/>
    <w:rsid w:val="00947426"/>
    <w:rsid w:val="0094744A"/>
    <w:rsid w:val="00947767"/>
    <w:rsid w:val="0094796E"/>
    <w:rsid w:val="00947BFD"/>
    <w:rsid w:val="00947D10"/>
    <w:rsid w:val="00947F91"/>
    <w:rsid w:val="00950339"/>
    <w:rsid w:val="009508CB"/>
    <w:rsid w:val="00950938"/>
    <w:rsid w:val="00950AF6"/>
    <w:rsid w:val="00950EDF"/>
    <w:rsid w:val="009510B8"/>
    <w:rsid w:val="009510BE"/>
    <w:rsid w:val="0095140C"/>
    <w:rsid w:val="00951518"/>
    <w:rsid w:val="0095157F"/>
    <w:rsid w:val="00951F8E"/>
    <w:rsid w:val="009522C2"/>
    <w:rsid w:val="009523D7"/>
    <w:rsid w:val="009524E3"/>
    <w:rsid w:val="00952C88"/>
    <w:rsid w:val="00953015"/>
    <w:rsid w:val="009537A8"/>
    <w:rsid w:val="00953FE3"/>
    <w:rsid w:val="00954001"/>
    <w:rsid w:val="00954230"/>
    <w:rsid w:val="00954FDC"/>
    <w:rsid w:val="009553C9"/>
    <w:rsid w:val="009555C0"/>
    <w:rsid w:val="00956025"/>
    <w:rsid w:val="009560E8"/>
    <w:rsid w:val="00956AEF"/>
    <w:rsid w:val="00956CEA"/>
    <w:rsid w:val="00957675"/>
    <w:rsid w:val="00957E85"/>
    <w:rsid w:val="00960103"/>
    <w:rsid w:val="009601E1"/>
    <w:rsid w:val="00960457"/>
    <w:rsid w:val="00960480"/>
    <w:rsid w:val="0096072B"/>
    <w:rsid w:val="00960EBD"/>
    <w:rsid w:val="00961231"/>
    <w:rsid w:val="00961560"/>
    <w:rsid w:val="00961989"/>
    <w:rsid w:val="00961A9D"/>
    <w:rsid w:val="00962074"/>
    <w:rsid w:val="009620B4"/>
    <w:rsid w:val="009624FB"/>
    <w:rsid w:val="009629D8"/>
    <w:rsid w:val="00962D3F"/>
    <w:rsid w:val="00962E08"/>
    <w:rsid w:val="0096308D"/>
    <w:rsid w:val="009632D6"/>
    <w:rsid w:val="0096373D"/>
    <w:rsid w:val="00963742"/>
    <w:rsid w:val="009642F6"/>
    <w:rsid w:val="009645D1"/>
    <w:rsid w:val="00964AF7"/>
    <w:rsid w:val="00964E82"/>
    <w:rsid w:val="009656B7"/>
    <w:rsid w:val="009660A3"/>
    <w:rsid w:val="009661B9"/>
    <w:rsid w:val="009663E5"/>
    <w:rsid w:val="009664D3"/>
    <w:rsid w:val="00966A20"/>
    <w:rsid w:val="00966EB4"/>
    <w:rsid w:val="00967994"/>
    <w:rsid w:val="00967A5D"/>
    <w:rsid w:val="00967FA2"/>
    <w:rsid w:val="00970372"/>
    <w:rsid w:val="00970838"/>
    <w:rsid w:val="00970977"/>
    <w:rsid w:val="009709D7"/>
    <w:rsid w:val="00970ADC"/>
    <w:rsid w:val="0097128A"/>
    <w:rsid w:val="00971638"/>
    <w:rsid w:val="00971FDE"/>
    <w:rsid w:val="009721F3"/>
    <w:rsid w:val="009729F9"/>
    <w:rsid w:val="00972AA6"/>
    <w:rsid w:val="00972D84"/>
    <w:rsid w:val="00973337"/>
    <w:rsid w:val="00973390"/>
    <w:rsid w:val="00973934"/>
    <w:rsid w:val="00973A62"/>
    <w:rsid w:val="00973C1A"/>
    <w:rsid w:val="00973C1D"/>
    <w:rsid w:val="00973ECE"/>
    <w:rsid w:val="0097405E"/>
    <w:rsid w:val="0097423F"/>
    <w:rsid w:val="009747B1"/>
    <w:rsid w:val="00974AC9"/>
    <w:rsid w:val="00974EE1"/>
    <w:rsid w:val="00974FC0"/>
    <w:rsid w:val="0097554F"/>
    <w:rsid w:val="00976491"/>
    <w:rsid w:val="00976548"/>
    <w:rsid w:val="00976DD7"/>
    <w:rsid w:val="00976FE3"/>
    <w:rsid w:val="00977E38"/>
    <w:rsid w:val="00980021"/>
    <w:rsid w:val="009802BD"/>
    <w:rsid w:val="00980439"/>
    <w:rsid w:val="00981140"/>
    <w:rsid w:val="0098187F"/>
    <w:rsid w:val="009819D1"/>
    <w:rsid w:val="00981A0A"/>
    <w:rsid w:val="00981B35"/>
    <w:rsid w:val="00982553"/>
    <w:rsid w:val="009828E7"/>
    <w:rsid w:val="00982AA1"/>
    <w:rsid w:val="00982B67"/>
    <w:rsid w:val="00982F34"/>
    <w:rsid w:val="009835E0"/>
    <w:rsid w:val="00983845"/>
    <w:rsid w:val="00983965"/>
    <w:rsid w:val="009839EE"/>
    <w:rsid w:val="00983B02"/>
    <w:rsid w:val="00983EC2"/>
    <w:rsid w:val="00984060"/>
    <w:rsid w:val="00984485"/>
    <w:rsid w:val="00984E3D"/>
    <w:rsid w:val="00985148"/>
    <w:rsid w:val="00985580"/>
    <w:rsid w:val="009855AB"/>
    <w:rsid w:val="009856CC"/>
    <w:rsid w:val="00985A66"/>
    <w:rsid w:val="00987188"/>
    <w:rsid w:val="009879B7"/>
    <w:rsid w:val="00987A8A"/>
    <w:rsid w:val="00987B3F"/>
    <w:rsid w:val="00987D15"/>
    <w:rsid w:val="00990156"/>
    <w:rsid w:val="00990233"/>
    <w:rsid w:val="009903F2"/>
    <w:rsid w:val="009907A7"/>
    <w:rsid w:val="00990912"/>
    <w:rsid w:val="00990A1D"/>
    <w:rsid w:val="00990AE7"/>
    <w:rsid w:val="00990D08"/>
    <w:rsid w:val="00990F7E"/>
    <w:rsid w:val="009912F4"/>
    <w:rsid w:val="0099216A"/>
    <w:rsid w:val="0099220B"/>
    <w:rsid w:val="0099244E"/>
    <w:rsid w:val="00992512"/>
    <w:rsid w:val="009927A1"/>
    <w:rsid w:val="009927A7"/>
    <w:rsid w:val="009927AD"/>
    <w:rsid w:val="00992D50"/>
    <w:rsid w:val="009939B8"/>
    <w:rsid w:val="00993A8F"/>
    <w:rsid w:val="00993AA2"/>
    <w:rsid w:val="00993AED"/>
    <w:rsid w:val="00993FB1"/>
    <w:rsid w:val="00994620"/>
    <w:rsid w:val="00994D7B"/>
    <w:rsid w:val="00995015"/>
    <w:rsid w:val="009951D1"/>
    <w:rsid w:val="009956EF"/>
    <w:rsid w:val="00995883"/>
    <w:rsid w:val="00995B76"/>
    <w:rsid w:val="00995CD1"/>
    <w:rsid w:val="00996183"/>
    <w:rsid w:val="00996866"/>
    <w:rsid w:val="009968E1"/>
    <w:rsid w:val="00997295"/>
    <w:rsid w:val="00997648"/>
    <w:rsid w:val="00997C4C"/>
    <w:rsid w:val="009A0649"/>
    <w:rsid w:val="009A0B73"/>
    <w:rsid w:val="009A12FE"/>
    <w:rsid w:val="009A1B37"/>
    <w:rsid w:val="009A1DDF"/>
    <w:rsid w:val="009A2BDD"/>
    <w:rsid w:val="009A3072"/>
    <w:rsid w:val="009A3317"/>
    <w:rsid w:val="009A3334"/>
    <w:rsid w:val="009A3436"/>
    <w:rsid w:val="009A3672"/>
    <w:rsid w:val="009A376F"/>
    <w:rsid w:val="009A3A33"/>
    <w:rsid w:val="009A3C35"/>
    <w:rsid w:val="009A4892"/>
    <w:rsid w:val="009A4A3E"/>
    <w:rsid w:val="009A4C7C"/>
    <w:rsid w:val="009A5240"/>
    <w:rsid w:val="009A55B5"/>
    <w:rsid w:val="009A55CC"/>
    <w:rsid w:val="009A578C"/>
    <w:rsid w:val="009A594C"/>
    <w:rsid w:val="009A64FA"/>
    <w:rsid w:val="009A6503"/>
    <w:rsid w:val="009A6816"/>
    <w:rsid w:val="009A69C2"/>
    <w:rsid w:val="009A6CF5"/>
    <w:rsid w:val="009A7186"/>
    <w:rsid w:val="009A798D"/>
    <w:rsid w:val="009A7C5C"/>
    <w:rsid w:val="009B0681"/>
    <w:rsid w:val="009B0A9D"/>
    <w:rsid w:val="009B0AA2"/>
    <w:rsid w:val="009B0BCB"/>
    <w:rsid w:val="009B19EE"/>
    <w:rsid w:val="009B1B0B"/>
    <w:rsid w:val="009B1DA5"/>
    <w:rsid w:val="009B1EE4"/>
    <w:rsid w:val="009B23FD"/>
    <w:rsid w:val="009B24B0"/>
    <w:rsid w:val="009B2716"/>
    <w:rsid w:val="009B2934"/>
    <w:rsid w:val="009B3140"/>
    <w:rsid w:val="009B321A"/>
    <w:rsid w:val="009B3366"/>
    <w:rsid w:val="009B340C"/>
    <w:rsid w:val="009B3474"/>
    <w:rsid w:val="009B3486"/>
    <w:rsid w:val="009B3695"/>
    <w:rsid w:val="009B390C"/>
    <w:rsid w:val="009B3E0B"/>
    <w:rsid w:val="009B4548"/>
    <w:rsid w:val="009B4AD9"/>
    <w:rsid w:val="009B50F3"/>
    <w:rsid w:val="009B52D3"/>
    <w:rsid w:val="009B5644"/>
    <w:rsid w:val="009B5775"/>
    <w:rsid w:val="009B5861"/>
    <w:rsid w:val="009B58C8"/>
    <w:rsid w:val="009B5D69"/>
    <w:rsid w:val="009B5E86"/>
    <w:rsid w:val="009B693C"/>
    <w:rsid w:val="009B6FDA"/>
    <w:rsid w:val="009B714B"/>
    <w:rsid w:val="009B7267"/>
    <w:rsid w:val="009B7544"/>
    <w:rsid w:val="009B77C6"/>
    <w:rsid w:val="009B7DBC"/>
    <w:rsid w:val="009C012C"/>
    <w:rsid w:val="009C0234"/>
    <w:rsid w:val="009C091C"/>
    <w:rsid w:val="009C0960"/>
    <w:rsid w:val="009C0D1A"/>
    <w:rsid w:val="009C0E1B"/>
    <w:rsid w:val="009C0EFD"/>
    <w:rsid w:val="009C13DD"/>
    <w:rsid w:val="009C18E9"/>
    <w:rsid w:val="009C1A52"/>
    <w:rsid w:val="009C1C4B"/>
    <w:rsid w:val="009C1DE5"/>
    <w:rsid w:val="009C20AF"/>
    <w:rsid w:val="009C2384"/>
    <w:rsid w:val="009C2A33"/>
    <w:rsid w:val="009C2DF9"/>
    <w:rsid w:val="009C2F4F"/>
    <w:rsid w:val="009C314A"/>
    <w:rsid w:val="009C36D5"/>
    <w:rsid w:val="009C36E3"/>
    <w:rsid w:val="009C38BD"/>
    <w:rsid w:val="009C397B"/>
    <w:rsid w:val="009C3F43"/>
    <w:rsid w:val="009C4A0B"/>
    <w:rsid w:val="009C4A52"/>
    <w:rsid w:val="009C4B38"/>
    <w:rsid w:val="009C4E46"/>
    <w:rsid w:val="009C53DD"/>
    <w:rsid w:val="009C5442"/>
    <w:rsid w:val="009C5698"/>
    <w:rsid w:val="009C56F4"/>
    <w:rsid w:val="009C5ACA"/>
    <w:rsid w:val="009C5BAA"/>
    <w:rsid w:val="009C5CBA"/>
    <w:rsid w:val="009C5CC2"/>
    <w:rsid w:val="009C6A07"/>
    <w:rsid w:val="009C71DC"/>
    <w:rsid w:val="009C73E9"/>
    <w:rsid w:val="009C7711"/>
    <w:rsid w:val="009C7801"/>
    <w:rsid w:val="009C796A"/>
    <w:rsid w:val="009C7E9B"/>
    <w:rsid w:val="009D02E7"/>
    <w:rsid w:val="009D051D"/>
    <w:rsid w:val="009D0802"/>
    <w:rsid w:val="009D0E1C"/>
    <w:rsid w:val="009D0FAE"/>
    <w:rsid w:val="009D14DD"/>
    <w:rsid w:val="009D175F"/>
    <w:rsid w:val="009D190F"/>
    <w:rsid w:val="009D1F76"/>
    <w:rsid w:val="009D2441"/>
    <w:rsid w:val="009D27A5"/>
    <w:rsid w:val="009D29BE"/>
    <w:rsid w:val="009D2A61"/>
    <w:rsid w:val="009D2AB4"/>
    <w:rsid w:val="009D2FD8"/>
    <w:rsid w:val="009D3662"/>
    <w:rsid w:val="009D3E4D"/>
    <w:rsid w:val="009D43C2"/>
    <w:rsid w:val="009D4429"/>
    <w:rsid w:val="009D451B"/>
    <w:rsid w:val="009D469E"/>
    <w:rsid w:val="009D4C11"/>
    <w:rsid w:val="009D4F7C"/>
    <w:rsid w:val="009D501D"/>
    <w:rsid w:val="009D57C1"/>
    <w:rsid w:val="009D5BD4"/>
    <w:rsid w:val="009D5C04"/>
    <w:rsid w:val="009D5C11"/>
    <w:rsid w:val="009D62E0"/>
    <w:rsid w:val="009D65A1"/>
    <w:rsid w:val="009D69BD"/>
    <w:rsid w:val="009D6DB0"/>
    <w:rsid w:val="009D6FF5"/>
    <w:rsid w:val="009D7DD6"/>
    <w:rsid w:val="009D7EFB"/>
    <w:rsid w:val="009E005B"/>
    <w:rsid w:val="009E01B1"/>
    <w:rsid w:val="009E0237"/>
    <w:rsid w:val="009E037B"/>
    <w:rsid w:val="009E0540"/>
    <w:rsid w:val="009E05B7"/>
    <w:rsid w:val="009E07F3"/>
    <w:rsid w:val="009E089A"/>
    <w:rsid w:val="009E09E3"/>
    <w:rsid w:val="009E09E4"/>
    <w:rsid w:val="009E0A4C"/>
    <w:rsid w:val="009E1345"/>
    <w:rsid w:val="009E18EB"/>
    <w:rsid w:val="009E1BC1"/>
    <w:rsid w:val="009E2265"/>
    <w:rsid w:val="009E2538"/>
    <w:rsid w:val="009E256E"/>
    <w:rsid w:val="009E26D7"/>
    <w:rsid w:val="009E3134"/>
    <w:rsid w:val="009E3559"/>
    <w:rsid w:val="009E364C"/>
    <w:rsid w:val="009E3BB8"/>
    <w:rsid w:val="009E3BD3"/>
    <w:rsid w:val="009E3C07"/>
    <w:rsid w:val="009E3C34"/>
    <w:rsid w:val="009E4175"/>
    <w:rsid w:val="009E45CF"/>
    <w:rsid w:val="009E487F"/>
    <w:rsid w:val="009E4A7D"/>
    <w:rsid w:val="009E51E4"/>
    <w:rsid w:val="009E53FC"/>
    <w:rsid w:val="009E54BF"/>
    <w:rsid w:val="009E555D"/>
    <w:rsid w:val="009E5787"/>
    <w:rsid w:val="009E5849"/>
    <w:rsid w:val="009E5881"/>
    <w:rsid w:val="009E6870"/>
    <w:rsid w:val="009E6910"/>
    <w:rsid w:val="009E6A21"/>
    <w:rsid w:val="009E6BF9"/>
    <w:rsid w:val="009E72A3"/>
    <w:rsid w:val="009E7A6B"/>
    <w:rsid w:val="009E7E46"/>
    <w:rsid w:val="009EB710"/>
    <w:rsid w:val="009F05DD"/>
    <w:rsid w:val="009F0B19"/>
    <w:rsid w:val="009F0D62"/>
    <w:rsid w:val="009F0E2E"/>
    <w:rsid w:val="009F0ECA"/>
    <w:rsid w:val="009F108E"/>
    <w:rsid w:val="009F1329"/>
    <w:rsid w:val="009F1CD5"/>
    <w:rsid w:val="009F1F7D"/>
    <w:rsid w:val="009F20CC"/>
    <w:rsid w:val="009F2224"/>
    <w:rsid w:val="009F2264"/>
    <w:rsid w:val="009F2802"/>
    <w:rsid w:val="009F2F49"/>
    <w:rsid w:val="009F309A"/>
    <w:rsid w:val="009F3483"/>
    <w:rsid w:val="009F34FF"/>
    <w:rsid w:val="009F36CC"/>
    <w:rsid w:val="009F46EF"/>
    <w:rsid w:val="009F621F"/>
    <w:rsid w:val="009F64F4"/>
    <w:rsid w:val="009F67B4"/>
    <w:rsid w:val="009F69F0"/>
    <w:rsid w:val="009F7799"/>
    <w:rsid w:val="009F79B6"/>
    <w:rsid w:val="009F7E6D"/>
    <w:rsid w:val="00A001E3"/>
    <w:rsid w:val="00A0099D"/>
    <w:rsid w:val="00A00BCA"/>
    <w:rsid w:val="00A01056"/>
    <w:rsid w:val="00A01455"/>
    <w:rsid w:val="00A016D5"/>
    <w:rsid w:val="00A01922"/>
    <w:rsid w:val="00A01B56"/>
    <w:rsid w:val="00A01C50"/>
    <w:rsid w:val="00A01FBD"/>
    <w:rsid w:val="00A0241E"/>
    <w:rsid w:val="00A02DB2"/>
    <w:rsid w:val="00A03368"/>
    <w:rsid w:val="00A03AAB"/>
    <w:rsid w:val="00A03DF8"/>
    <w:rsid w:val="00A042F1"/>
    <w:rsid w:val="00A04856"/>
    <w:rsid w:val="00A05313"/>
    <w:rsid w:val="00A05A2F"/>
    <w:rsid w:val="00A05E0C"/>
    <w:rsid w:val="00A05EE5"/>
    <w:rsid w:val="00A06527"/>
    <w:rsid w:val="00A06534"/>
    <w:rsid w:val="00A069BB"/>
    <w:rsid w:val="00A06A57"/>
    <w:rsid w:val="00A07794"/>
    <w:rsid w:val="00A078A1"/>
    <w:rsid w:val="00A07982"/>
    <w:rsid w:val="00A07B40"/>
    <w:rsid w:val="00A10804"/>
    <w:rsid w:val="00A109E0"/>
    <w:rsid w:val="00A10CF7"/>
    <w:rsid w:val="00A10FFF"/>
    <w:rsid w:val="00A11AC2"/>
    <w:rsid w:val="00A11CAB"/>
    <w:rsid w:val="00A1254C"/>
    <w:rsid w:val="00A1280C"/>
    <w:rsid w:val="00A129C3"/>
    <w:rsid w:val="00A12C56"/>
    <w:rsid w:val="00A12D2C"/>
    <w:rsid w:val="00A1327E"/>
    <w:rsid w:val="00A13B4B"/>
    <w:rsid w:val="00A13FE3"/>
    <w:rsid w:val="00A14A87"/>
    <w:rsid w:val="00A14BA9"/>
    <w:rsid w:val="00A15123"/>
    <w:rsid w:val="00A15173"/>
    <w:rsid w:val="00A156E0"/>
    <w:rsid w:val="00A15D83"/>
    <w:rsid w:val="00A15FA8"/>
    <w:rsid w:val="00A163B0"/>
    <w:rsid w:val="00A16506"/>
    <w:rsid w:val="00A167BC"/>
    <w:rsid w:val="00A16AB5"/>
    <w:rsid w:val="00A16D00"/>
    <w:rsid w:val="00A16E9E"/>
    <w:rsid w:val="00A173C9"/>
    <w:rsid w:val="00A1758C"/>
    <w:rsid w:val="00A177A1"/>
    <w:rsid w:val="00A179AA"/>
    <w:rsid w:val="00A17A5F"/>
    <w:rsid w:val="00A17D55"/>
    <w:rsid w:val="00A200E9"/>
    <w:rsid w:val="00A20200"/>
    <w:rsid w:val="00A202EF"/>
    <w:rsid w:val="00A204C7"/>
    <w:rsid w:val="00A205A3"/>
    <w:rsid w:val="00A206CD"/>
    <w:rsid w:val="00A20AD2"/>
    <w:rsid w:val="00A21028"/>
    <w:rsid w:val="00A21599"/>
    <w:rsid w:val="00A21BC8"/>
    <w:rsid w:val="00A21DA8"/>
    <w:rsid w:val="00A22B2C"/>
    <w:rsid w:val="00A22FAF"/>
    <w:rsid w:val="00A23085"/>
    <w:rsid w:val="00A233D1"/>
    <w:rsid w:val="00A23BF9"/>
    <w:rsid w:val="00A23E00"/>
    <w:rsid w:val="00A24C0A"/>
    <w:rsid w:val="00A24FB3"/>
    <w:rsid w:val="00A258F9"/>
    <w:rsid w:val="00A26A57"/>
    <w:rsid w:val="00A26F3A"/>
    <w:rsid w:val="00A273AB"/>
    <w:rsid w:val="00A27442"/>
    <w:rsid w:val="00A27CAE"/>
    <w:rsid w:val="00A300F3"/>
    <w:rsid w:val="00A30223"/>
    <w:rsid w:val="00A30750"/>
    <w:rsid w:val="00A30981"/>
    <w:rsid w:val="00A30E69"/>
    <w:rsid w:val="00A30F19"/>
    <w:rsid w:val="00A31463"/>
    <w:rsid w:val="00A316EF"/>
    <w:rsid w:val="00A31747"/>
    <w:rsid w:val="00A31BB5"/>
    <w:rsid w:val="00A32155"/>
    <w:rsid w:val="00A3220D"/>
    <w:rsid w:val="00A3241A"/>
    <w:rsid w:val="00A32601"/>
    <w:rsid w:val="00A326FB"/>
    <w:rsid w:val="00A32B91"/>
    <w:rsid w:val="00A3359C"/>
    <w:rsid w:val="00A33882"/>
    <w:rsid w:val="00A33945"/>
    <w:rsid w:val="00A33BA4"/>
    <w:rsid w:val="00A33F0B"/>
    <w:rsid w:val="00A341BD"/>
    <w:rsid w:val="00A34237"/>
    <w:rsid w:val="00A34958"/>
    <w:rsid w:val="00A349C8"/>
    <w:rsid w:val="00A34A34"/>
    <w:rsid w:val="00A34C36"/>
    <w:rsid w:val="00A3542A"/>
    <w:rsid w:val="00A358E3"/>
    <w:rsid w:val="00A35A0F"/>
    <w:rsid w:val="00A35F3F"/>
    <w:rsid w:val="00A36200"/>
    <w:rsid w:val="00A3638F"/>
    <w:rsid w:val="00A363FD"/>
    <w:rsid w:val="00A366B6"/>
    <w:rsid w:val="00A36A55"/>
    <w:rsid w:val="00A36BF5"/>
    <w:rsid w:val="00A37391"/>
    <w:rsid w:val="00A37564"/>
    <w:rsid w:val="00A3767C"/>
    <w:rsid w:val="00A37806"/>
    <w:rsid w:val="00A37979"/>
    <w:rsid w:val="00A37AD9"/>
    <w:rsid w:val="00A37CEF"/>
    <w:rsid w:val="00A37EE4"/>
    <w:rsid w:val="00A403D7"/>
    <w:rsid w:val="00A40426"/>
    <w:rsid w:val="00A407E3"/>
    <w:rsid w:val="00A40DB5"/>
    <w:rsid w:val="00A4118B"/>
    <w:rsid w:val="00A41235"/>
    <w:rsid w:val="00A415A7"/>
    <w:rsid w:val="00A41628"/>
    <w:rsid w:val="00A416F7"/>
    <w:rsid w:val="00A419EC"/>
    <w:rsid w:val="00A41A97"/>
    <w:rsid w:val="00A41B61"/>
    <w:rsid w:val="00A425E8"/>
    <w:rsid w:val="00A427BC"/>
    <w:rsid w:val="00A42856"/>
    <w:rsid w:val="00A42A6B"/>
    <w:rsid w:val="00A42B26"/>
    <w:rsid w:val="00A42DA4"/>
    <w:rsid w:val="00A436C6"/>
    <w:rsid w:val="00A43B1D"/>
    <w:rsid w:val="00A43ED3"/>
    <w:rsid w:val="00A4448D"/>
    <w:rsid w:val="00A44838"/>
    <w:rsid w:val="00A44AEC"/>
    <w:rsid w:val="00A45221"/>
    <w:rsid w:val="00A45289"/>
    <w:rsid w:val="00A452DB"/>
    <w:rsid w:val="00A454AA"/>
    <w:rsid w:val="00A455D9"/>
    <w:rsid w:val="00A457E9"/>
    <w:rsid w:val="00A45910"/>
    <w:rsid w:val="00A45C1B"/>
    <w:rsid w:val="00A45F5A"/>
    <w:rsid w:val="00A46091"/>
    <w:rsid w:val="00A461D0"/>
    <w:rsid w:val="00A4628C"/>
    <w:rsid w:val="00A46745"/>
    <w:rsid w:val="00A46C60"/>
    <w:rsid w:val="00A46CB4"/>
    <w:rsid w:val="00A470EC"/>
    <w:rsid w:val="00A47336"/>
    <w:rsid w:val="00A47429"/>
    <w:rsid w:val="00A478A2"/>
    <w:rsid w:val="00A47A1F"/>
    <w:rsid w:val="00A47BC6"/>
    <w:rsid w:val="00A4DB04"/>
    <w:rsid w:val="00A505DB"/>
    <w:rsid w:val="00A50F36"/>
    <w:rsid w:val="00A51367"/>
    <w:rsid w:val="00A51765"/>
    <w:rsid w:val="00A51972"/>
    <w:rsid w:val="00A519DC"/>
    <w:rsid w:val="00A520BA"/>
    <w:rsid w:val="00A5211D"/>
    <w:rsid w:val="00A524A7"/>
    <w:rsid w:val="00A52715"/>
    <w:rsid w:val="00A528A4"/>
    <w:rsid w:val="00A52B91"/>
    <w:rsid w:val="00A52CA4"/>
    <w:rsid w:val="00A52D19"/>
    <w:rsid w:val="00A53D0F"/>
    <w:rsid w:val="00A53E8C"/>
    <w:rsid w:val="00A543F3"/>
    <w:rsid w:val="00A546B2"/>
    <w:rsid w:val="00A54898"/>
    <w:rsid w:val="00A54D6A"/>
    <w:rsid w:val="00A551C5"/>
    <w:rsid w:val="00A55281"/>
    <w:rsid w:val="00A5539D"/>
    <w:rsid w:val="00A55C78"/>
    <w:rsid w:val="00A55E0C"/>
    <w:rsid w:val="00A56461"/>
    <w:rsid w:val="00A5658C"/>
    <w:rsid w:val="00A571E8"/>
    <w:rsid w:val="00A57416"/>
    <w:rsid w:val="00A5743B"/>
    <w:rsid w:val="00A577D0"/>
    <w:rsid w:val="00A57A85"/>
    <w:rsid w:val="00A57C7D"/>
    <w:rsid w:val="00A57D8B"/>
    <w:rsid w:val="00A57EA8"/>
    <w:rsid w:val="00A57EC7"/>
    <w:rsid w:val="00A60057"/>
    <w:rsid w:val="00A60097"/>
    <w:rsid w:val="00A6009B"/>
    <w:rsid w:val="00A60465"/>
    <w:rsid w:val="00A60521"/>
    <w:rsid w:val="00A606DD"/>
    <w:rsid w:val="00A60772"/>
    <w:rsid w:val="00A60901"/>
    <w:rsid w:val="00A60CBB"/>
    <w:rsid w:val="00A60EFB"/>
    <w:rsid w:val="00A60F2F"/>
    <w:rsid w:val="00A613D0"/>
    <w:rsid w:val="00A61702"/>
    <w:rsid w:val="00A61852"/>
    <w:rsid w:val="00A619AC"/>
    <w:rsid w:val="00A62100"/>
    <w:rsid w:val="00A62AA8"/>
    <w:rsid w:val="00A62EAE"/>
    <w:rsid w:val="00A6300D"/>
    <w:rsid w:val="00A631C3"/>
    <w:rsid w:val="00A6344F"/>
    <w:rsid w:val="00A63478"/>
    <w:rsid w:val="00A6347B"/>
    <w:rsid w:val="00A63B2D"/>
    <w:rsid w:val="00A64860"/>
    <w:rsid w:val="00A64E61"/>
    <w:rsid w:val="00A6522E"/>
    <w:rsid w:val="00A65395"/>
    <w:rsid w:val="00A659DB"/>
    <w:rsid w:val="00A6659D"/>
    <w:rsid w:val="00A667A7"/>
    <w:rsid w:val="00A6697C"/>
    <w:rsid w:val="00A66F57"/>
    <w:rsid w:val="00A673D9"/>
    <w:rsid w:val="00A6755F"/>
    <w:rsid w:val="00A675B7"/>
    <w:rsid w:val="00A6770A"/>
    <w:rsid w:val="00A6787B"/>
    <w:rsid w:val="00A678E0"/>
    <w:rsid w:val="00A67C18"/>
    <w:rsid w:val="00A70123"/>
    <w:rsid w:val="00A707E5"/>
    <w:rsid w:val="00A70F21"/>
    <w:rsid w:val="00A715F3"/>
    <w:rsid w:val="00A716FC"/>
    <w:rsid w:val="00A722C2"/>
    <w:rsid w:val="00A72A1C"/>
    <w:rsid w:val="00A72B3C"/>
    <w:rsid w:val="00A72D81"/>
    <w:rsid w:val="00A72E17"/>
    <w:rsid w:val="00A73153"/>
    <w:rsid w:val="00A73207"/>
    <w:rsid w:val="00A738E2"/>
    <w:rsid w:val="00A7395E"/>
    <w:rsid w:val="00A73BE4"/>
    <w:rsid w:val="00A7408B"/>
    <w:rsid w:val="00A742F1"/>
    <w:rsid w:val="00A74309"/>
    <w:rsid w:val="00A7435E"/>
    <w:rsid w:val="00A74C6A"/>
    <w:rsid w:val="00A750AB"/>
    <w:rsid w:val="00A75482"/>
    <w:rsid w:val="00A75A98"/>
    <w:rsid w:val="00A76106"/>
    <w:rsid w:val="00A76382"/>
    <w:rsid w:val="00A76424"/>
    <w:rsid w:val="00A766AA"/>
    <w:rsid w:val="00A76AB5"/>
    <w:rsid w:val="00A76B6A"/>
    <w:rsid w:val="00A77364"/>
    <w:rsid w:val="00A77876"/>
    <w:rsid w:val="00A80483"/>
    <w:rsid w:val="00A805AE"/>
    <w:rsid w:val="00A80B1E"/>
    <w:rsid w:val="00A80BAD"/>
    <w:rsid w:val="00A81095"/>
    <w:rsid w:val="00A8143D"/>
    <w:rsid w:val="00A8169A"/>
    <w:rsid w:val="00A817B6"/>
    <w:rsid w:val="00A8194C"/>
    <w:rsid w:val="00A81A93"/>
    <w:rsid w:val="00A81B33"/>
    <w:rsid w:val="00A82421"/>
    <w:rsid w:val="00A82D44"/>
    <w:rsid w:val="00A82ED0"/>
    <w:rsid w:val="00A83C48"/>
    <w:rsid w:val="00A83E57"/>
    <w:rsid w:val="00A83EF4"/>
    <w:rsid w:val="00A84C3C"/>
    <w:rsid w:val="00A85603"/>
    <w:rsid w:val="00A85B0B"/>
    <w:rsid w:val="00A85C4D"/>
    <w:rsid w:val="00A8682D"/>
    <w:rsid w:val="00A8685E"/>
    <w:rsid w:val="00A87268"/>
    <w:rsid w:val="00A8743D"/>
    <w:rsid w:val="00A87794"/>
    <w:rsid w:val="00A877BB"/>
    <w:rsid w:val="00A87A67"/>
    <w:rsid w:val="00A87B67"/>
    <w:rsid w:val="00A87BDC"/>
    <w:rsid w:val="00A90018"/>
    <w:rsid w:val="00A90048"/>
    <w:rsid w:val="00A901B4"/>
    <w:rsid w:val="00A90625"/>
    <w:rsid w:val="00A90B96"/>
    <w:rsid w:val="00A90E93"/>
    <w:rsid w:val="00A90F56"/>
    <w:rsid w:val="00A90F5B"/>
    <w:rsid w:val="00A91352"/>
    <w:rsid w:val="00A9146C"/>
    <w:rsid w:val="00A918D2"/>
    <w:rsid w:val="00A91DA7"/>
    <w:rsid w:val="00A91EAD"/>
    <w:rsid w:val="00A920A9"/>
    <w:rsid w:val="00A92353"/>
    <w:rsid w:val="00A92450"/>
    <w:rsid w:val="00A92469"/>
    <w:rsid w:val="00A92896"/>
    <w:rsid w:val="00A92C4A"/>
    <w:rsid w:val="00A92E57"/>
    <w:rsid w:val="00A933A6"/>
    <w:rsid w:val="00A934E1"/>
    <w:rsid w:val="00A93606"/>
    <w:rsid w:val="00A936B4"/>
    <w:rsid w:val="00A938CC"/>
    <w:rsid w:val="00A93916"/>
    <w:rsid w:val="00A93A71"/>
    <w:rsid w:val="00A93CEF"/>
    <w:rsid w:val="00A94EFC"/>
    <w:rsid w:val="00A95257"/>
    <w:rsid w:val="00A952D3"/>
    <w:rsid w:val="00A95764"/>
    <w:rsid w:val="00A9576C"/>
    <w:rsid w:val="00A95DA4"/>
    <w:rsid w:val="00A96671"/>
    <w:rsid w:val="00A96D49"/>
    <w:rsid w:val="00A9759E"/>
    <w:rsid w:val="00A9768B"/>
    <w:rsid w:val="00A978BA"/>
    <w:rsid w:val="00A97A37"/>
    <w:rsid w:val="00A97D91"/>
    <w:rsid w:val="00A97F4F"/>
    <w:rsid w:val="00AA011E"/>
    <w:rsid w:val="00AA01FA"/>
    <w:rsid w:val="00AA0322"/>
    <w:rsid w:val="00AA075A"/>
    <w:rsid w:val="00AA090E"/>
    <w:rsid w:val="00AA0D8C"/>
    <w:rsid w:val="00AA1291"/>
    <w:rsid w:val="00AA19D0"/>
    <w:rsid w:val="00AA1C89"/>
    <w:rsid w:val="00AA1F3C"/>
    <w:rsid w:val="00AA1FAD"/>
    <w:rsid w:val="00AA221C"/>
    <w:rsid w:val="00AA23A0"/>
    <w:rsid w:val="00AA26ED"/>
    <w:rsid w:val="00AA298B"/>
    <w:rsid w:val="00AA300D"/>
    <w:rsid w:val="00AA379A"/>
    <w:rsid w:val="00AA3E1E"/>
    <w:rsid w:val="00AA3FF8"/>
    <w:rsid w:val="00AA4828"/>
    <w:rsid w:val="00AA4A8E"/>
    <w:rsid w:val="00AA4C38"/>
    <w:rsid w:val="00AA4DAE"/>
    <w:rsid w:val="00AA5317"/>
    <w:rsid w:val="00AA59F8"/>
    <w:rsid w:val="00AA5AE8"/>
    <w:rsid w:val="00AA5FF7"/>
    <w:rsid w:val="00AA6121"/>
    <w:rsid w:val="00AA674A"/>
    <w:rsid w:val="00AA6A36"/>
    <w:rsid w:val="00AA6B98"/>
    <w:rsid w:val="00AA6C13"/>
    <w:rsid w:val="00AA6D4D"/>
    <w:rsid w:val="00AA6D81"/>
    <w:rsid w:val="00AA6F62"/>
    <w:rsid w:val="00AA701C"/>
    <w:rsid w:val="00AA7122"/>
    <w:rsid w:val="00AA71F1"/>
    <w:rsid w:val="00AA7208"/>
    <w:rsid w:val="00AA7421"/>
    <w:rsid w:val="00AA7489"/>
    <w:rsid w:val="00AA79BA"/>
    <w:rsid w:val="00AA7EA1"/>
    <w:rsid w:val="00AB0026"/>
    <w:rsid w:val="00AB0436"/>
    <w:rsid w:val="00AB05E9"/>
    <w:rsid w:val="00AB13A6"/>
    <w:rsid w:val="00AB1451"/>
    <w:rsid w:val="00AB1870"/>
    <w:rsid w:val="00AB1ABE"/>
    <w:rsid w:val="00AB2272"/>
    <w:rsid w:val="00AB2313"/>
    <w:rsid w:val="00AB23A5"/>
    <w:rsid w:val="00AB23C1"/>
    <w:rsid w:val="00AB2C2D"/>
    <w:rsid w:val="00AB2FD9"/>
    <w:rsid w:val="00AB3702"/>
    <w:rsid w:val="00AB3910"/>
    <w:rsid w:val="00AB3D48"/>
    <w:rsid w:val="00AB40A7"/>
    <w:rsid w:val="00AB42B0"/>
    <w:rsid w:val="00AB44EC"/>
    <w:rsid w:val="00AB45A4"/>
    <w:rsid w:val="00AB4605"/>
    <w:rsid w:val="00AB4640"/>
    <w:rsid w:val="00AB4A43"/>
    <w:rsid w:val="00AB4BD1"/>
    <w:rsid w:val="00AB4C1C"/>
    <w:rsid w:val="00AB5334"/>
    <w:rsid w:val="00AB5444"/>
    <w:rsid w:val="00AB5691"/>
    <w:rsid w:val="00AB5BC5"/>
    <w:rsid w:val="00AB628F"/>
    <w:rsid w:val="00AB672A"/>
    <w:rsid w:val="00AB6865"/>
    <w:rsid w:val="00AB6866"/>
    <w:rsid w:val="00AB69E3"/>
    <w:rsid w:val="00AB73EA"/>
    <w:rsid w:val="00AB741A"/>
    <w:rsid w:val="00AB75DD"/>
    <w:rsid w:val="00AB7AAC"/>
    <w:rsid w:val="00AB7D89"/>
    <w:rsid w:val="00AB7DD1"/>
    <w:rsid w:val="00AC039C"/>
    <w:rsid w:val="00AC06E1"/>
    <w:rsid w:val="00AC0BC7"/>
    <w:rsid w:val="00AC0D4E"/>
    <w:rsid w:val="00AC10F4"/>
    <w:rsid w:val="00AC120A"/>
    <w:rsid w:val="00AC1697"/>
    <w:rsid w:val="00AC16CA"/>
    <w:rsid w:val="00AC1799"/>
    <w:rsid w:val="00AC17AF"/>
    <w:rsid w:val="00AC17F1"/>
    <w:rsid w:val="00AC1EEF"/>
    <w:rsid w:val="00AC2413"/>
    <w:rsid w:val="00AC25EA"/>
    <w:rsid w:val="00AC284C"/>
    <w:rsid w:val="00AC305D"/>
    <w:rsid w:val="00AC3235"/>
    <w:rsid w:val="00AC3798"/>
    <w:rsid w:val="00AC39D8"/>
    <w:rsid w:val="00AC3A07"/>
    <w:rsid w:val="00AC3FB8"/>
    <w:rsid w:val="00AC419D"/>
    <w:rsid w:val="00AC4470"/>
    <w:rsid w:val="00AC4734"/>
    <w:rsid w:val="00AC49F4"/>
    <w:rsid w:val="00AC4E6E"/>
    <w:rsid w:val="00AC4F73"/>
    <w:rsid w:val="00AC5867"/>
    <w:rsid w:val="00AC5B1E"/>
    <w:rsid w:val="00AC6314"/>
    <w:rsid w:val="00AC6667"/>
    <w:rsid w:val="00AC760F"/>
    <w:rsid w:val="00AC776D"/>
    <w:rsid w:val="00AC791D"/>
    <w:rsid w:val="00AD01FF"/>
    <w:rsid w:val="00AD0A29"/>
    <w:rsid w:val="00AD0ABD"/>
    <w:rsid w:val="00AD0D12"/>
    <w:rsid w:val="00AD1AD5"/>
    <w:rsid w:val="00AD1CB9"/>
    <w:rsid w:val="00AD21E9"/>
    <w:rsid w:val="00AD25CE"/>
    <w:rsid w:val="00AD2605"/>
    <w:rsid w:val="00AD27E4"/>
    <w:rsid w:val="00AD2856"/>
    <w:rsid w:val="00AD2B80"/>
    <w:rsid w:val="00AD32F3"/>
    <w:rsid w:val="00AD34CA"/>
    <w:rsid w:val="00AD377F"/>
    <w:rsid w:val="00AD3E90"/>
    <w:rsid w:val="00AD41B8"/>
    <w:rsid w:val="00AD4BC3"/>
    <w:rsid w:val="00AD5103"/>
    <w:rsid w:val="00AD52F9"/>
    <w:rsid w:val="00AD5508"/>
    <w:rsid w:val="00AD5615"/>
    <w:rsid w:val="00AD57BD"/>
    <w:rsid w:val="00AD5D4B"/>
    <w:rsid w:val="00AD6441"/>
    <w:rsid w:val="00AD65CF"/>
    <w:rsid w:val="00AD6893"/>
    <w:rsid w:val="00AD6A3B"/>
    <w:rsid w:val="00AD6E68"/>
    <w:rsid w:val="00AD6F79"/>
    <w:rsid w:val="00AD7084"/>
    <w:rsid w:val="00AD7372"/>
    <w:rsid w:val="00AD75B3"/>
    <w:rsid w:val="00AD78FA"/>
    <w:rsid w:val="00AD7916"/>
    <w:rsid w:val="00AD7A0B"/>
    <w:rsid w:val="00AE01FF"/>
    <w:rsid w:val="00AE0245"/>
    <w:rsid w:val="00AE0286"/>
    <w:rsid w:val="00AE06BB"/>
    <w:rsid w:val="00AE082F"/>
    <w:rsid w:val="00AE0AF1"/>
    <w:rsid w:val="00AE0B22"/>
    <w:rsid w:val="00AE0C23"/>
    <w:rsid w:val="00AE0CD6"/>
    <w:rsid w:val="00AE10D5"/>
    <w:rsid w:val="00AE10D8"/>
    <w:rsid w:val="00AE12A5"/>
    <w:rsid w:val="00AE1468"/>
    <w:rsid w:val="00AE167D"/>
    <w:rsid w:val="00AE16E6"/>
    <w:rsid w:val="00AE190D"/>
    <w:rsid w:val="00AE1ECD"/>
    <w:rsid w:val="00AE263B"/>
    <w:rsid w:val="00AE28E8"/>
    <w:rsid w:val="00AE2929"/>
    <w:rsid w:val="00AE2A20"/>
    <w:rsid w:val="00AE2DED"/>
    <w:rsid w:val="00AE3443"/>
    <w:rsid w:val="00AE348D"/>
    <w:rsid w:val="00AE3491"/>
    <w:rsid w:val="00AE3664"/>
    <w:rsid w:val="00AE3BE8"/>
    <w:rsid w:val="00AE3CF9"/>
    <w:rsid w:val="00AE402A"/>
    <w:rsid w:val="00AE4751"/>
    <w:rsid w:val="00AE4A47"/>
    <w:rsid w:val="00AE4ABE"/>
    <w:rsid w:val="00AE4D3A"/>
    <w:rsid w:val="00AE4F2B"/>
    <w:rsid w:val="00AE51B6"/>
    <w:rsid w:val="00AE5475"/>
    <w:rsid w:val="00AE549A"/>
    <w:rsid w:val="00AE57AC"/>
    <w:rsid w:val="00AE6671"/>
    <w:rsid w:val="00AE66B7"/>
    <w:rsid w:val="00AE674C"/>
    <w:rsid w:val="00AE6A91"/>
    <w:rsid w:val="00AE6B3D"/>
    <w:rsid w:val="00AE7040"/>
    <w:rsid w:val="00AE74F8"/>
    <w:rsid w:val="00AE751F"/>
    <w:rsid w:val="00AE7551"/>
    <w:rsid w:val="00AE76DC"/>
    <w:rsid w:val="00AE7DE8"/>
    <w:rsid w:val="00AE7F3E"/>
    <w:rsid w:val="00AE7F69"/>
    <w:rsid w:val="00AF0221"/>
    <w:rsid w:val="00AF02D1"/>
    <w:rsid w:val="00AF09DD"/>
    <w:rsid w:val="00AF0B1B"/>
    <w:rsid w:val="00AF0C0C"/>
    <w:rsid w:val="00AF125F"/>
    <w:rsid w:val="00AF1576"/>
    <w:rsid w:val="00AF17D7"/>
    <w:rsid w:val="00AF189D"/>
    <w:rsid w:val="00AF1CCE"/>
    <w:rsid w:val="00AF2306"/>
    <w:rsid w:val="00AF2916"/>
    <w:rsid w:val="00AF392D"/>
    <w:rsid w:val="00AF39A7"/>
    <w:rsid w:val="00AF3BA1"/>
    <w:rsid w:val="00AF400A"/>
    <w:rsid w:val="00AF4282"/>
    <w:rsid w:val="00AF44DC"/>
    <w:rsid w:val="00AF491F"/>
    <w:rsid w:val="00AF53B5"/>
    <w:rsid w:val="00AF55BF"/>
    <w:rsid w:val="00AF6127"/>
    <w:rsid w:val="00AF6163"/>
    <w:rsid w:val="00AF6849"/>
    <w:rsid w:val="00AF6AFC"/>
    <w:rsid w:val="00AF7A9F"/>
    <w:rsid w:val="00AF7EDB"/>
    <w:rsid w:val="00AF7FD4"/>
    <w:rsid w:val="00B003E5"/>
    <w:rsid w:val="00B00F97"/>
    <w:rsid w:val="00B00FDF"/>
    <w:rsid w:val="00B01548"/>
    <w:rsid w:val="00B0157F"/>
    <w:rsid w:val="00B018D1"/>
    <w:rsid w:val="00B01E38"/>
    <w:rsid w:val="00B01EC4"/>
    <w:rsid w:val="00B01FB7"/>
    <w:rsid w:val="00B0289B"/>
    <w:rsid w:val="00B02A00"/>
    <w:rsid w:val="00B0315B"/>
    <w:rsid w:val="00B037A6"/>
    <w:rsid w:val="00B0467B"/>
    <w:rsid w:val="00B05143"/>
    <w:rsid w:val="00B05532"/>
    <w:rsid w:val="00B055AC"/>
    <w:rsid w:val="00B05600"/>
    <w:rsid w:val="00B0584E"/>
    <w:rsid w:val="00B05D3B"/>
    <w:rsid w:val="00B06033"/>
    <w:rsid w:val="00B0603A"/>
    <w:rsid w:val="00B06418"/>
    <w:rsid w:val="00B069B1"/>
    <w:rsid w:val="00B06D4C"/>
    <w:rsid w:val="00B07143"/>
    <w:rsid w:val="00B071CA"/>
    <w:rsid w:val="00B072F0"/>
    <w:rsid w:val="00B073E3"/>
    <w:rsid w:val="00B0752F"/>
    <w:rsid w:val="00B07E46"/>
    <w:rsid w:val="00B07FC6"/>
    <w:rsid w:val="00B10040"/>
    <w:rsid w:val="00B10161"/>
    <w:rsid w:val="00B106E3"/>
    <w:rsid w:val="00B1085D"/>
    <w:rsid w:val="00B10889"/>
    <w:rsid w:val="00B109C9"/>
    <w:rsid w:val="00B109F8"/>
    <w:rsid w:val="00B10ADC"/>
    <w:rsid w:val="00B10BCD"/>
    <w:rsid w:val="00B11178"/>
    <w:rsid w:val="00B1149B"/>
    <w:rsid w:val="00B11783"/>
    <w:rsid w:val="00B118C6"/>
    <w:rsid w:val="00B11C42"/>
    <w:rsid w:val="00B11D8E"/>
    <w:rsid w:val="00B1209C"/>
    <w:rsid w:val="00B121A0"/>
    <w:rsid w:val="00B12360"/>
    <w:rsid w:val="00B125DA"/>
    <w:rsid w:val="00B1311B"/>
    <w:rsid w:val="00B1390B"/>
    <w:rsid w:val="00B139B9"/>
    <w:rsid w:val="00B13AB1"/>
    <w:rsid w:val="00B13D3C"/>
    <w:rsid w:val="00B14514"/>
    <w:rsid w:val="00B148E1"/>
    <w:rsid w:val="00B14BC9"/>
    <w:rsid w:val="00B15018"/>
    <w:rsid w:val="00B1535C"/>
    <w:rsid w:val="00B15756"/>
    <w:rsid w:val="00B1577F"/>
    <w:rsid w:val="00B15AE0"/>
    <w:rsid w:val="00B160FD"/>
    <w:rsid w:val="00B16102"/>
    <w:rsid w:val="00B165A3"/>
    <w:rsid w:val="00B165B7"/>
    <w:rsid w:val="00B16719"/>
    <w:rsid w:val="00B1686C"/>
    <w:rsid w:val="00B168B0"/>
    <w:rsid w:val="00B168F1"/>
    <w:rsid w:val="00B16D51"/>
    <w:rsid w:val="00B16F5F"/>
    <w:rsid w:val="00B17237"/>
    <w:rsid w:val="00B17398"/>
    <w:rsid w:val="00B17AF8"/>
    <w:rsid w:val="00B17B93"/>
    <w:rsid w:val="00B17B95"/>
    <w:rsid w:val="00B2031F"/>
    <w:rsid w:val="00B21265"/>
    <w:rsid w:val="00B213EB"/>
    <w:rsid w:val="00B21429"/>
    <w:rsid w:val="00B215DE"/>
    <w:rsid w:val="00B218EE"/>
    <w:rsid w:val="00B21919"/>
    <w:rsid w:val="00B21956"/>
    <w:rsid w:val="00B21C16"/>
    <w:rsid w:val="00B22BA5"/>
    <w:rsid w:val="00B22CC4"/>
    <w:rsid w:val="00B22DCB"/>
    <w:rsid w:val="00B236E7"/>
    <w:rsid w:val="00B23BF7"/>
    <w:rsid w:val="00B23CAE"/>
    <w:rsid w:val="00B23E92"/>
    <w:rsid w:val="00B24191"/>
    <w:rsid w:val="00B245F3"/>
    <w:rsid w:val="00B24E1F"/>
    <w:rsid w:val="00B256BD"/>
    <w:rsid w:val="00B263AE"/>
    <w:rsid w:val="00B26C62"/>
    <w:rsid w:val="00B26FB4"/>
    <w:rsid w:val="00B271BA"/>
    <w:rsid w:val="00B276F4"/>
    <w:rsid w:val="00B27719"/>
    <w:rsid w:val="00B27E08"/>
    <w:rsid w:val="00B302CB"/>
    <w:rsid w:val="00B303F1"/>
    <w:rsid w:val="00B304FD"/>
    <w:rsid w:val="00B305CB"/>
    <w:rsid w:val="00B306BB"/>
    <w:rsid w:val="00B30C87"/>
    <w:rsid w:val="00B30DB1"/>
    <w:rsid w:val="00B31419"/>
    <w:rsid w:val="00B314F1"/>
    <w:rsid w:val="00B31573"/>
    <w:rsid w:val="00B31C49"/>
    <w:rsid w:val="00B31D5A"/>
    <w:rsid w:val="00B31DA4"/>
    <w:rsid w:val="00B31E67"/>
    <w:rsid w:val="00B324BC"/>
    <w:rsid w:val="00B32888"/>
    <w:rsid w:val="00B32A65"/>
    <w:rsid w:val="00B3313D"/>
    <w:rsid w:val="00B3337F"/>
    <w:rsid w:val="00B3340B"/>
    <w:rsid w:val="00B3365C"/>
    <w:rsid w:val="00B33973"/>
    <w:rsid w:val="00B33C01"/>
    <w:rsid w:val="00B33F71"/>
    <w:rsid w:val="00B343BC"/>
    <w:rsid w:val="00B343F9"/>
    <w:rsid w:val="00B3495C"/>
    <w:rsid w:val="00B350A6"/>
    <w:rsid w:val="00B352B0"/>
    <w:rsid w:val="00B352C2"/>
    <w:rsid w:val="00B35538"/>
    <w:rsid w:val="00B35C22"/>
    <w:rsid w:val="00B35DC9"/>
    <w:rsid w:val="00B363B7"/>
    <w:rsid w:val="00B36A9F"/>
    <w:rsid w:val="00B3760D"/>
    <w:rsid w:val="00B379FD"/>
    <w:rsid w:val="00B37CAE"/>
    <w:rsid w:val="00B400D4"/>
    <w:rsid w:val="00B4015D"/>
    <w:rsid w:val="00B40197"/>
    <w:rsid w:val="00B402F1"/>
    <w:rsid w:val="00B405E7"/>
    <w:rsid w:val="00B41599"/>
    <w:rsid w:val="00B41ABD"/>
    <w:rsid w:val="00B41DF6"/>
    <w:rsid w:val="00B4217A"/>
    <w:rsid w:val="00B4227A"/>
    <w:rsid w:val="00B42316"/>
    <w:rsid w:val="00B4243B"/>
    <w:rsid w:val="00B424E0"/>
    <w:rsid w:val="00B425C9"/>
    <w:rsid w:val="00B42AFD"/>
    <w:rsid w:val="00B42CA8"/>
    <w:rsid w:val="00B42D5F"/>
    <w:rsid w:val="00B42E4C"/>
    <w:rsid w:val="00B42F77"/>
    <w:rsid w:val="00B43785"/>
    <w:rsid w:val="00B43CD8"/>
    <w:rsid w:val="00B443B8"/>
    <w:rsid w:val="00B4440B"/>
    <w:rsid w:val="00B44B32"/>
    <w:rsid w:val="00B44B55"/>
    <w:rsid w:val="00B450E4"/>
    <w:rsid w:val="00B45FC4"/>
    <w:rsid w:val="00B46612"/>
    <w:rsid w:val="00B46D16"/>
    <w:rsid w:val="00B46EC0"/>
    <w:rsid w:val="00B47305"/>
    <w:rsid w:val="00B478DC"/>
    <w:rsid w:val="00B47D58"/>
    <w:rsid w:val="00B5003E"/>
    <w:rsid w:val="00B500EC"/>
    <w:rsid w:val="00B502AC"/>
    <w:rsid w:val="00B50DA8"/>
    <w:rsid w:val="00B50F07"/>
    <w:rsid w:val="00B511AD"/>
    <w:rsid w:val="00B512B0"/>
    <w:rsid w:val="00B51B33"/>
    <w:rsid w:val="00B522CA"/>
    <w:rsid w:val="00B52AF0"/>
    <w:rsid w:val="00B532D8"/>
    <w:rsid w:val="00B5367B"/>
    <w:rsid w:val="00B536C3"/>
    <w:rsid w:val="00B53A14"/>
    <w:rsid w:val="00B53BB1"/>
    <w:rsid w:val="00B53BE1"/>
    <w:rsid w:val="00B540C5"/>
    <w:rsid w:val="00B542F4"/>
    <w:rsid w:val="00B54732"/>
    <w:rsid w:val="00B547D0"/>
    <w:rsid w:val="00B54B58"/>
    <w:rsid w:val="00B54DB8"/>
    <w:rsid w:val="00B54E15"/>
    <w:rsid w:val="00B54EA1"/>
    <w:rsid w:val="00B54F4C"/>
    <w:rsid w:val="00B552E1"/>
    <w:rsid w:val="00B55F58"/>
    <w:rsid w:val="00B5607C"/>
    <w:rsid w:val="00B56296"/>
    <w:rsid w:val="00B5654B"/>
    <w:rsid w:val="00B56AC5"/>
    <w:rsid w:val="00B56BF5"/>
    <w:rsid w:val="00B56C23"/>
    <w:rsid w:val="00B56C69"/>
    <w:rsid w:val="00B56DD2"/>
    <w:rsid w:val="00B56E0F"/>
    <w:rsid w:val="00B5741A"/>
    <w:rsid w:val="00B57480"/>
    <w:rsid w:val="00B57644"/>
    <w:rsid w:val="00B57AAB"/>
    <w:rsid w:val="00B60384"/>
    <w:rsid w:val="00B60984"/>
    <w:rsid w:val="00B609B7"/>
    <w:rsid w:val="00B60CA7"/>
    <w:rsid w:val="00B60D9C"/>
    <w:rsid w:val="00B61063"/>
    <w:rsid w:val="00B611C4"/>
    <w:rsid w:val="00B612D3"/>
    <w:rsid w:val="00B62085"/>
    <w:rsid w:val="00B62194"/>
    <w:rsid w:val="00B629D6"/>
    <w:rsid w:val="00B63573"/>
    <w:rsid w:val="00B63581"/>
    <w:rsid w:val="00B637AF"/>
    <w:rsid w:val="00B63B32"/>
    <w:rsid w:val="00B63C7D"/>
    <w:rsid w:val="00B63EF8"/>
    <w:rsid w:val="00B6410A"/>
    <w:rsid w:val="00B6413D"/>
    <w:rsid w:val="00B64140"/>
    <w:rsid w:val="00B642E8"/>
    <w:rsid w:val="00B6495F"/>
    <w:rsid w:val="00B649AF"/>
    <w:rsid w:val="00B64EEB"/>
    <w:rsid w:val="00B64F93"/>
    <w:rsid w:val="00B65521"/>
    <w:rsid w:val="00B6574F"/>
    <w:rsid w:val="00B65AC3"/>
    <w:rsid w:val="00B65BE0"/>
    <w:rsid w:val="00B65CE5"/>
    <w:rsid w:val="00B65EF2"/>
    <w:rsid w:val="00B664A9"/>
    <w:rsid w:val="00B664FD"/>
    <w:rsid w:val="00B6677D"/>
    <w:rsid w:val="00B6681A"/>
    <w:rsid w:val="00B67C46"/>
    <w:rsid w:val="00B67F5A"/>
    <w:rsid w:val="00B6B496"/>
    <w:rsid w:val="00B70799"/>
    <w:rsid w:val="00B709BD"/>
    <w:rsid w:val="00B70A0E"/>
    <w:rsid w:val="00B70E3A"/>
    <w:rsid w:val="00B70F47"/>
    <w:rsid w:val="00B7139D"/>
    <w:rsid w:val="00B71BB3"/>
    <w:rsid w:val="00B71D9E"/>
    <w:rsid w:val="00B71DBA"/>
    <w:rsid w:val="00B71E79"/>
    <w:rsid w:val="00B71EF6"/>
    <w:rsid w:val="00B720C7"/>
    <w:rsid w:val="00B72506"/>
    <w:rsid w:val="00B727DB"/>
    <w:rsid w:val="00B729CA"/>
    <w:rsid w:val="00B72C2D"/>
    <w:rsid w:val="00B72CB8"/>
    <w:rsid w:val="00B72D21"/>
    <w:rsid w:val="00B733DB"/>
    <w:rsid w:val="00B73844"/>
    <w:rsid w:val="00B73C17"/>
    <w:rsid w:val="00B73C54"/>
    <w:rsid w:val="00B73D84"/>
    <w:rsid w:val="00B73F7A"/>
    <w:rsid w:val="00B74021"/>
    <w:rsid w:val="00B74486"/>
    <w:rsid w:val="00B748CE"/>
    <w:rsid w:val="00B74FE6"/>
    <w:rsid w:val="00B751BF"/>
    <w:rsid w:val="00B75B95"/>
    <w:rsid w:val="00B75FF5"/>
    <w:rsid w:val="00B763CF"/>
    <w:rsid w:val="00B76B99"/>
    <w:rsid w:val="00B77D35"/>
    <w:rsid w:val="00B801C5"/>
    <w:rsid w:val="00B805F9"/>
    <w:rsid w:val="00B80992"/>
    <w:rsid w:val="00B810C6"/>
    <w:rsid w:val="00B81361"/>
    <w:rsid w:val="00B8174A"/>
    <w:rsid w:val="00B8181E"/>
    <w:rsid w:val="00B81C59"/>
    <w:rsid w:val="00B822FD"/>
    <w:rsid w:val="00B825B9"/>
    <w:rsid w:val="00B82C29"/>
    <w:rsid w:val="00B83021"/>
    <w:rsid w:val="00B83154"/>
    <w:rsid w:val="00B833C3"/>
    <w:rsid w:val="00B835E8"/>
    <w:rsid w:val="00B83863"/>
    <w:rsid w:val="00B83A2C"/>
    <w:rsid w:val="00B83B4E"/>
    <w:rsid w:val="00B83E3E"/>
    <w:rsid w:val="00B840EA"/>
    <w:rsid w:val="00B846EA"/>
    <w:rsid w:val="00B84CCF"/>
    <w:rsid w:val="00B85193"/>
    <w:rsid w:val="00B857C5"/>
    <w:rsid w:val="00B85D5D"/>
    <w:rsid w:val="00B85DF9"/>
    <w:rsid w:val="00B862B8"/>
    <w:rsid w:val="00B86995"/>
    <w:rsid w:val="00B86A2A"/>
    <w:rsid w:val="00B86BA7"/>
    <w:rsid w:val="00B86BE1"/>
    <w:rsid w:val="00B87500"/>
    <w:rsid w:val="00B87527"/>
    <w:rsid w:val="00B875BC"/>
    <w:rsid w:val="00B879B7"/>
    <w:rsid w:val="00B87AFA"/>
    <w:rsid w:val="00B87B60"/>
    <w:rsid w:val="00B87CED"/>
    <w:rsid w:val="00B87D3A"/>
    <w:rsid w:val="00B87F2A"/>
    <w:rsid w:val="00B900A7"/>
    <w:rsid w:val="00B90582"/>
    <w:rsid w:val="00B907F1"/>
    <w:rsid w:val="00B908F4"/>
    <w:rsid w:val="00B909FD"/>
    <w:rsid w:val="00B90C49"/>
    <w:rsid w:val="00B91071"/>
    <w:rsid w:val="00B910B6"/>
    <w:rsid w:val="00B911BE"/>
    <w:rsid w:val="00B9148E"/>
    <w:rsid w:val="00B9161A"/>
    <w:rsid w:val="00B9180E"/>
    <w:rsid w:val="00B918B0"/>
    <w:rsid w:val="00B919A3"/>
    <w:rsid w:val="00B9218C"/>
    <w:rsid w:val="00B922F3"/>
    <w:rsid w:val="00B92612"/>
    <w:rsid w:val="00B92718"/>
    <w:rsid w:val="00B92879"/>
    <w:rsid w:val="00B93384"/>
    <w:rsid w:val="00B933CF"/>
    <w:rsid w:val="00B935A6"/>
    <w:rsid w:val="00B93BEC"/>
    <w:rsid w:val="00B94001"/>
    <w:rsid w:val="00B94154"/>
    <w:rsid w:val="00B94669"/>
    <w:rsid w:val="00B94A5A"/>
    <w:rsid w:val="00B95749"/>
    <w:rsid w:val="00B95DD9"/>
    <w:rsid w:val="00B9609F"/>
    <w:rsid w:val="00B969EF"/>
    <w:rsid w:val="00B96D0C"/>
    <w:rsid w:val="00B96F7C"/>
    <w:rsid w:val="00B9705B"/>
    <w:rsid w:val="00B9716C"/>
    <w:rsid w:val="00B97585"/>
    <w:rsid w:val="00B975B9"/>
    <w:rsid w:val="00B97869"/>
    <w:rsid w:val="00BA0336"/>
    <w:rsid w:val="00BA05A3"/>
    <w:rsid w:val="00BA0819"/>
    <w:rsid w:val="00BA20E1"/>
    <w:rsid w:val="00BA242B"/>
    <w:rsid w:val="00BA2E77"/>
    <w:rsid w:val="00BA2E8A"/>
    <w:rsid w:val="00BA33EA"/>
    <w:rsid w:val="00BA33ED"/>
    <w:rsid w:val="00BA3A02"/>
    <w:rsid w:val="00BA4072"/>
    <w:rsid w:val="00BA48C5"/>
    <w:rsid w:val="00BA4A3B"/>
    <w:rsid w:val="00BA4DDF"/>
    <w:rsid w:val="00BA56D1"/>
    <w:rsid w:val="00BA586C"/>
    <w:rsid w:val="00BA5946"/>
    <w:rsid w:val="00BA5D36"/>
    <w:rsid w:val="00BA5FCA"/>
    <w:rsid w:val="00BA64FA"/>
    <w:rsid w:val="00BA6662"/>
    <w:rsid w:val="00BA6AF3"/>
    <w:rsid w:val="00BA6B4C"/>
    <w:rsid w:val="00BA6FE4"/>
    <w:rsid w:val="00BA7729"/>
    <w:rsid w:val="00BA7A95"/>
    <w:rsid w:val="00BA7BD7"/>
    <w:rsid w:val="00BA7DEF"/>
    <w:rsid w:val="00BB014D"/>
    <w:rsid w:val="00BB017A"/>
    <w:rsid w:val="00BB03DD"/>
    <w:rsid w:val="00BB0714"/>
    <w:rsid w:val="00BB0977"/>
    <w:rsid w:val="00BB0C9A"/>
    <w:rsid w:val="00BB0D33"/>
    <w:rsid w:val="00BB0D55"/>
    <w:rsid w:val="00BB0E70"/>
    <w:rsid w:val="00BB0F1D"/>
    <w:rsid w:val="00BB10A1"/>
    <w:rsid w:val="00BB12D7"/>
    <w:rsid w:val="00BB2210"/>
    <w:rsid w:val="00BB2777"/>
    <w:rsid w:val="00BB28D8"/>
    <w:rsid w:val="00BB28E4"/>
    <w:rsid w:val="00BB3901"/>
    <w:rsid w:val="00BB3E46"/>
    <w:rsid w:val="00BB3E8F"/>
    <w:rsid w:val="00BB3FC2"/>
    <w:rsid w:val="00BB4238"/>
    <w:rsid w:val="00BB4554"/>
    <w:rsid w:val="00BB5567"/>
    <w:rsid w:val="00BB573C"/>
    <w:rsid w:val="00BB63C8"/>
    <w:rsid w:val="00BB656A"/>
    <w:rsid w:val="00BB69F9"/>
    <w:rsid w:val="00BB6AF6"/>
    <w:rsid w:val="00BB6DF8"/>
    <w:rsid w:val="00BB7225"/>
    <w:rsid w:val="00BB7264"/>
    <w:rsid w:val="00BB7382"/>
    <w:rsid w:val="00BB7D1B"/>
    <w:rsid w:val="00BB7DD2"/>
    <w:rsid w:val="00BB7F97"/>
    <w:rsid w:val="00BC124D"/>
    <w:rsid w:val="00BC1276"/>
    <w:rsid w:val="00BC15F4"/>
    <w:rsid w:val="00BC1F0F"/>
    <w:rsid w:val="00BC217D"/>
    <w:rsid w:val="00BC2746"/>
    <w:rsid w:val="00BC2A24"/>
    <w:rsid w:val="00BC33E9"/>
    <w:rsid w:val="00BC35D7"/>
    <w:rsid w:val="00BC3842"/>
    <w:rsid w:val="00BC3F3F"/>
    <w:rsid w:val="00BC3F48"/>
    <w:rsid w:val="00BC418A"/>
    <w:rsid w:val="00BC41BA"/>
    <w:rsid w:val="00BC4B9B"/>
    <w:rsid w:val="00BC5A2D"/>
    <w:rsid w:val="00BC5F46"/>
    <w:rsid w:val="00BC65D0"/>
    <w:rsid w:val="00BC6738"/>
    <w:rsid w:val="00BC6D7A"/>
    <w:rsid w:val="00BC6E0A"/>
    <w:rsid w:val="00BC6F8A"/>
    <w:rsid w:val="00BC7C15"/>
    <w:rsid w:val="00BC7FB2"/>
    <w:rsid w:val="00BD0482"/>
    <w:rsid w:val="00BD04C8"/>
    <w:rsid w:val="00BD0800"/>
    <w:rsid w:val="00BD0A06"/>
    <w:rsid w:val="00BD0D78"/>
    <w:rsid w:val="00BD1410"/>
    <w:rsid w:val="00BD1A88"/>
    <w:rsid w:val="00BD1E84"/>
    <w:rsid w:val="00BD2B1E"/>
    <w:rsid w:val="00BD2F23"/>
    <w:rsid w:val="00BD30C3"/>
    <w:rsid w:val="00BD318A"/>
    <w:rsid w:val="00BD364F"/>
    <w:rsid w:val="00BD3721"/>
    <w:rsid w:val="00BD387E"/>
    <w:rsid w:val="00BD38AA"/>
    <w:rsid w:val="00BD3D85"/>
    <w:rsid w:val="00BD3EB4"/>
    <w:rsid w:val="00BD43F4"/>
    <w:rsid w:val="00BD4463"/>
    <w:rsid w:val="00BD470A"/>
    <w:rsid w:val="00BD4C88"/>
    <w:rsid w:val="00BD4CDE"/>
    <w:rsid w:val="00BD593B"/>
    <w:rsid w:val="00BD59EE"/>
    <w:rsid w:val="00BD6C58"/>
    <w:rsid w:val="00BD70D0"/>
    <w:rsid w:val="00BD7408"/>
    <w:rsid w:val="00BD745C"/>
    <w:rsid w:val="00BD77B4"/>
    <w:rsid w:val="00BD78DC"/>
    <w:rsid w:val="00BD794C"/>
    <w:rsid w:val="00BD7A1F"/>
    <w:rsid w:val="00BE015C"/>
    <w:rsid w:val="00BE03AE"/>
    <w:rsid w:val="00BE05FE"/>
    <w:rsid w:val="00BE0DE2"/>
    <w:rsid w:val="00BE123A"/>
    <w:rsid w:val="00BE159B"/>
    <w:rsid w:val="00BE1B81"/>
    <w:rsid w:val="00BE1C94"/>
    <w:rsid w:val="00BE247C"/>
    <w:rsid w:val="00BE30A1"/>
    <w:rsid w:val="00BE3125"/>
    <w:rsid w:val="00BE328A"/>
    <w:rsid w:val="00BE33F6"/>
    <w:rsid w:val="00BE36D9"/>
    <w:rsid w:val="00BE3825"/>
    <w:rsid w:val="00BE3D56"/>
    <w:rsid w:val="00BE4634"/>
    <w:rsid w:val="00BE4653"/>
    <w:rsid w:val="00BE4FC4"/>
    <w:rsid w:val="00BE5283"/>
    <w:rsid w:val="00BE5D5E"/>
    <w:rsid w:val="00BE6628"/>
    <w:rsid w:val="00BE666F"/>
    <w:rsid w:val="00BE67B2"/>
    <w:rsid w:val="00BE6A8A"/>
    <w:rsid w:val="00BE6BE7"/>
    <w:rsid w:val="00BE6C2C"/>
    <w:rsid w:val="00BE73B8"/>
    <w:rsid w:val="00BE7460"/>
    <w:rsid w:val="00BE747D"/>
    <w:rsid w:val="00BE78CD"/>
    <w:rsid w:val="00BE7AE4"/>
    <w:rsid w:val="00BE7C79"/>
    <w:rsid w:val="00BE7F16"/>
    <w:rsid w:val="00BF0199"/>
    <w:rsid w:val="00BF08C7"/>
    <w:rsid w:val="00BF0DD1"/>
    <w:rsid w:val="00BF1136"/>
    <w:rsid w:val="00BF13E9"/>
    <w:rsid w:val="00BF16CD"/>
    <w:rsid w:val="00BF20C4"/>
    <w:rsid w:val="00BF241C"/>
    <w:rsid w:val="00BF25C2"/>
    <w:rsid w:val="00BF2833"/>
    <w:rsid w:val="00BF2AF8"/>
    <w:rsid w:val="00BF347C"/>
    <w:rsid w:val="00BF3913"/>
    <w:rsid w:val="00BF3AF3"/>
    <w:rsid w:val="00BF48AD"/>
    <w:rsid w:val="00BF4A7C"/>
    <w:rsid w:val="00BF4C19"/>
    <w:rsid w:val="00BF4DA2"/>
    <w:rsid w:val="00BF5159"/>
    <w:rsid w:val="00BF529D"/>
    <w:rsid w:val="00BF55B6"/>
    <w:rsid w:val="00BF5640"/>
    <w:rsid w:val="00BF56A6"/>
    <w:rsid w:val="00BF5A67"/>
    <w:rsid w:val="00BF5C60"/>
    <w:rsid w:val="00BF5C80"/>
    <w:rsid w:val="00BF63B1"/>
    <w:rsid w:val="00BF641C"/>
    <w:rsid w:val="00BF66BF"/>
    <w:rsid w:val="00BF69AC"/>
    <w:rsid w:val="00BF764D"/>
    <w:rsid w:val="00BF7BFC"/>
    <w:rsid w:val="00BF7ED8"/>
    <w:rsid w:val="00C002AA"/>
    <w:rsid w:val="00C007A0"/>
    <w:rsid w:val="00C007BE"/>
    <w:rsid w:val="00C00A06"/>
    <w:rsid w:val="00C00ECB"/>
    <w:rsid w:val="00C00F09"/>
    <w:rsid w:val="00C011EE"/>
    <w:rsid w:val="00C0128F"/>
    <w:rsid w:val="00C0131B"/>
    <w:rsid w:val="00C014CB"/>
    <w:rsid w:val="00C01782"/>
    <w:rsid w:val="00C01824"/>
    <w:rsid w:val="00C0182F"/>
    <w:rsid w:val="00C01931"/>
    <w:rsid w:val="00C01AF0"/>
    <w:rsid w:val="00C020FD"/>
    <w:rsid w:val="00C024F8"/>
    <w:rsid w:val="00C0264E"/>
    <w:rsid w:val="00C0307D"/>
    <w:rsid w:val="00C033FD"/>
    <w:rsid w:val="00C03AA3"/>
    <w:rsid w:val="00C03B30"/>
    <w:rsid w:val="00C0443F"/>
    <w:rsid w:val="00C04BDE"/>
    <w:rsid w:val="00C04C36"/>
    <w:rsid w:val="00C04E8C"/>
    <w:rsid w:val="00C0555C"/>
    <w:rsid w:val="00C05C80"/>
    <w:rsid w:val="00C05F05"/>
    <w:rsid w:val="00C05F0E"/>
    <w:rsid w:val="00C06125"/>
    <w:rsid w:val="00C0629D"/>
    <w:rsid w:val="00C06414"/>
    <w:rsid w:val="00C06708"/>
    <w:rsid w:val="00C067EF"/>
    <w:rsid w:val="00C06807"/>
    <w:rsid w:val="00C06A19"/>
    <w:rsid w:val="00C06DB1"/>
    <w:rsid w:val="00C07794"/>
    <w:rsid w:val="00C07857"/>
    <w:rsid w:val="00C079F0"/>
    <w:rsid w:val="00C07C7B"/>
    <w:rsid w:val="00C07F2A"/>
    <w:rsid w:val="00C0918E"/>
    <w:rsid w:val="00C100AC"/>
    <w:rsid w:val="00C10134"/>
    <w:rsid w:val="00C107AD"/>
    <w:rsid w:val="00C107AE"/>
    <w:rsid w:val="00C109E0"/>
    <w:rsid w:val="00C10D5B"/>
    <w:rsid w:val="00C111B4"/>
    <w:rsid w:val="00C1175B"/>
    <w:rsid w:val="00C1188B"/>
    <w:rsid w:val="00C11C3A"/>
    <w:rsid w:val="00C11D87"/>
    <w:rsid w:val="00C1214A"/>
    <w:rsid w:val="00C12176"/>
    <w:rsid w:val="00C127A6"/>
    <w:rsid w:val="00C12E5A"/>
    <w:rsid w:val="00C12EAF"/>
    <w:rsid w:val="00C12FBD"/>
    <w:rsid w:val="00C136DA"/>
    <w:rsid w:val="00C13A5D"/>
    <w:rsid w:val="00C13ACE"/>
    <w:rsid w:val="00C13AFD"/>
    <w:rsid w:val="00C13C27"/>
    <w:rsid w:val="00C13C9E"/>
    <w:rsid w:val="00C1414B"/>
    <w:rsid w:val="00C1437E"/>
    <w:rsid w:val="00C1439E"/>
    <w:rsid w:val="00C144A6"/>
    <w:rsid w:val="00C14598"/>
    <w:rsid w:val="00C146E8"/>
    <w:rsid w:val="00C14A0D"/>
    <w:rsid w:val="00C14B43"/>
    <w:rsid w:val="00C15A88"/>
    <w:rsid w:val="00C15BCB"/>
    <w:rsid w:val="00C15C41"/>
    <w:rsid w:val="00C1619F"/>
    <w:rsid w:val="00C16301"/>
    <w:rsid w:val="00C16362"/>
    <w:rsid w:val="00C163E5"/>
    <w:rsid w:val="00C165F6"/>
    <w:rsid w:val="00C166E3"/>
    <w:rsid w:val="00C169C8"/>
    <w:rsid w:val="00C16BC3"/>
    <w:rsid w:val="00C16D7B"/>
    <w:rsid w:val="00C17802"/>
    <w:rsid w:val="00C1786B"/>
    <w:rsid w:val="00C17C98"/>
    <w:rsid w:val="00C17DFA"/>
    <w:rsid w:val="00C20AA5"/>
    <w:rsid w:val="00C20AB2"/>
    <w:rsid w:val="00C20D17"/>
    <w:rsid w:val="00C20F46"/>
    <w:rsid w:val="00C212ED"/>
    <w:rsid w:val="00C2171F"/>
    <w:rsid w:val="00C21891"/>
    <w:rsid w:val="00C21DEE"/>
    <w:rsid w:val="00C220D7"/>
    <w:rsid w:val="00C224D6"/>
    <w:rsid w:val="00C2283D"/>
    <w:rsid w:val="00C229B3"/>
    <w:rsid w:val="00C22B3F"/>
    <w:rsid w:val="00C22E82"/>
    <w:rsid w:val="00C2316A"/>
    <w:rsid w:val="00C23CC5"/>
    <w:rsid w:val="00C23E92"/>
    <w:rsid w:val="00C23FF3"/>
    <w:rsid w:val="00C240B8"/>
    <w:rsid w:val="00C24436"/>
    <w:rsid w:val="00C2443D"/>
    <w:rsid w:val="00C24A9B"/>
    <w:rsid w:val="00C24D27"/>
    <w:rsid w:val="00C24E34"/>
    <w:rsid w:val="00C255BF"/>
    <w:rsid w:val="00C259DF"/>
    <w:rsid w:val="00C25E5E"/>
    <w:rsid w:val="00C26327"/>
    <w:rsid w:val="00C2636B"/>
    <w:rsid w:val="00C26564"/>
    <w:rsid w:val="00C26D66"/>
    <w:rsid w:val="00C2785F"/>
    <w:rsid w:val="00C302EB"/>
    <w:rsid w:val="00C308C8"/>
    <w:rsid w:val="00C30E57"/>
    <w:rsid w:val="00C30F41"/>
    <w:rsid w:val="00C3144A"/>
    <w:rsid w:val="00C315C2"/>
    <w:rsid w:val="00C31E22"/>
    <w:rsid w:val="00C31EC9"/>
    <w:rsid w:val="00C31EF1"/>
    <w:rsid w:val="00C32D32"/>
    <w:rsid w:val="00C32E46"/>
    <w:rsid w:val="00C33223"/>
    <w:rsid w:val="00C336CC"/>
    <w:rsid w:val="00C33788"/>
    <w:rsid w:val="00C33FF6"/>
    <w:rsid w:val="00C34FE4"/>
    <w:rsid w:val="00C3532E"/>
    <w:rsid w:val="00C353AB"/>
    <w:rsid w:val="00C3550E"/>
    <w:rsid w:val="00C35C93"/>
    <w:rsid w:val="00C35DCC"/>
    <w:rsid w:val="00C35FD0"/>
    <w:rsid w:val="00C3621B"/>
    <w:rsid w:val="00C363CC"/>
    <w:rsid w:val="00C3653C"/>
    <w:rsid w:val="00C3653D"/>
    <w:rsid w:val="00C36988"/>
    <w:rsid w:val="00C36A4B"/>
    <w:rsid w:val="00C36C8C"/>
    <w:rsid w:val="00C405E7"/>
    <w:rsid w:val="00C411BF"/>
    <w:rsid w:val="00C412F5"/>
    <w:rsid w:val="00C41413"/>
    <w:rsid w:val="00C41DC3"/>
    <w:rsid w:val="00C4253A"/>
    <w:rsid w:val="00C425D1"/>
    <w:rsid w:val="00C426F3"/>
    <w:rsid w:val="00C42D5A"/>
    <w:rsid w:val="00C42E17"/>
    <w:rsid w:val="00C42E53"/>
    <w:rsid w:val="00C43766"/>
    <w:rsid w:val="00C439E1"/>
    <w:rsid w:val="00C43C08"/>
    <w:rsid w:val="00C43D6E"/>
    <w:rsid w:val="00C44521"/>
    <w:rsid w:val="00C44570"/>
    <w:rsid w:val="00C44A0D"/>
    <w:rsid w:val="00C44BCF"/>
    <w:rsid w:val="00C44C10"/>
    <w:rsid w:val="00C45661"/>
    <w:rsid w:val="00C45A43"/>
    <w:rsid w:val="00C4633C"/>
    <w:rsid w:val="00C46352"/>
    <w:rsid w:val="00C4694D"/>
    <w:rsid w:val="00C46A92"/>
    <w:rsid w:val="00C4702B"/>
    <w:rsid w:val="00C4707E"/>
    <w:rsid w:val="00C47410"/>
    <w:rsid w:val="00C479FD"/>
    <w:rsid w:val="00C47BBC"/>
    <w:rsid w:val="00C507F9"/>
    <w:rsid w:val="00C50DAC"/>
    <w:rsid w:val="00C5116B"/>
    <w:rsid w:val="00C513B2"/>
    <w:rsid w:val="00C51416"/>
    <w:rsid w:val="00C52057"/>
    <w:rsid w:val="00C521B6"/>
    <w:rsid w:val="00C521C1"/>
    <w:rsid w:val="00C521E6"/>
    <w:rsid w:val="00C525EE"/>
    <w:rsid w:val="00C5282A"/>
    <w:rsid w:val="00C52C7B"/>
    <w:rsid w:val="00C5326D"/>
    <w:rsid w:val="00C533EC"/>
    <w:rsid w:val="00C5394B"/>
    <w:rsid w:val="00C53C06"/>
    <w:rsid w:val="00C53DB5"/>
    <w:rsid w:val="00C53E65"/>
    <w:rsid w:val="00C541AF"/>
    <w:rsid w:val="00C543C8"/>
    <w:rsid w:val="00C54873"/>
    <w:rsid w:val="00C54E6A"/>
    <w:rsid w:val="00C55218"/>
    <w:rsid w:val="00C5616B"/>
    <w:rsid w:val="00C56ACE"/>
    <w:rsid w:val="00C56B7F"/>
    <w:rsid w:val="00C56C47"/>
    <w:rsid w:val="00C56D2A"/>
    <w:rsid w:val="00C57463"/>
    <w:rsid w:val="00C578C5"/>
    <w:rsid w:val="00C578CF"/>
    <w:rsid w:val="00C57AB9"/>
    <w:rsid w:val="00C57B0B"/>
    <w:rsid w:val="00C57BB4"/>
    <w:rsid w:val="00C57EF9"/>
    <w:rsid w:val="00C61704"/>
    <w:rsid w:val="00C61C81"/>
    <w:rsid w:val="00C61E65"/>
    <w:rsid w:val="00C61EED"/>
    <w:rsid w:val="00C628DB"/>
    <w:rsid w:val="00C62D5B"/>
    <w:rsid w:val="00C62E4D"/>
    <w:rsid w:val="00C631BE"/>
    <w:rsid w:val="00C63299"/>
    <w:rsid w:val="00C6333C"/>
    <w:rsid w:val="00C63620"/>
    <w:rsid w:val="00C63E0A"/>
    <w:rsid w:val="00C64560"/>
    <w:rsid w:val="00C645D8"/>
    <w:rsid w:val="00C6509D"/>
    <w:rsid w:val="00C65177"/>
    <w:rsid w:val="00C65BD6"/>
    <w:rsid w:val="00C65BDB"/>
    <w:rsid w:val="00C65CAE"/>
    <w:rsid w:val="00C65D18"/>
    <w:rsid w:val="00C66149"/>
    <w:rsid w:val="00C665F6"/>
    <w:rsid w:val="00C6661E"/>
    <w:rsid w:val="00C6695C"/>
    <w:rsid w:val="00C66B5A"/>
    <w:rsid w:val="00C6714E"/>
    <w:rsid w:val="00C671B6"/>
    <w:rsid w:val="00C6784F"/>
    <w:rsid w:val="00C67D33"/>
    <w:rsid w:val="00C67DAC"/>
    <w:rsid w:val="00C67E28"/>
    <w:rsid w:val="00C67FB9"/>
    <w:rsid w:val="00C7027B"/>
    <w:rsid w:val="00C70290"/>
    <w:rsid w:val="00C70656"/>
    <w:rsid w:val="00C70BFB"/>
    <w:rsid w:val="00C7110B"/>
    <w:rsid w:val="00C71111"/>
    <w:rsid w:val="00C71310"/>
    <w:rsid w:val="00C71622"/>
    <w:rsid w:val="00C71788"/>
    <w:rsid w:val="00C7251D"/>
    <w:rsid w:val="00C7264A"/>
    <w:rsid w:val="00C727D6"/>
    <w:rsid w:val="00C728A1"/>
    <w:rsid w:val="00C72B92"/>
    <w:rsid w:val="00C72BE4"/>
    <w:rsid w:val="00C72C02"/>
    <w:rsid w:val="00C73DAD"/>
    <w:rsid w:val="00C7430B"/>
    <w:rsid w:val="00C747EF"/>
    <w:rsid w:val="00C74F21"/>
    <w:rsid w:val="00C758CD"/>
    <w:rsid w:val="00C7597F"/>
    <w:rsid w:val="00C75C75"/>
    <w:rsid w:val="00C75CE6"/>
    <w:rsid w:val="00C76083"/>
    <w:rsid w:val="00C76295"/>
    <w:rsid w:val="00C7629E"/>
    <w:rsid w:val="00C76892"/>
    <w:rsid w:val="00C76DA6"/>
    <w:rsid w:val="00C76E12"/>
    <w:rsid w:val="00C80285"/>
    <w:rsid w:val="00C81034"/>
    <w:rsid w:val="00C814BA"/>
    <w:rsid w:val="00C81595"/>
    <w:rsid w:val="00C8172B"/>
    <w:rsid w:val="00C81B96"/>
    <w:rsid w:val="00C81CBE"/>
    <w:rsid w:val="00C81CC5"/>
    <w:rsid w:val="00C81D73"/>
    <w:rsid w:val="00C81E7F"/>
    <w:rsid w:val="00C82117"/>
    <w:rsid w:val="00C8235C"/>
    <w:rsid w:val="00C826CE"/>
    <w:rsid w:val="00C827FE"/>
    <w:rsid w:val="00C83B2F"/>
    <w:rsid w:val="00C83C25"/>
    <w:rsid w:val="00C83C99"/>
    <w:rsid w:val="00C83F89"/>
    <w:rsid w:val="00C8490F"/>
    <w:rsid w:val="00C84FFA"/>
    <w:rsid w:val="00C85699"/>
    <w:rsid w:val="00C85B4D"/>
    <w:rsid w:val="00C862BD"/>
    <w:rsid w:val="00C86945"/>
    <w:rsid w:val="00C86AE8"/>
    <w:rsid w:val="00C86B51"/>
    <w:rsid w:val="00C86BB7"/>
    <w:rsid w:val="00C86C06"/>
    <w:rsid w:val="00C8733E"/>
    <w:rsid w:val="00C8774E"/>
    <w:rsid w:val="00C8791B"/>
    <w:rsid w:val="00C9082A"/>
    <w:rsid w:val="00C90C46"/>
    <w:rsid w:val="00C912CA"/>
    <w:rsid w:val="00C916A7"/>
    <w:rsid w:val="00C916B1"/>
    <w:rsid w:val="00C91D10"/>
    <w:rsid w:val="00C91D11"/>
    <w:rsid w:val="00C92032"/>
    <w:rsid w:val="00C920D1"/>
    <w:rsid w:val="00C921D1"/>
    <w:rsid w:val="00C925BF"/>
    <w:rsid w:val="00C925FD"/>
    <w:rsid w:val="00C92996"/>
    <w:rsid w:val="00C929C5"/>
    <w:rsid w:val="00C92BA9"/>
    <w:rsid w:val="00C93386"/>
    <w:rsid w:val="00C93FA9"/>
    <w:rsid w:val="00C94106"/>
    <w:rsid w:val="00C944C2"/>
    <w:rsid w:val="00C945B8"/>
    <w:rsid w:val="00C95014"/>
    <w:rsid w:val="00C9516D"/>
    <w:rsid w:val="00C95442"/>
    <w:rsid w:val="00C954BB"/>
    <w:rsid w:val="00C95625"/>
    <w:rsid w:val="00C95871"/>
    <w:rsid w:val="00C95C2D"/>
    <w:rsid w:val="00C96821"/>
    <w:rsid w:val="00C9685C"/>
    <w:rsid w:val="00C96E04"/>
    <w:rsid w:val="00C97218"/>
    <w:rsid w:val="00CA02C2"/>
    <w:rsid w:val="00CA0553"/>
    <w:rsid w:val="00CA0611"/>
    <w:rsid w:val="00CA090A"/>
    <w:rsid w:val="00CA0E07"/>
    <w:rsid w:val="00CA1399"/>
    <w:rsid w:val="00CA13D6"/>
    <w:rsid w:val="00CA19B6"/>
    <w:rsid w:val="00CA1C62"/>
    <w:rsid w:val="00CA209B"/>
    <w:rsid w:val="00CA225E"/>
    <w:rsid w:val="00CA226E"/>
    <w:rsid w:val="00CA23F9"/>
    <w:rsid w:val="00CA24E7"/>
    <w:rsid w:val="00CA27C5"/>
    <w:rsid w:val="00CA27D9"/>
    <w:rsid w:val="00CA339F"/>
    <w:rsid w:val="00CA349E"/>
    <w:rsid w:val="00CA36EC"/>
    <w:rsid w:val="00CA3877"/>
    <w:rsid w:val="00CA3BB9"/>
    <w:rsid w:val="00CA3CF7"/>
    <w:rsid w:val="00CA3F11"/>
    <w:rsid w:val="00CA42AA"/>
    <w:rsid w:val="00CA4D6B"/>
    <w:rsid w:val="00CA51A9"/>
    <w:rsid w:val="00CA5836"/>
    <w:rsid w:val="00CA5A59"/>
    <w:rsid w:val="00CA5B3B"/>
    <w:rsid w:val="00CA5FF0"/>
    <w:rsid w:val="00CA6225"/>
    <w:rsid w:val="00CA623C"/>
    <w:rsid w:val="00CA647E"/>
    <w:rsid w:val="00CA6502"/>
    <w:rsid w:val="00CA6561"/>
    <w:rsid w:val="00CA6775"/>
    <w:rsid w:val="00CA6A5E"/>
    <w:rsid w:val="00CA6D3E"/>
    <w:rsid w:val="00CA6DED"/>
    <w:rsid w:val="00CA6DF8"/>
    <w:rsid w:val="00CA6F76"/>
    <w:rsid w:val="00CA71C4"/>
    <w:rsid w:val="00CA7416"/>
    <w:rsid w:val="00CA756B"/>
    <w:rsid w:val="00CA761D"/>
    <w:rsid w:val="00CA7779"/>
    <w:rsid w:val="00CA7AD6"/>
    <w:rsid w:val="00CA7CD3"/>
    <w:rsid w:val="00CB01E6"/>
    <w:rsid w:val="00CB029C"/>
    <w:rsid w:val="00CB0C75"/>
    <w:rsid w:val="00CB0CE1"/>
    <w:rsid w:val="00CB1302"/>
    <w:rsid w:val="00CB180C"/>
    <w:rsid w:val="00CB1C2D"/>
    <w:rsid w:val="00CB1CB7"/>
    <w:rsid w:val="00CB1E75"/>
    <w:rsid w:val="00CB1EB9"/>
    <w:rsid w:val="00CB21E4"/>
    <w:rsid w:val="00CB2293"/>
    <w:rsid w:val="00CB254E"/>
    <w:rsid w:val="00CB2728"/>
    <w:rsid w:val="00CB280F"/>
    <w:rsid w:val="00CB302C"/>
    <w:rsid w:val="00CB35DD"/>
    <w:rsid w:val="00CB3D76"/>
    <w:rsid w:val="00CB40DE"/>
    <w:rsid w:val="00CB41DD"/>
    <w:rsid w:val="00CB4473"/>
    <w:rsid w:val="00CB461E"/>
    <w:rsid w:val="00CB4649"/>
    <w:rsid w:val="00CB4C5C"/>
    <w:rsid w:val="00CB4C6E"/>
    <w:rsid w:val="00CB52E0"/>
    <w:rsid w:val="00CB542E"/>
    <w:rsid w:val="00CB5683"/>
    <w:rsid w:val="00CB5731"/>
    <w:rsid w:val="00CB5886"/>
    <w:rsid w:val="00CB594A"/>
    <w:rsid w:val="00CB5F27"/>
    <w:rsid w:val="00CB5F77"/>
    <w:rsid w:val="00CB61A8"/>
    <w:rsid w:val="00CB628A"/>
    <w:rsid w:val="00CB6DF9"/>
    <w:rsid w:val="00CB71D2"/>
    <w:rsid w:val="00CB75F4"/>
    <w:rsid w:val="00CB77E3"/>
    <w:rsid w:val="00CB78D1"/>
    <w:rsid w:val="00CB79A2"/>
    <w:rsid w:val="00CB7EEF"/>
    <w:rsid w:val="00CC000E"/>
    <w:rsid w:val="00CC00C7"/>
    <w:rsid w:val="00CC06BE"/>
    <w:rsid w:val="00CC15E4"/>
    <w:rsid w:val="00CC17DF"/>
    <w:rsid w:val="00CC19B9"/>
    <w:rsid w:val="00CC1DEE"/>
    <w:rsid w:val="00CC201D"/>
    <w:rsid w:val="00CC207F"/>
    <w:rsid w:val="00CC2127"/>
    <w:rsid w:val="00CC2CDB"/>
    <w:rsid w:val="00CC2F1E"/>
    <w:rsid w:val="00CC31FA"/>
    <w:rsid w:val="00CC351C"/>
    <w:rsid w:val="00CC371E"/>
    <w:rsid w:val="00CC45C7"/>
    <w:rsid w:val="00CC4AEB"/>
    <w:rsid w:val="00CC4BEA"/>
    <w:rsid w:val="00CC4CDE"/>
    <w:rsid w:val="00CC4EE9"/>
    <w:rsid w:val="00CC527E"/>
    <w:rsid w:val="00CC576B"/>
    <w:rsid w:val="00CC5B12"/>
    <w:rsid w:val="00CC5D99"/>
    <w:rsid w:val="00CC5E61"/>
    <w:rsid w:val="00CC5E9C"/>
    <w:rsid w:val="00CC60A8"/>
    <w:rsid w:val="00CC6477"/>
    <w:rsid w:val="00CC67D0"/>
    <w:rsid w:val="00CC6853"/>
    <w:rsid w:val="00CC6B0B"/>
    <w:rsid w:val="00CC6DF6"/>
    <w:rsid w:val="00CC71D0"/>
    <w:rsid w:val="00CC7386"/>
    <w:rsid w:val="00CC74F1"/>
    <w:rsid w:val="00CC76CC"/>
    <w:rsid w:val="00CC7A8F"/>
    <w:rsid w:val="00CCD59A"/>
    <w:rsid w:val="00CD0621"/>
    <w:rsid w:val="00CD0B5E"/>
    <w:rsid w:val="00CD0F1D"/>
    <w:rsid w:val="00CD1264"/>
    <w:rsid w:val="00CD1481"/>
    <w:rsid w:val="00CD1669"/>
    <w:rsid w:val="00CD16E0"/>
    <w:rsid w:val="00CD1963"/>
    <w:rsid w:val="00CD1B6C"/>
    <w:rsid w:val="00CD1DF6"/>
    <w:rsid w:val="00CD214F"/>
    <w:rsid w:val="00CD223B"/>
    <w:rsid w:val="00CD23C7"/>
    <w:rsid w:val="00CD26A0"/>
    <w:rsid w:val="00CD26F8"/>
    <w:rsid w:val="00CD2748"/>
    <w:rsid w:val="00CD2811"/>
    <w:rsid w:val="00CD306F"/>
    <w:rsid w:val="00CD30A9"/>
    <w:rsid w:val="00CD31EA"/>
    <w:rsid w:val="00CD34BB"/>
    <w:rsid w:val="00CD34BD"/>
    <w:rsid w:val="00CD3E78"/>
    <w:rsid w:val="00CD41E6"/>
    <w:rsid w:val="00CD420C"/>
    <w:rsid w:val="00CD462B"/>
    <w:rsid w:val="00CD4A4D"/>
    <w:rsid w:val="00CD4C19"/>
    <w:rsid w:val="00CD503D"/>
    <w:rsid w:val="00CD5506"/>
    <w:rsid w:val="00CD5766"/>
    <w:rsid w:val="00CD5C49"/>
    <w:rsid w:val="00CD61FB"/>
    <w:rsid w:val="00CD6E4D"/>
    <w:rsid w:val="00CD70F5"/>
    <w:rsid w:val="00CD77FC"/>
    <w:rsid w:val="00CD7859"/>
    <w:rsid w:val="00CD7DC8"/>
    <w:rsid w:val="00CE0327"/>
    <w:rsid w:val="00CE0371"/>
    <w:rsid w:val="00CE0794"/>
    <w:rsid w:val="00CE0907"/>
    <w:rsid w:val="00CE0AA3"/>
    <w:rsid w:val="00CE0AEC"/>
    <w:rsid w:val="00CE0E0B"/>
    <w:rsid w:val="00CE12B6"/>
    <w:rsid w:val="00CE13C8"/>
    <w:rsid w:val="00CE145D"/>
    <w:rsid w:val="00CE1761"/>
    <w:rsid w:val="00CE1BE4"/>
    <w:rsid w:val="00CE2079"/>
    <w:rsid w:val="00CE230E"/>
    <w:rsid w:val="00CE3031"/>
    <w:rsid w:val="00CE31D4"/>
    <w:rsid w:val="00CE3634"/>
    <w:rsid w:val="00CE399C"/>
    <w:rsid w:val="00CE3D81"/>
    <w:rsid w:val="00CE3F72"/>
    <w:rsid w:val="00CE4157"/>
    <w:rsid w:val="00CE41F9"/>
    <w:rsid w:val="00CE4734"/>
    <w:rsid w:val="00CE5185"/>
    <w:rsid w:val="00CE599E"/>
    <w:rsid w:val="00CE5C47"/>
    <w:rsid w:val="00CE6B51"/>
    <w:rsid w:val="00CE74CF"/>
    <w:rsid w:val="00CE7504"/>
    <w:rsid w:val="00CE7734"/>
    <w:rsid w:val="00CE7F9E"/>
    <w:rsid w:val="00CF0413"/>
    <w:rsid w:val="00CF0421"/>
    <w:rsid w:val="00CF0485"/>
    <w:rsid w:val="00CF0872"/>
    <w:rsid w:val="00CF08A1"/>
    <w:rsid w:val="00CF0B45"/>
    <w:rsid w:val="00CF0BE6"/>
    <w:rsid w:val="00CF0D5B"/>
    <w:rsid w:val="00CF0F60"/>
    <w:rsid w:val="00CF0FBF"/>
    <w:rsid w:val="00CF10B7"/>
    <w:rsid w:val="00CF10EA"/>
    <w:rsid w:val="00CF147E"/>
    <w:rsid w:val="00CF19BA"/>
    <w:rsid w:val="00CF19D7"/>
    <w:rsid w:val="00CF1C5F"/>
    <w:rsid w:val="00CF1E2A"/>
    <w:rsid w:val="00CF2205"/>
    <w:rsid w:val="00CF2CB9"/>
    <w:rsid w:val="00CF312E"/>
    <w:rsid w:val="00CF31CA"/>
    <w:rsid w:val="00CF329E"/>
    <w:rsid w:val="00CF375A"/>
    <w:rsid w:val="00CF37E8"/>
    <w:rsid w:val="00CF3A32"/>
    <w:rsid w:val="00CF3DB5"/>
    <w:rsid w:val="00CF4B54"/>
    <w:rsid w:val="00CF4C2A"/>
    <w:rsid w:val="00CF4ED2"/>
    <w:rsid w:val="00CF56AD"/>
    <w:rsid w:val="00CF5938"/>
    <w:rsid w:val="00CF6193"/>
    <w:rsid w:val="00CF65DE"/>
    <w:rsid w:val="00CF679E"/>
    <w:rsid w:val="00CF71BD"/>
    <w:rsid w:val="00CF71F7"/>
    <w:rsid w:val="00CF739F"/>
    <w:rsid w:val="00CF7639"/>
    <w:rsid w:val="00CF7842"/>
    <w:rsid w:val="00CF7A5F"/>
    <w:rsid w:val="00CF7C17"/>
    <w:rsid w:val="00CF7D40"/>
    <w:rsid w:val="00CF7ED3"/>
    <w:rsid w:val="00CF7F2D"/>
    <w:rsid w:val="00D000BE"/>
    <w:rsid w:val="00D003DF"/>
    <w:rsid w:val="00D00672"/>
    <w:rsid w:val="00D00E7B"/>
    <w:rsid w:val="00D0124E"/>
    <w:rsid w:val="00D012DF"/>
    <w:rsid w:val="00D01884"/>
    <w:rsid w:val="00D0227F"/>
    <w:rsid w:val="00D0248C"/>
    <w:rsid w:val="00D024D0"/>
    <w:rsid w:val="00D02A83"/>
    <w:rsid w:val="00D02BDB"/>
    <w:rsid w:val="00D03848"/>
    <w:rsid w:val="00D04B27"/>
    <w:rsid w:val="00D04B6A"/>
    <w:rsid w:val="00D05122"/>
    <w:rsid w:val="00D0528E"/>
    <w:rsid w:val="00D052B5"/>
    <w:rsid w:val="00D05765"/>
    <w:rsid w:val="00D05A57"/>
    <w:rsid w:val="00D06163"/>
    <w:rsid w:val="00D061BB"/>
    <w:rsid w:val="00D0671D"/>
    <w:rsid w:val="00D06818"/>
    <w:rsid w:val="00D06961"/>
    <w:rsid w:val="00D06C1F"/>
    <w:rsid w:val="00D06D20"/>
    <w:rsid w:val="00D06D79"/>
    <w:rsid w:val="00D07050"/>
    <w:rsid w:val="00D07185"/>
    <w:rsid w:val="00D071B9"/>
    <w:rsid w:val="00D073B9"/>
    <w:rsid w:val="00D074EF"/>
    <w:rsid w:val="00D07593"/>
    <w:rsid w:val="00D0774B"/>
    <w:rsid w:val="00D07E74"/>
    <w:rsid w:val="00D07FEE"/>
    <w:rsid w:val="00D1033D"/>
    <w:rsid w:val="00D10365"/>
    <w:rsid w:val="00D107A5"/>
    <w:rsid w:val="00D10A32"/>
    <w:rsid w:val="00D10AA9"/>
    <w:rsid w:val="00D10B83"/>
    <w:rsid w:val="00D10D5C"/>
    <w:rsid w:val="00D10F21"/>
    <w:rsid w:val="00D1107C"/>
    <w:rsid w:val="00D1191F"/>
    <w:rsid w:val="00D127F8"/>
    <w:rsid w:val="00D12914"/>
    <w:rsid w:val="00D12E61"/>
    <w:rsid w:val="00D131DD"/>
    <w:rsid w:val="00D13427"/>
    <w:rsid w:val="00D1365F"/>
    <w:rsid w:val="00D138CE"/>
    <w:rsid w:val="00D13D72"/>
    <w:rsid w:val="00D14007"/>
    <w:rsid w:val="00D14177"/>
    <w:rsid w:val="00D142E2"/>
    <w:rsid w:val="00D14CAC"/>
    <w:rsid w:val="00D14FA0"/>
    <w:rsid w:val="00D15267"/>
    <w:rsid w:val="00D15734"/>
    <w:rsid w:val="00D15790"/>
    <w:rsid w:val="00D158A6"/>
    <w:rsid w:val="00D15C4D"/>
    <w:rsid w:val="00D15D7A"/>
    <w:rsid w:val="00D163C6"/>
    <w:rsid w:val="00D163E4"/>
    <w:rsid w:val="00D163F7"/>
    <w:rsid w:val="00D164DA"/>
    <w:rsid w:val="00D166CC"/>
    <w:rsid w:val="00D168C5"/>
    <w:rsid w:val="00D16B3A"/>
    <w:rsid w:val="00D16E02"/>
    <w:rsid w:val="00D174BB"/>
    <w:rsid w:val="00D17FC7"/>
    <w:rsid w:val="00D20083"/>
    <w:rsid w:val="00D2031B"/>
    <w:rsid w:val="00D2053B"/>
    <w:rsid w:val="00D205DC"/>
    <w:rsid w:val="00D2071C"/>
    <w:rsid w:val="00D2083B"/>
    <w:rsid w:val="00D209F0"/>
    <w:rsid w:val="00D20ED6"/>
    <w:rsid w:val="00D219C8"/>
    <w:rsid w:val="00D219E4"/>
    <w:rsid w:val="00D2248E"/>
    <w:rsid w:val="00D22880"/>
    <w:rsid w:val="00D22AB4"/>
    <w:rsid w:val="00D22DB3"/>
    <w:rsid w:val="00D230F3"/>
    <w:rsid w:val="00D2313C"/>
    <w:rsid w:val="00D23772"/>
    <w:rsid w:val="00D23CB3"/>
    <w:rsid w:val="00D23F58"/>
    <w:rsid w:val="00D23FBB"/>
    <w:rsid w:val="00D247DF"/>
    <w:rsid w:val="00D24C09"/>
    <w:rsid w:val="00D24C73"/>
    <w:rsid w:val="00D24FC8"/>
    <w:rsid w:val="00D2556D"/>
    <w:rsid w:val="00D25809"/>
    <w:rsid w:val="00D25AA0"/>
    <w:rsid w:val="00D2628D"/>
    <w:rsid w:val="00D262CB"/>
    <w:rsid w:val="00D265FB"/>
    <w:rsid w:val="00D26C97"/>
    <w:rsid w:val="00D27096"/>
    <w:rsid w:val="00D270D7"/>
    <w:rsid w:val="00D2798B"/>
    <w:rsid w:val="00D3024F"/>
    <w:rsid w:val="00D3045E"/>
    <w:rsid w:val="00D306A5"/>
    <w:rsid w:val="00D30914"/>
    <w:rsid w:val="00D30FA7"/>
    <w:rsid w:val="00D3168E"/>
    <w:rsid w:val="00D31B36"/>
    <w:rsid w:val="00D31CF8"/>
    <w:rsid w:val="00D31D48"/>
    <w:rsid w:val="00D31D5C"/>
    <w:rsid w:val="00D3224B"/>
    <w:rsid w:val="00D3228B"/>
    <w:rsid w:val="00D32C50"/>
    <w:rsid w:val="00D32F5D"/>
    <w:rsid w:val="00D331AD"/>
    <w:rsid w:val="00D331DC"/>
    <w:rsid w:val="00D334F8"/>
    <w:rsid w:val="00D3372A"/>
    <w:rsid w:val="00D33972"/>
    <w:rsid w:val="00D33C35"/>
    <w:rsid w:val="00D33D01"/>
    <w:rsid w:val="00D33D20"/>
    <w:rsid w:val="00D34031"/>
    <w:rsid w:val="00D34994"/>
    <w:rsid w:val="00D34F33"/>
    <w:rsid w:val="00D35034"/>
    <w:rsid w:val="00D35095"/>
    <w:rsid w:val="00D3525F"/>
    <w:rsid w:val="00D35440"/>
    <w:rsid w:val="00D3555B"/>
    <w:rsid w:val="00D3576A"/>
    <w:rsid w:val="00D3576D"/>
    <w:rsid w:val="00D35AD1"/>
    <w:rsid w:val="00D35C34"/>
    <w:rsid w:val="00D35D98"/>
    <w:rsid w:val="00D35E36"/>
    <w:rsid w:val="00D36112"/>
    <w:rsid w:val="00D36178"/>
    <w:rsid w:val="00D36795"/>
    <w:rsid w:val="00D36850"/>
    <w:rsid w:val="00D36C6F"/>
    <w:rsid w:val="00D37F50"/>
    <w:rsid w:val="00D40019"/>
    <w:rsid w:val="00D40449"/>
    <w:rsid w:val="00D40AAB"/>
    <w:rsid w:val="00D411E9"/>
    <w:rsid w:val="00D412FA"/>
    <w:rsid w:val="00D4161C"/>
    <w:rsid w:val="00D41756"/>
    <w:rsid w:val="00D41B52"/>
    <w:rsid w:val="00D41DCB"/>
    <w:rsid w:val="00D41DED"/>
    <w:rsid w:val="00D41EB4"/>
    <w:rsid w:val="00D41F99"/>
    <w:rsid w:val="00D420DA"/>
    <w:rsid w:val="00D42694"/>
    <w:rsid w:val="00D42792"/>
    <w:rsid w:val="00D43143"/>
    <w:rsid w:val="00D434AD"/>
    <w:rsid w:val="00D437AD"/>
    <w:rsid w:val="00D43917"/>
    <w:rsid w:val="00D43D96"/>
    <w:rsid w:val="00D44019"/>
    <w:rsid w:val="00D44BE9"/>
    <w:rsid w:val="00D45058"/>
    <w:rsid w:val="00D452EA"/>
    <w:rsid w:val="00D4543B"/>
    <w:rsid w:val="00D4577A"/>
    <w:rsid w:val="00D45827"/>
    <w:rsid w:val="00D45911"/>
    <w:rsid w:val="00D45932"/>
    <w:rsid w:val="00D45AA0"/>
    <w:rsid w:val="00D46166"/>
    <w:rsid w:val="00D46388"/>
    <w:rsid w:val="00D46459"/>
    <w:rsid w:val="00D465F3"/>
    <w:rsid w:val="00D466F8"/>
    <w:rsid w:val="00D46E37"/>
    <w:rsid w:val="00D472B1"/>
    <w:rsid w:val="00D47456"/>
    <w:rsid w:val="00D47536"/>
    <w:rsid w:val="00D47B7E"/>
    <w:rsid w:val="00D47D29"/>
    <w:rsid w:val="00D50005"/>
    <w:rsid w:val="00D50E7C"/>
    <w:rsid w:val="00D5107E"/>
    <w:rsid w:val="00D5136C"/>
    <w:rsid w:val="00D51FE6"/>
    <w:rsid w:val="00D524E2"/>
    <w:rsid w:val="00D52AC0"/>
    <w:rsid w:val="00D530F8"/>
    <w:rsid w:val="00D53322"/>
    <w:rsid w:val="00D53A9B"/>
    <w:rsid w:val="00D53C7C"/>
    <w:rsid w:val="00D540B5"/>
    <w:rsid w:val="00D5448B"/>
    <w:rsid w:val="00D54921"/>
    <w:rsid w:val="00D549BB"/>
    <w:rsid w:val="00D54A59"/>
    <w:rsid w:val="00D54C13"/>
    <w:rsid w:val="00D54EAD"/>
    <w:rsid w:val="00D55118"/>
    <w:rsid w:val="00D5526B"/>
    <w:rsid w:val="00D55296"/>
    <w:rsid w:val="00D55524"/>
    <w:rsid w:val="00D557DC"/>
    <w:rsid w:val="00D56B11"/>
    <w:rsid w:val="00D56DCD"/>
    <w:rsid w:val="00D56EB1"/>
    <w:rsid w:val="00D56F41"/>
    <w:rsid w:val="00D5734F"/>
    <w:rsid w:val="00D5748F"/>
    <w:rsid w:val="00D57B14"/>
    <w:rsid w:val="00D57E91"/>
    <w:rsid w:val="00D606C6"/>
    <w:rsid w:val="00D606FB"/>
    <w:rsid w:val="00D60DA3"/>
    <w:rsid w:val="00D60E83"/>
    <w:rsid w:val="00D616FF"/>
    <w:rsid w:val="00D61ECF"/>
    <w:rsid w:val="00D61FA6"/>
    <w:rsid w:val="00D62CCB"/>
    <w:rsid w:val="00D630CF"/>
    <w:rsid w:val="00D63408"/>
    <w:rsid w:val="00D635D3"/>
    <w:rsid w:val="00D636D2"/>
    <w:rsid w:val="00D63767"/>
    <w:rsid w:val="00D6392B"/>
    <w:rsid w:val="00D63AB4"/>
    <w:rsid w:val="00D63CB3"/>
    <w:rsid w:val="00D645D5"/>
    <w:rsid w:val="00D645F9"/>
    <w:rsid w:val="00D64A0D"/>
    <w:rsid w:val="00D65218"/>
    <w:rsid w:val="00D653ED"/>
    <w:rsid w:val="00D6550D"/>
    <w:rsid w:val="00D65839"/>
    <w:rsid w:val="00D65956"/>
    <w:rsid w:val="00D65C29"/>
    <w:rsid w:val="00D6620E"/>
    <w:rsid w:val="00D66C45"/>
    <w:rsid w:val="00D67122"/>
    <w:rsid w:val="00D67248"/>
    <w:rsid w:val="00D6735C"/>
    <w:rsid w:val="00D67374"/>
    <w:rsid w:val="00D67396"/>
    <w:rsid w:val="00D6758C"/>
    <w:rsid w:val="00D67D32"/>
    <w:rsid w:val="00D67D37"/>
    <w:rsid w:val="00D67D9C"/>
    <w:rsid w:val="00D7041F"/>
    <w:rsid w:val="00D70442"/>
    <w:rsid w:val="00D71023"/>
    <w:rsid w:val="00D71118"/>
    <w:rsid w:val="00D71F59"/>
    <w:rsid w:val="00D72427"/>
    <w:rsid w:val="00D72D7F"/>
    <w:rsid w:val="00D731D0"/>
    <w:rsid w:val="00D731D9"/>
    <w:rsid w:val="00D73242"/>
    <w:rsid w:val="00D7368F"/>
    <w:rsid w:val="00D736EE"/>
    <w:rsid w:val="00D73C3A"/>
    <w:rsid w:val="00D73F01"/>
    <w:rsid w:val="00D74510"/>
    <w:rsid w:val="00D7550C"/>
    <w:rsid w:val="00D75943"/>
    <w:rsid w:val="00D75A70"/>
    <w:rsid w:val="00D760CC"/>
    <w:rsid w:val="00D772EA"/>
    <w:rsid w:val="00D7738F"/>
    <w:rsid w:val="00D773A8"/>
    <w:rsid w:val="00D775C0"/>
    <w:rsid w:val="00D77A39"/>
    <w:rsid w:val="00D77A45"/>
    <w:rsid w:val="00D77D40"/>
    <w:rsid w:val="00D7825E"/>
    <w:rsid w:val="00D798B1"/>
    <w:rsid w:val="00D8021D"/>
    <w:rsid w:val="00D8074C"/>
    <w:rsid w:val="00D80CC4"/>
    <w:rsid w:val="00D80E3A"/>
    <w:rsid w:val="00D81013"/>
    <w:rsid w:val="00D81086"/>
    <w:rsid w:val="00D81124"/>
    <w:rsid w:val="00D8135B"/>
    <w:rsid w:val="00D8152E"/>
    <w:rsid w:val="00D817B5"/>
    <w:rsid w:val="00D8198F"/>
    <w:rsid w:val="00D81AF1"/>
    <w:rsid w:val="00D81B8C"/>
    <w:rsid w:val="00D81EEC"/>
    <w:rsid w:val="00D81F57"/>
    <w:rsid w:val="00D820E6"/>
    <w:rsid w:val="00D821F1"/>
    <w:rsid w:val="00D82482"/>
    <w:rsid w:val="00D8326B"/>
    <w:rsid w:val="00D835F6"/>
    <w:rsid w:val="00D837A4"/>
    <w:rsid w:val="00D839C7"/>
    <w:rsid w:val="00D83AFF"/>
    <w:rsid w:val="00D83FA7"/>
    <w:rsid w:val="00D84079"/>
    <w:rsid w:val="00D842A4"/>
    <w:rsid w:val="00D844E6"/>
    <w:rsid w:val="00D848B5"/>
    <w:rsid w:val="00D84B98"/>
    <w:rsid w:val="00D84DC1"/>
    <w:rsid w:val="00D853A4"/>
    <w:rsid w:val="00D85855"/>
    <w:rsid w:val="00D85B26"/>
    <w:rsid w:val="00D85D84"/>
    <w:rsid w:val="00D860DA"/>
    <w:rsid w:val="00D861C5"/>
    <w:rsid w:val="00D863B9"/>
    <w:rsid w:val="00D8648B"/>
    <w:rsid w:val="00D868AC"/>
    <w:rsid w:val="00D86BD2"/>
    <w:rsid w:val="00D86CCC"/>
    <w:rsid w:val="00D86F02"/>
    <w:rsid w:val="00D8712E"/>
    <w:rsid w:val="00D872A8"/>
    <w:rsid w:val="00D879B8"/>
    <w:rsid w:val="00D87CF9"/>
    <w:rsid w:val="00D87E29"/>
    <w:rsid w:val="00D90370"/>
    <w:rsid w:val="00D905D0"/>
    <w:rsid w:val="00D90979"/>
    <w:rsid w:val="00D9099C"/>
    <w:rsid w:val="00D909E6"/>
    <w:rsid w:val="00D90B3A"/>
    <w:rsid w:val="00D90C46"/>
    <w:rsid w:val="00D910AF"/>
    <w:rsid w:val="00D9124E"/>
    <w:rsid w:val="00D913E3"/>
    <w:rsid w:val="00D915BA"/>
    <w:rsid w:val="00D91FD9"/>
    <w:rsid w:val="00D92382"/>
    <w:rsid w:val="00D9260E"/>
    <w:rsid w:val="00D92849"/>
    <w:rsid w:val="00D92D72"/>
    <w:rsid w:val="00D92F82"/>
    <w:rsid w:val="00D930EF"/>
    <w:rsid w:val="00D9312F"/>
    <w:rsid w:val="00D93429"/>
    <w:rsid w:val="00D934B3"/>
    <w:rsid w:val="00D93624"/>
    <w:rsid w:val="00D938F0"/>
    <w:rsid w:val="00D9407A"/>
    <w:rsid w:val="00D941F7"/>
    <w:rsid w:val="00D94AC4"/>
    <w:rsid w:val="00D94D3B"/>
    <w:rsid w:val="00D94DC7"/>
    <w:rsid w:val="00D94F6B"/>
    <w:rsid w:val="00D950B3"/>
    <w:rsid w:val="00D9581C"/>
    <w:rsid w:val="00D96248"/>
    <w:rsid w:val="00D96F50"/>
    <w:rsid w:val="00D972A5"/>
    <w:rsid w:val="00D97583"/>
    <w:rsid w:val="00D97923"/>
    <w:rsid w:val="00D97AC0"/>
    <w:rsid w:val="00D97CF9"/>
    <w:rsid w:val="00DA02C3"/>
    <w:rsid w:val="00DA038F"/>
    <w:rsid w:val="00DA0500"/>
    <w:rsid w:val="00DA0928"/>
    <w:rsid w:val="00DA1AE1"/>
    <w:rsid w:val="00DA23AA"/>
    <w:rsid w:val="00DA25E9"/>
    <w:rsid w:val="00DA2717"/>
    <w:rsid w:val="00DA2866"/>
    <w:rsid w:val="00DA2D0E"/>
    <w:rsid w:val="00DA2F9C"/>
    <w:rsid w:val="00DA3280"/>
    <w:rsid w:val="00DA34FA"/>
    <w:rsid w:val="00DA37F3"/>
    <w:rsid w:val="00DA39C5"/>
    <w:rsid w:val="00DA3AC2"/>
    <w:rsid w:val="00DA3CDA"/>
    <w:rsid w:val="00DA47C8"/>
    <w:rsid w:val="00DA4847"/>
    <w:rsid w:val="00DA4AC8"/>
    <w:rsid w:val="00DA50CD"/>
    <w:rsid w:val="00DA537E"/>
    <w:rsid w:val="00DA545F"/>
    <w:rsid w:val="00DA5700"/>
    <w:rsid w:val="00DA572E"/>
    <w:rsid w:val="00DA5874"/>
    <w:rsid w:val="00DA5A64"/>
    <w:rsid w:val="00DA5BA3"/>
    <w:rsid w:val="00DA63FE"/>
    <w:rsid w:val="00DA6F8B"/>
    <w:rsid w:val="00DA703E"/>
    <w:rsid w:val="00DA70A8"/>
    <w:rsid w:val="00DA70D7"/>
    <w:rsid w:val="00DA75A0"/>
    <w:rsid w:val="00DA75F3"/>
    <w:rsid w:val="00DA7AC0"/>
    <w:rsid w:val="00DB010D"/>
    <w:rsid w:val="00DB04C7"/>
    <w:rsid w:val="00DB07C5"/>
    <w:rsid w:val="00DB0DDB"/>
    <w:rsid w:val="00DB0E1C"/>
    <w:rsid w:val="00DB0E27"/>
    <w:rsid w:val="00DB0FAA"/>
    <w:rsid w:val="00DB14FC"/>
    <w:rsid w:val="00DB1758"/>
    <w:rsid w:val="00DB1C15"/>
    <w:rsid w:val="00DB1C2A"/>
    <w:rsid w:val="00DB1E3A"/>
    <w:rsid w:val="00DB20CB"/>
    <w:rsid w:val="00DB2D3F"/>
    <w:rsid w:val="00DB3676"/>
    <w:rsid w:val="00DB3A22"/>
    <w:rsid w:val="00DB3AEE"/>
    <w:rsid w:val="00DB3B70"/>
    <w:rsid w:val="00DB3CF5"/>
    <w:rsid w:val="00DB425B"/>
    <w:rsid w:val="00DB4403"/>
    <w:rsid w:val="00DB4CA3"/>
    <w:rsid w:val="00DB4DA8"/>
    <w:rsid w:val="00DB51E6"/>
    <w:rsid w:val="00DB54CB"/>
    <w:rsid w:val="00DB5CA5"/>
    <w:rsid w:val="00DB5EBB"/>
    <w:rsid w:val="00DB6244"/>
    <w:rsid w:val="00DB6718"/>
    <w:rsid w:val="00DB6CDA"/>
    <w:rsid w:val="00DB6EE3"/>
    <w:rsid w:val="00DB7417"/>
    <w:rsid w:val="00DB74B8"/>
    <w:rsid w:val="00DB756B"/>
    <w:rsid w:val="00DB78FB"/>
    <w:rsid w:val="00DB7D3F"/>
    <w:rsid w:val="00DB7FE0"/>
    <w:rsid w:val="00DC02C6"/>
    <w:rsid w:val="00DC0499"/>
    <w:rsid w:val="00DC1349"/>
    <w:rsid w:val="00DC13EC"/>
    <w:rsid w:val="00DC18A0"/>
    <w:rsid w:val="00DC19CE"/>
    <w:rsid w:val="00DC1B99"/>
    <w:rsid w:val="00DC1BC0"/>
    <w:rsid w:val="00DC1D4C"/>
    <w:rsid w:val="00DC2031"/>
    <w:rsid w:val="00DC2295"/>
    <w:rsid w:val="00DC22D6"/>
    <w:rsid w:val="00DC23CB"/>
    <w:rsid w:val="00DC243A"/>
    <w:rsid w:val="00DC2838"/>
    <w:rsid w:val="00DC2B74"/>
    <w:rsid w:val="00DC2C25"/>
    <w:rsid w:val="00DC2D68"/>
    <w:rsid w:val="00DC2EE4"/>
    <w:rsid w:val="00DC2EF1"/>
    <w:rsid w:val="00DC3055"/>
    <w:rsid w:val="00DC338E"/>
    <w:rsid w:val="00DC34A5"/>
    <w:rsid w:val="00DC389F"/>
    <w:rsid w:val="00DC38DA"/>
    <w:rsid w:val="00DC3D92"/>
    <w:rsid w:val="00DC3F7A"/>
    <w:rsid w:val="00DC42EF"/>
    <w:rsid w:val="00DC4391"/>
    <w:rsid w:val="00DC43A1"/>
    <w:rsid w:val="00DC44A6"/>
    <w:rsid w:val="00DC48BA"/>
    <w:rsid w:val="00DC537F"/>
    <w:rsid w:val="00DC53F3"/>
    <w:rsid w:val="00DC54B1"/>
    <w:rsid w:val="00DC551D"/>
    <w:rsid w:val="00DC5CBA"/>
    <w:rsid w:val="00DC5FFA"/>
    <w:rsid w:val="00DC647E"/>
    <w:rsid w:val="00DC67B8"/>
    <w:rsid w:val="00DC6EBF"/>
    <w:rsid w:val="00DC71D0"/>
    <w:rsid w:val="00DC732A"/>
    <w:rsid w:val="00DC7888"/>
    <w:rsid w:val="00DC7A4B"/>
    <w:rsid w:val="00DC7C84"/>
    <w:rsid w:val="00DC7EDE"/>
    <w:rsid w:val="00DD00DD"/>
    <w:rsid w:val="00DD04B2"/>
    <w:rsid w:val="00DD0551"/>
    <w:rsid w:val="00DD0F41"/>
    <w:rsid w:val="00DD1142"/>
    <w:rsid w:val="00DD1651"/>
    <w:rsid w:val="00DD1D4F"/>
    <w:rsid w:val="00DD1D7B"/>
    <w:rsid w:val="00DD28D2"/>
    <w:rsid w:val="00DD293C"/>
    <w:rsid w:val="00DD2B51"/>
    <w:rsid w:val="00DD31FE"/>
    <w:rsid w:val="00DD33A2"/>
    <w:rsid w:val="00DD39DC"/>
    <w:rsid w:val="00DD3B4B"/>
    <w:rsid w:val="00DD3BBE"/>
    <w:rsid w:val="00DD406E"/>
    <w:rsid w:val="00DD4362"/>
    <w:rsid w:val="00DD448C"/>
    <w:rsid w:val="00DD44E0"/>
    <w:rsid w:val="00DD4500"/>
    <w:rsid w:val="00DD49FE"/>
    <w:rsid w:val="00DD4D11"/>
    <w:rsid w:val="00DD5179"/>
    <w:rsid w:val="00DD523C"/>
    <w:rsid w:val="00DD531F"/>
    <w:rsid w:val="00DD560B"/>
    <w:rsid w:val="00DD5B32"/>
    <w:rsid w:val="00DD5EF1"/>
    <w:rsid w:val="00DD5F10"/>
    <w:rsid w:val="00DD5FF6"/>
    <w:rsid w:val="00DD6995"/>
    <w:rsid w:val="00DD7289"/>
    <w:rsid w:val="00DD777B"/>
    <w:rsid w:val="00DD7A82"/>
    <w:rsid w:val="00DD7C1F"/>
    <w:rsid w:val="00DD7EF4"/>
    <w:rsid w:val="00DE00B2"/>
    <w:rsid w:val="00DE0314"/>
    <w:rsid w:val="00DE0CB3"/>
    <w:rsid w:val="00DE0FB8"/>
    <w:rsid w:val="00DE17B7"/>
    <w:rsid w:val="00DE1951"/>
    <w:rsid w:val="00DE1A73"/>
    <w:rsid w:val="00DE2410"/>
    <w:rsid w:val="00DE2615"/>
    <w:rsid w:val="00DE286C"/>
    <w:rsid w:val="00DE2C48"/>
    <w:rsid w:val="00DE2D48"/>
    <w:rsid w:val="00DE309D"/>
    <w:rsid w:val="00DE30AB"/>
    <w:rsid w:val="00DE3250"/>
    <w:rsid w:val="00DE347D"/>
    <w:rsid w:val="00DE3F33"/>
    <w:rsid w:val="00DE4179"/>
    <w:rsid w:val="00DE4494"/>
    <w:rsid w:val="00DE49B6"/>
    <w:rsid w:val="00DE4A1F"/>
    <w:rsid w:val="00DE4E44"/>
    <w:rsid w:val="00DE5139"/>
    <w:rsid w:val="00DE5926"/>
    <w:rsid w:val="00DE6242"/>
    <w:rsid w:val="00DE6554"/>
    <w:rsid w:val="00DE65DE"/>
    <w:rsid w:val="00DE69DB"/>
    <w:rsid w:val="00DE6A0E"/>
    <w:rsid w:val="00DE6CE4"/>
    <w:rsid w:val="00DE6DE3"/>
    <w:rsid w:val="00DE72B1"/>
    <w:rsid w:val="00DE78D7"/>
    <w:rsid w:val="00DE7910"/>
    <w:rsid w:val="00DF0321"/>
    <w:rsid w:val="00DF0636"/>
    <w:rsid w:val="00DF0893"/>
    <w:rsid w:val="00DF0E9A"/>
    <w:rsid w:val="00DF1702"/>
    <w:rsid w:val="00DF1C50"/>
    <w:rsid w:val="00DF200E"/>
    <w:rsid w:val="00DF2257"/>
    <w:rsid w:val="00DF26CE"/>
    <w:rsid w:val="00DF2A15"/>
    <w:rsid w:val="00DF2CD8"/>
    <w:rsid w:val="00DF2F67"/>
    <w:rsid w:val="00DF2FC5"/>
    <w:rsid w:val="00DF3080"/>
    <w:rsid w:val="00DF3485"/>
    <w:rsid w:val="00DF38D7"/>
    <w:rsid w:val="00DF4034"/>
    <w:rsid w:val="00DF40D2"/>
    <w:rsid w:val="00DF5234"/>
    <w:rsid w:val="00DF5642"/>
    <w:rsid w:val="00DF5748"/>
    <w:rsid w:val="00DF5D80"/>
    <w:rsid w:val="00DF65B5"/>
    <w:rsid w:val="00DF68A0"/>
    <w:rsid w:val="00DF6F94"/>
    <w:rsid w:val="00DF766D"/>
    <w:rsid w:val="00DF7A57"/>
    <w:rsid w:val="00DF7AC5"/>
    <w:rsid w:val="00DF7C46"/>
    <w:rsid w:val="00DF7D57"/>
    <w:rsid w:val="00DF7FEC"/>
    <w:rsid w:val="00E000B0"/>
    <w:rsid w:val="00E0023E"/>
    <w:rsid w:val="00E00B7D"/>
    <w:rsid w:val="00E0101D"/>
    <w:rsid w:val="00E01224"/>
    <w:rsid w:val="00E01489"/>
    <w:rsid w:val="00E01A93"/>
    <w:rsid w:val="00E02571"/>
    <w:rsid w:val="00E0262C"/>
    <w:rsid w:val="00E02B19"/>
    <w:rsid w:val="00E02D18"/>
    <w:rsid w:val="00E037BF"/>
    <w:rsid w:val="00E038DA"/>
    <w:rsid w:val="00E039CE"/>
    <w:rsid w:val="00E03F20"/>
    <w:rsid w:val="00E0439E"/>
    <w:rsid w:val="00E044DC"/>
    <w:rsid w:val="00E0466D"/>
    <w:rsid w:val="00E0488E"/>
    <w:rsid w:val="00E04958"/>
    <w:rsid w:val="00E04A6D"/>
    <w:rsid w:val="00E04BD4"/>
    <w:rsid w:val="00E04C1E"/>
    <w:rsid w:val="00E04C8E"/>
    <w:rsid w:val="00E050CC"/>
    <w:rsid w:val="00E0516F"/>
    <w:rsid w:val="00E055E4"/>
    <w:rsid w:val="00E05862"/>
    <w:rsid w:val="00E0594A"/>
    <w:rsid w:val="00E05D9C"/>
    <w:rsid w:val="00E05D9D"/>
    <w:rsid w:val="00E05DEE"/>
    <w:rsid w:val="00E063C7"/>
    <w:rsid w:val="00E066B4"/>
    <w:rsid w:val="00E069C8"/>
    <w:rsid w:val="00E06C52"/>
    <w:rsid w:val="00E079BC"/>
    <w:rsid w:val="00E07A83"/>
    <w:rsid w:val="00E07FAE"/>
    <w:rsid w:val="00E101E4"/>
    <w:rsid w:val="00E1045C"/>
    <w:rsid w:val="00E10507"/>
    <w:rsid w:val="00E107E5"/>
    <w:rsid w:val="00E112CD"/>
    <w:rsid w:val="00E1166F"/>
    <w:rsid w:val="00E1182D"/>
    <w:rsid w:val="00E11F0C"/>
    <w:rsid w:val="00E1210B"/>
    <w:rsid w:val="00E1274C"/>
    <w:rsid w:val="00E129FC"/>
    <w:rsid w:val="00E12DA9"/>
    <w:rsid w:val="00E13405"/>
    <w:rsid w:val="00E1369B"/>
    <w:rsid w:val="00E13D6A"/>
    <w:rsid w:val="00E14079"/>
    <w:rsid w:val="00E142F2"/>
    <w:rsid w:val="00E145BE"/>
    <w:rsid w:val="00E14C0A"/>
    <w:rsid w:val="00E14D0F"/>
    <w:rsid w:val="00E14E51"/>
    <w:rsid w:val="00E15279"/>
    <w:rsid w:val="00E15461"/>
    <w:rsid w:val="00E154DC"/>
    <w:rsid w:val="00E156C7"/>
    <w:rsid w:val="00E15952"/>
    <w:rsid w:val="00E1601F"/>
    <w:rsid w:val="00E161D3"/>
    <w:rsid w:val="00E16315"/>
    <w:rsid w:val="00E16DE0"/>
    <w:rsid w:val="00E16E38"/>
    <w:rsid w:val="00E1796E"/>
    <w:rsid w:val="00E17A34"/>
    <w:rsid w:val="00E17AC5"/>
    <w:rsid w:val="00E17D6C"/>
    <w:rsid w:val="00E2064F"/>
    <w:rsid w:val="00E20941"/>
    <w:rsid w:val="00E21430"/>
    <w:rsid w:val="00E21455"/>
    <w:rsid w:val="00E21705"/>
    <w:rsid w:val="00E21BAE"/>
    <w:rsid w:val="00E22661"/>
    <w:rsid w:val="00E22C08"/>
    <w:rsid w:val="00E23104"/>
    <w:rsid w:val="00E23523"/>
    <w:rsid w:val="00E23DBB"/>
    <w:rsid w:val="00E2405F"/>
    <w:rsid w:val="00E24394"/>
    <w:rsid w:val="00E243F2"/>
    <w:rsid w:val="00E245CE"/>
    <w:rsid w:val="00E24819"/>
    <w:rsid w:val="00E24A7F"/>
    <w:rsid w:val="00E24C6D"/>
    <w:rsid w:val="00E2512E"/>
    <w:rsid w:val="00E263AF"/>
    <w:rsid w:val="00E264BE"/>
    <w:rsid w:val="00E2668B"/>
    <w:rsid w:val="00E26C3D"/>
    <w:rsid w:val="00E26EA6"/>
    <w:rsid w:val="00E272CF"/>
    <w:rsid w:val="00E27ADD"/>
    <w:rsid w:val="00E27C53"/>
    <w:rsid w:val="00E27F06"/>
    <w:rsid w:val="00E302B8"/>
    <w:rsid w:val="00E3032B"/>
    <w:rsid w:val="00E30E4A"/>
    <w:rsid w:val="00E3123C"/>
    <w:rsid w:val="00E315EB"/>
    <w:rsid w:val="00E3168A"/>
    <w:rsid w:val="00E31B5C"/>
    <w:rsid w:val="00E31C7F"/>
    <w:rsid w:val="00E3242C"/>
    <w:rsid w:val="00E32BBB"/>
    <w:rsid w:val="00E32F81"/>
    <w:rsid w:val="00E33062"/>
    <w:rsid w:val="00E3337A"/>
    <w:rsid w:val="00E345E6"/>
    <w:rsid w:val="00E348F2"/>
    <w:rsid w:val="00E35691"/>
    <w:rsid w:val="00E359E8"/>
    <w:rsid w:val="00E35DAF"/>
    <w:rsid w:val="00E36005"/>
    <w:rsid w:val="00E370FD"/>
    <w:rsid w:val="00E373B0"/>
    <w:rsid w:val="00E37757"/>
    <w:rsid w:val="00E378EB"/>
    <w:rsid w:val="00E37D74"/>
    <w:rsid w:val="00E37EF6"/>
    <w:rsid w:val="00E4067B"/>
    <w:rsid w:val="00E40E4F"/>
    <w:rsid w:val="00E4103F"/>
    <w:rsid w:val="00E41276"/>
    <w:rsid w:val="00E41949"/>
    <w:rsid w:val="00E41A8B"/>
    <w:rsid w:val="00E41B15"/>
    <w:rsid w:val="00E41FE2"/>
    <w:rsid w:val="00E420A0"/>
    <w:rsid w:val="00E4217D"/>
    <w:rsid w:val="00E42440"/>
    <w:rsid w:val="00E424CC"/>
    <w:rsid w:val="00E42868"/>
    <w:rsid w:val="00E4339E"/>
    <w:rsid w:val="00E439CE"/>
    <w:rsid w:val="00E43B76"/>
    <w:rsid w:val="00E43E59"/>
    <w:rsid w:val="00E443CA"/>
    <w:rsid w:val="00E44810"/>
    <w:rsid w:val="00E44ABA"/>
    <w:rsid w:val="00E44B15"/>
    <w:rsid w:val="00E450BC"/>
    <w:rsid w:val="00E450F5"/>
    <w:rsid w:val="00E45385"/>
    <w:rsid w:val="00E453CE"/>
    <w:rsid w:val="00E454FA"/>
    <w:rsid w:val="00E4550B"/>
    <w:rsid w:val="00E45BBA"/>
    <w:rsid w:val="00E45C5C"/>
    <w:rsid w:val="00E46057"/>
    <w:rsid w:val="00E46148"/>
    <w:rsid w:val="00E46575"/>
    <w:rsid w:val="00E46951"/>
    <w:rsid w:val="00E46A1D"/>
    <w:rsid w:val="00E46D0C"/>
    <w:rsid w:val="00E46EBD"/>
    <w:rsid w:val="00E47359"/>
    <w:rsid w:val="00E4799F"/>
    <w:rsid w:val="00E500AC"/>
    <w:rsid w:val="00E50189"/>
    <w:rsid w:val="00E50CAA"/>
    <w:rsid w:val="00E50EF1"/>
    <w:rsid w:val="00E5104C"/>
    <w:rsid w:val="00E517FD"/>
    <w:rsid w:val="00E521C7"/>
    <w:rsid w:val="00E52608"/>
    <w:rsid w:val="00E52753"/>
    <w:rsid w:val="00E53A6D"/>
    <w:rsid w:val="00E53DB2"/>
    <w:rsid w:val="00E53E13"/>
    <w:rsid w:val="00E53F12"/>
    <w:rsid w:val="00E541FC"/>
    <w:rsid w:val="00E544FD"/>
    <w:rsid w:val="00E54576"/>
    <w:rsid w:val="00E5474D"/>
    <w:rsid w:val="00E547D2"/>
    <w:rsid w:val="00E54894"/>
    <w:rsid w:val="00E54C3C"/>
    <w:rsid w:val="00E55005"/>
    <w:rsid w:val="00E554B0"/>
    <w:rsid w:val="00E55F68"/>
    <w:rsid w:val="00E563E9"/>
    <w:rsid w:val="00E56478"/>
    <w:rsid w:val="00E566F6"/>
    <w:rsid w:val="00E56778"/>
    <w:rsid w:val="00E56F73"/>
    <w:rsid w:val="00E56FF3"/>
    <w:rsid w:val="00E57119"/>
    <w:rsid w:val="00E57400"/>
    <w:rsid w:val="00E574CC"/>
    <w:rsid w:val="00E577DA"/>
    <w:rsid w:val="00E578A7"/>
    <w:rsid w:val="00E57E8B"/>
    <w:rsid w:val="00E6099F"/>
    <w:rsid w:val="00E60AC8"/>
    <w:rsid w:val="00E61057"/>
    <w:rsid w:val="00E610DC"/>
    <w:rsid w:val="00E618C0"/>
    <w:rsid w:val="00E61BF5"/>
    <w:rsid w:val="00E6268E"/>
    <w:rsid w:val="00E62837"/>
    <w:rsid w:val="00E62F44"/>
    <w:rsid w:val="00E634D2"/>
    <w:rsid w:val="00E63547"/>
    <w:rsid w:val="00E638FE"/>
    <w:rsid w:val="00E63A3D"/>
    <w:rsid w:val="00E6436B"/>
    <w:rsid w:val="00E644B3"/>
    <w:rsid w:val="00E64B5B"/>
    <w:rsid w:val="00E64E7A"/>
    <w:rsid w:val="00E64FE8"/>
    <w:rsid w:val="00E65677"/>
    <w:rsid w:val="00E65E45"/>
    <w:rsid w:val="00E66382"/>
    <w:rsid w:val="00E664E4"/>
    <w:rsid w:val="00E666E1"/>
    <w:rsid w:val="00E6686F"/>
    <w:rsid w:val="00E668C6"/>
    <w:rsid w:val="00E670E9"/>
    <w:rsid w:val="00E67676"/>
    <w:rsid w:val="00E67D76"/>
    <w:rsid w:val="00E70078"/>
    <w:rsid w:val="00E70111"/>
    <w:rsid w:val="00E70529"/>
    <w:rsid w:val="00E709F0"/>
    <w:rsid w:val="00E70ACB"/>
    <w:rsid w:val="00E715E7"/>
    <w:rsid w:val="00E716C8"/>
    <w:rsid w:val="00E71B85"/>
    <w:rsid w:val="00E722E2"/>
    <w:rsid w:val="00E72470"/>
    <w:rsid w:val="00E72587"/>
    <w:rsid w:val="00E73043"/>
    <w:rsid w:val="00E73102"/>
    <w:rsid w:val="00E735A6"/>
    <w:rsid w:val="00E73923"/>
    <w:rsid w:val="00E73C59"/>
    <w:rsid w:val="00E743F8"/>
    <w:rsid w:val="00E7445A"/>
    <w:rsid w:val="00E7482D"/>
    <w:rsid w:val="00E7498C"/>
    <w:rsid w:val="00E7532D"/>
    <w:rsid w:val="00E75719"/>
    <w:rsid w:val="00E759F4"/>
    <w:rsid w:val="00E75A18"/>
    <w:rsid w:val="00E75C8E"/>
    <w:rsid w:val="00E762CE"/>
    <w:rsid w:val="00E76413"/>
    <w:rsid w:val="00E76505"/>
    <w:rsid w:val="00E769FD"/>
    <w:rsid w:val="00E76D7E"/>
    <w:rsid w:val="00E76F85"/>
    <w:rsid w:val="00E773F0"/>
    <w:rsid w:val="00E77ACC"/>
    <w:rsid w:val="00E77E6E"/>
    <w:rsid w:val="00E77F30"/>
    <w:rsid w:val="00E8034F"/>
    <w:rsid w:val="00E80559"/>
    <w:rsid w:val="00E80AC2"/>
    <w:rsid w:val="00E80D9A"/>
    <w:rsid w:val="00E81472"/>
    <w:rsid w:val="00E815B6"/>
    <w:rsid w:val="00E815C8"/>
    <w:rsid w:val="00E815CE"/>
    <w:rsid w:val="00E817D6"/>
    <w:rsid w:val="00E81BD9"/>
    <w:rsid w:val="00E81CB2"/>
    <w:rsid w:val="00E8293F"/>
    <w:rsid w:val="00E82C71"/>
    <w:rsid w:val="00E82FEA"/>
    <w:rsid w:val="00E83375"/>
    <w:rsid w:val="00E834D3"/>
    <w:rsid w:val="00E835D9"/>
    <w:rsid w:val="00E84754"/>
    <w:rsid w:val="00E84D75"/>
    <w:rsid w:val="00E85453"/>
    <w:rsid w:val="00E8556B"/>
    <w:rsid w:val="00E857AA"/>
    <w:rsid w:val="00E857D6"/>
    <w:rsid w:val="00E85871"/>
    <w:rsid w:val="00E8593B"/>
    <w:rsid w:val="00E85AB1"/>
    <w:rsid w:val="00E85B19"/>
    <w:rsid w:val="00E85D19"/>
    <w:rsid w:val="00E85D8E"/>
    <w:rsid w:val="00E85E19"/>
    <w:rsid w:val="00E860F2"/>
    <w:rsid w:val="00E861A9"/>
    <w:rsid w:val="00E86446"/>
    <w:rsid w:val="00E86460"/>
    <w:rsid w:val="00E8696C"/>
    <w:rsid w:val="00E87B80"/>
    <w:rsid w:val="00E87BF6"/>
    <w:rsid w:val="00E87CB9"/>
    <w:rsid w:val="00E87CDB"/>
    <w:rsid w:val="00E87E53"/>
    <w:rsid w:val="00E900AB"/>
    <w:rsid w:val="00E9032A"/>
    <w:rsid w:val="00E908E7"/>
    <w:rsid w:val="00E90923"/>
    <w:rsid w:val="00E90A57"/>
    <w:rsid w:val="00E90DC1"/>
    <w:rsid w:val="00E90EB5"/>
    <w:rsid w:val="00E911C0"/>
    <w:rsid w:val="00E91386"/>
    <w:rsid w:val="00E914AF"/>
    <w:rsid w:val="00E91AE1"/>
    <w:rsid w:val="00E91C0A"/>
    <w:rsid w:val="00E923E0"/>
    <w:rsid w:val="00E92741"/>
    <w:rsid w:val="00E927A9"/>
    <w:rsid w:val="00E92C07"/>
    <w:rsid w:val="00E92C22"/>
    <w:rsid w:val="00E92F59"/>
    <w:rsid w:val="00E933D4"/>
    <w:rsid w:val="00E934D0"/>
    <w:rsid w:val="00E93868"/>
    <w:rsid w:val="00E93B01"/>
    <w:rsid w:val="00E93BBB"/>
    <w:rsid w:val="00E94069"/>
    <w:rsid w:val="00E941F7"/>
    <w:rsid w:val="00E94511"/>
    <w:rsid w:val="00E945AD"/>
    <w:rsid w:val="00E94D1D"/>
    <w:rsid w:val="00E94F39"/>
    <w:rsid w:val="00E95D41"/>
    <w:rsid w:val="00E95FA6"/>
    <w:rsid w:val="00E96188"/>
    <w:rsid w:val="00E962BE"/>
    <w:rsid w:val="00E9651E"/>
    <w:rsid w:val="00E96536"/>
    <w:rsid w:val="00E96621"/>
    <w:rsid w:val="00E969BA"/>
    <w:rsid w:val="00E969FB"/>
    <w:rsid w:val="00E97124"/>
    <w:rsid w:val="00E977F9"/>
    <w:rsid w:val="00E97BA7"/>
    <w:rsid w:val="00E97F20"/>
    <w:rsid w:val="00EA00D5"/>
    <w:rsid w:val="00EA0316"/>
    <w:rsid w:val="00EA155A"/>
    <w:rsid w:val="00EA15F9"/>
    <w:rsid w:val="00EA1A8C"/>
    <w:rsid w:val="00EA1C03"/>
    <w:rsid w:val="00EA2A0C"/>
    <w:rsid w:val="00EA2EBE"/>
    <w:rsid w:val="00EA3030"/>
    <w:rsid w:val="00EA3992"/>
    <w:rsid w:val="00EA39BA"/>
    <w:rsid w:val="00EA3B09"/>
    <w:rsid w:val="00EA3B22"/>
    <w:rsid w:val="00EA3C99"/>
    <w:rsid w:val="00EA4918"/>
    <w:rsid w:val="00EA4B95"/>
    <w:rsid w:val="00EA4EEE"/>
    <w:rsid w:val="00EA4F67"/>
    <w:rsid w:val="00EA5509"/>
    <w:rsid w:val="00EA5576"/>
    <w:rsid w:val="00EA57B7"/>
    <w:rsid w:val="00EA58F7"/>
    <w:rsid w:val="00EA6038"/>
    <w:rsid w:val="00EA6444"/>
    <w:rsid w:val="00EA64EB"/>
    <w:rsid w:val="00EA69E9"/>
    <w:rsid w:val="00EA703E"/>
    <w:rsid w:val="00EA710F"/>
    <w:rsid w:val="00EA72C3"/>
    <w:rsid w:val="00EA7611"/>
    <w:rsid w:val="00EA77C3"/>
    <w:rsid w:val="00EA782C"/>
    <w:rsid w:val="00EA7AF8"/>
    <w:rsid w:val="00EA7D80"/>
    <w:rsid w:val="00EB0207"/>
    <w:rsid w:val="00EB059A"/>
    <w:rsid w:val="00EB0779"/>
    <w:rsid w:val="00EB09F5"/>
    <w:rsid w:val="00EB1026"/>
    <w:rsid w:val="00EB1610"/>
    <w:rsid w:val="00EB1A45"/>
    <w:rsid w:val="00EB1A47"/>
    <w:rsid w:val="00EB230E"/>
    <w:rsid w:val="00EB2A93"/>
    <w:rsid w:val="00EB2EC4"/>
    <w:rsid w:val="00EB3091"/>
    <w:rsid w:val="00EB333D"/>
    <w:rsid w:val="00EB3709"/>
    <w:rsid w:val="00EB3910"/>
    <w:rsid w:val="00EB3CF4"/>
    <w:rsid w:val="00EB416E"/>
    <w:rsid w:val="00EB4BDC"/>
    <w:rsid w:val="00EB4DA6"/>
    <w:rsid w:val="00EB4F18"/>
    <w:rsid w:val="00EB57B3"/>
    <w:rsid w:val="00EB5D57"/>
    <w:rsid w:val="00EB625B"/>
    <w:rsid w:val="00EB666C"/>
    <w:rsid w:val="00EB6D98"/>
    <w:rsid w:val="00EB7631"/>
    <w:rsid w:val="00EB766C"/>
    <w:rsid w:val="00EB7C95"/>
    <w:rsid w:val="00EB7E2B"/>
    <w:rsid w:val="00EC0491"/>
    <w:rsid w:val="00EC05C7"/>
    <w:rsid w:val="00EC0A4C"/>
    <w:rsid w:val="00EC0BFD"/>
    <w:rsid w:val="00EC1043"/>
    <w:rsid w:val="00EC13CD"/>
    <w:rsid w:val="00EC1739"/>
    <w:rsid w:val="00EC1C68"/>
    <w:rsid w:val="00EC2168"/>
    <w:rsid w:val="00EC2411"/>
    <w:rsid w:val="00EC24EE"/>
    <w:rsid w:val="00EC25CA"/>
    <w:rsid w:val="00EC260A"/>
    <w:rsid w:val="00EC2981"/>
    <w:rsid w:val="00EC2A21"/>
    <w:rsid w:val="00EC2FFF"/>
    <w:rsid w:val="00EC306A"/>
    <w:rsid w:val="00EC319A"/>
    <w:rsid w:val="00EC3626"/>
    <w:rsid w:val="00EC3851"/>
    <w:rsid w:val="00EC3ACE"/>
    <w:rsid w:val="00EC3C7C"/>
    <w:rsid w:val="00EC3CA5"/>
    <w:rsid w:val="00EC40F6"/>
    <w:rsid w:val="00EC419C"/>
    <w:rsid w:val="00EC4B0F"/>
    <w:rsid w:val="00EC4D59"/>
    <w:rsid w:val="00EC51BF"/>
    <w:rsid w:val="00EC51E4"/>
    <w:rsid w:val="00EC580C"/>
    <w:rsid w:val="00EC61EA"/>
    <w:rsid w:val="00EC6328"/>
    <w:rsid w:val="00EC6368"/>
    <w:rsid w:val="00EC6B83"/>
    <w:rsid w:val="00EC6EAE"/>
    <w:rsid w:val="00EC6FB0"/>
    <w:rsid w:val="00EC752E"/>
    <w:rsid w:val="00EC766F"/>
    <w:rsid w:val="00EC7BE8"/>
    <w:rsid w:val="00EC7DF7"/>
    <w:rsid w:val="00ED0152"/>
    <w:rsid w:val="00ED0368"/>
    <w:rsid w:val="00ED03E3"/>
    <w:rsid w:val="00ED067B"/>
    <w:rsid w:val="00ED0873"/>
    <w:rsid w:val="00ED0A81"/>
    <w:rsid w:val="00ED0B18"/>
    <w:rsid w:val="00ED0C8B"/>
    <w:rsid w:val="00ED0ED3"/>
    <w:rsid w:val="00ED0F98"/>
    <w:rsid w:val="00ED14AF"/>
    <w:rsid w:val="00ED160A"/>
    <w:rsid w:val="00ED16B3"/>
    <w:rsid w:val="00ED182E"/>
    <w:rsid w:val="00ED1A8B"/>
    <w:rsid w:val="00ED1B07"/>
    <w:rsid w:val="00ED1C49"/>
    <w:rsid w:val="00ED1D79"/>
    <w:rsid w:val="00ED1DF5"/>
    <w:rsid w:val="00ED214B"/>
    <w:rsid w:val="00ED2538"/>
    <w:rsid w:val="00ED25D0"/>
    <w:rsid w:val="00ED3B71"/>
    <w:rsid w:val="00ED3C93"/>
    <w:rsid w:val="00ED3D50"/>
    <w:rsid w:val="00ED435D"/>
    <w:rsid w:val="00ED43C8"/>
    <w:rsid w:val="00ED46A5"/>
    <w:rsid w:val="00ED47B1"/>
    <w:rsid w:val="00ED4830"/>
    <w:rsid w:val="00ED5666"/>
    <w:rsid w:val="00ED57CF"/>
    <w:rsid w:val="00ED5A9F"/>
    <w:rsid w:val="00ED65F0"/>
    <w:rsid w:val="00ED6655"/>
    <w:rsid w:val="00ED6951"/>
    <w:rsid w:val="00ED6D60"/>
    <w:rsid w:val="00ED7587"/>
    <w:rsid w:val="00ED797B"/>
    <w:rsid w:val="00ED7D10"/>
    <w:rsid w:val="00ED7F01"/>
    <w:rsid w:val="00EE01AF"/>
    <w:rsid w:val="00EE09E9"/>
    <w:rsid w:val="00EE0C20"/>
    <w:rsid w:val="00EE0FC3"/>
    <w:rsid w:val="00EE160E"/>
    <w:rsid w:val="00EE190E"/>
    <w:rsid w:val="00EE19D4"/>
    <w:rsid w:val="00EE1C23"/>
    <w:rsid w:val="00EE1C52"/>
    <w:rsid w:val="00EE1C79"/>
    <w:rsid w:val="00EE1DA9"/>
    <w:rsid w:val="00EE1F01"/>
    <w:rsid w:val="00EE2318"/>
    <w:rsid w:val="00EE237B"/>
    <w:rsid w:val="00EE23C2"/>
    <w:rsid w:val="00EE2491"/>
    <w:rsid w:val="00EE267A"/>
    <w:rsid w:val="00EE2692"/>
    <w:rsid w:val="00EE28E0"/>
    <w:rsid w:val="00EE2AD8"/>
    <w:rsid w:val="00EE2AED"/>
    <w:rsid w:val="00EE2C01"/>
    <w:rsid w:val="00EE3F4B"/>
    <w:rsid w:val="00EE4321"/>
    <w:rsid w:val="00EE4386"/>
    <w:rsid w:val="00EE4AC3"/>
    <w:rsid w:val="00EE4E17"/>
    <w:rsid w:val="00EE51B3"/>
    <w:rsid w:val="00EE535E"/>
    <w:rsid w:val="00EE5641"/>
    <w:rsid w:val="00EE5716"/>
    <w:rsid w:val="00EE5ADD"/>
    <w:rsid w:val="00EE605D"/>
    <w:rsid w:val="00EE681B"/>
    <w:rsid w:val="00EE6912"/>
    <w:rsid w:val="00EE6965"/>
    <w:rsid w:val="00EE69E2"/>
    <w:rsid w:val="00EE6A44"/>
    <w:rsid w:val="00EE6BE6"/>
    <w:rsid w:val="00EE6EBD"/>
    <w:rsid w:val="00EE6F35"/>
    <w:rsid w:val="00EE7054"/>
    <w:rsid w:val="00EE7065"/>
    <w:rsid w:val="00EE7C42"/>
    <w:rsid w:val="00EE7FC3"/>
    <w:rsid w:val="00EF01A6"/>
    <w:rsid w:val="00EF0823"/>
    <w:rsid w:val="00EF08DB"/>
    <w:rsid w:val="00EF09D0"/>
    <w:rsid w:val="00EF0B17"/>
    <w:rsid w:val="00EF15D4"/>
    <w:rsid w:val="00EF1C58"/>
    <w:rsid w:val="00EF1DDB"/>
    <w:rsid w:val="00EF1E13"/>
    <w:rsid w:val="00EF223A"/>
    <w:rsid w:val="00EF2694"/>
    <w:rsid w:val="00EF270C"/>
    <w:rsid w:val="00EF2B00"/>
    <w:rsid w:val="00EF30EF"/>
    <w:rsid w:val="00EF3155"/>
    <w:rsid w:val="00EF32CA"/>
    <w:rsid w:val="00EF37E2"/>
    <w:rsid w:val="00EF481A"/>
    <w:rsid w:val="00EF4A08"/>
    <w:rsid w:val="00EF4AC2"/>
    <w:rsid w:val="00EF4FE0"/>
    <w:rsid w:val="00EF5991"/>
    <w:rsid w:val="00EF5B61"/>
    <w:rsid w:val="00EF5FDD"/>
    <w:rsid w:val="00EF640C"/>
    <w:rsid w:val="00EF65CE"/>
    <w:rsid w:val="00EF6964"/>
    <w:rsid w:val="00EF6DB4"/>
    <w:rsid w:val="00EF6FFA"/>
    <w:rsid w:val="00EF77BD"/>
    <w:rsid w:val="00EF7A00"/>
    <w:rsid w:val="00EF7DB5"/>
    <w:rsid w:val="00F0040E"/>
    <w:rsid w:val="00F004F6"/>
    <w:rsid w:val="00F0062E"/>
    <w:rsid w:val="00F00A86"/>
    <w:rsid w:val="00F00E7E"/>
    <w:rsid w:val="00F00F2B"/>
    <w:rsid w:val="00F01760"/>
    <w:rsid w:val="00F018B3"/>
    <w:rsid w:val="00F02057"/>
    <w:rsid w:val="00F02094"/>
    <w:rsid w:val="00F027E3"/>
    <w:rsid w:val="00F02AE1"/>
    <w:rsid w:val="00F02B46"/>
    <w:rsid w:val="00F02FF1"/>
    <w:rsid w:val="00F0362B"/>
    <w:rsid w:val="00F03695"/>
    <w:rsid w:val="00F038C6"/>
    <w:rsid w:val="00F03939"/>
    <w:rsid w:val="00F03A31"/>
    <w:rsid w:val="00F03CD0"/>
    <w:rsid w:val="00F03D24"/>
    <w:rsid w:val="00F03E1B"/>
    <w:rsid w:val="00F03E9C"/>
    <w:rsid w:val="00F0411C"/>
    <w:rsid w:val="00F042C5"/>
    <w:rsid w:val="00F042DF"/>
    <w:rsid w:val="00F04B8E"/>
    <w:rsid w:val="00F04BB2"/>
    <w:rsid w:val="00F04BFA"/>
    <w:rsid w:val="00F04C74"/>
    <w:rsid w:val="00F05581"/>
    <w:rsid w:val="00F059E6"/>
    <w:rsid w:val="00F05A4E"/>
    <w:rsid w:val="00F0637C"/>
    <w:rsid w:val="00F065B9"/>
    <w:rsid w:val="00F069FD"/>
    <w:rsid w:val="00F07119"/>
    <w:rsid w:val="00F07362"/>
    <w:rsid w:val="00F0747A"/>
    <w:rsid w:val="00F0792C"/>
    <w:rsid w:val="00F07A2E"/>
    <w:rsid w:val="00F07CA4"/>
    <w:rsid w:val="00F07F3E"/>
    <w:rsid w:val="00F101B4"/>
    <w:rsid w:val="00F102FD"/>
    <w:rsid w:val="00F10661"/>
    <w:rsid w:val="00F1069F"/>
    <w:rsid w:val="00F10D7C"/>
    <w:rsid w:val="00F10FF9"/>
    <w:rsid w:val="00F1113D"/>
    <w:rsid w:val="00F11B3C"/>
    <w:rsid w:val="00F11B40"/>
    <w:rsid w:val="00F11B70"/>
    <w:rsid w:val="00F11D2A"/>
    <w:rsid w:val="00F11F59"/>
    <w:rsid w:val="00F123D8"/>
    <w:rsid w:val="00F127F7"/>
    <w:rsid w:val="00F12BAF"/>
    <w:rsid w:val="00F12D28"/>
    <w:rsid w:val="00F130A8"/>
    <w:rsid w:val="00F130A9"/>
    <w:rsid w:val="00F1312B"/>
    <w:rsid w:val="00F131EA"/>
    <w:rsid w:val="00F137A7"/>
    <w:rsid w:val="00F1416D"/>
    <w:rsid w:val="00F143A2"/>
    <w:rsid w:val="00F1499C"/>
    <w:rsid w:val="00F153B9"/>
    <w:rsid w:val="00F1561B"/>
    <w:rsid w:val="00F159D6"/>
    <w:rsid w:val="00F15DDB"/>
    <w:rsid w:val="00F15EFC"/>
    <w:rsid w:val="00F1604E"/>
    <w:rsid w:val="00F160DE"/>
    <w:rsid w:val="00F1617F"/>
    <w:rsid w:val="00F16299"/>
    <w:rsid w:val="00F163C2"/>
    <w:rsid w:val="00F16407"/>
    <w:rsid w:val="00F1664B"/>
    <w:rsid w:val="00F1684F"/>
    <w:rsid w:val="00F169E5"/>
    <w:rsid w:val="00F16ABB"/>
    <w:rsid w:val="00F16D46"/>
    <w:rsid w:val="00F16FA4"/>
    <w:rsid w:val="00F1752C"/>
    <w:rsid w:val="00F17660"/>
    <w:rsid w:val="00F177E3"/>
    <w:rsid w:val="00F1798D"/>
    <w:rsid w:val="00F17E5B"/>
    <w:rsid w:val="00F17ECE"/>
    <w:rsid w:val="00F20557"/>
    <w:rsid w:val="00F20583"/>
    <w:rsid w:val="00F205E5"/>
    <w:rsid w:val="00F2069D"/>
    <w:rsid w:val="00F21361"/>
    <w:rsid w:val="00F21861"/>
    <w:rsid w:val="00F219BE"/>
    <w:rsid w:val="00F21B7A"/>
    <w:rsid w:val="00F21E7B"/>
    <w:rsid w:val="00F22102"/>
    <w:rsid w:val="00F2263E"/>
    <w:rsid w:val="00F232E1"/>
    <w:rsid w:val="00F233B2"/>
    <w:rsid w:val="00F236E3"/>
    <w:rsid w:val="00F24070"/>
    <w:rsid w:val="00F240F8"/>
    <w:rsid w:val="00F242C9"/>
    <w:rsid w:val="00F24332"/>
    <w:rsid w:val="00F2435E"/>
    <w:rsid w:val="00F2443A"/>
    <w:rsid w:val="00F24810"/>
    <w:rsid w:val="00F252A2"/>
    <w:rsid w:val="00F256E1"/>
    <w:rsid w:val="00F256F5"/>
    <w:rsid w:val="00F257D0"/>
    <w:rsid w:val="00F25817"/>
    <w:rsid w:val="00F25AB0"/>
    <w:rsid w:val="00F25C2C"/>
    <w:rsid w:val="00F25DDE"/>
    <w:rsid w:val="00F267A0"/>
    <w:rsid w:val="00F26855"/>
    <w:rsid w:val="00F2689F"/>
    <w:rsid w:val="00F26928"/>
    <w:rsid w:val="00F26CE4"/>
    <w:rsid w:val="00F26D7C"/>
    <w:rsid w:val="00F26DD8"/>
    <w:rsid w:val="00F26FFF"/>
    <w:rsid w:val="00F27176"/>
    <w:rsid w:val="00F27FCB"/>
    <w:rsid w:val="00F3029A"/>
    <w:rsid w:val="00F306E6"/>
    <w:rsid w:val="00F30C6F"/>
    <w:rsid w:val="00F30F9F"/>
    <w:rsid w:val="00F30FE6"/>
    <w:rsid w:val="00F31096"/>
    <w:rsid w:val="00F31323"/>
    <w:rsid w:val="00F31447"/>
    <w:rsid w:val="00F314AE"/>
    <w:rsid w:val="00F315DA"/>
    <w:rsid w:val="00F318FC"/>
    <w:rsid w:val="00F3198C"/>
    <w:rsid w:val="00F31F8F"/>
    <w:rsid w:val="00F320B3"/>
    <w:rsid w:val="00F3213F"/>
    <w:rsid w:val="00F32282"/>
    <w:rsid w:val="00F32731"/>
    <w:rsid w:val="00F32FD0"/>
    <w:rsid w:val="00F3302A"/>
    <w:rsid w:val="00F33991"/>
    <w:rsid w:val="00F33C11"/>
    <w:rsid w:val="00F34295"/>
    <w:rsid w:val="00F343FF"/>
    <w:rsid w:val="00F347EF"/>
    <w:rsid w:val="00F34A1C"/>
    <w:rsid w:val="00F34BD5"/>
    <w:rsid w:val="00F34E8B"/>
    <w:rsid w:val="00F34F6E"/>
    <w:rsid w:val="00F359E2"/>
    <w:rsid w:val="00F360B4"/>
    <w:rsid w:val="00F36578"/>
    <w:rsid w:val="00F365D9"/>
    <w:rsid w:val="00F36C95"/>
    <w:rsid w:val="00F37028"/>
    <w:rsid w:val="00F37336"/>
    <w:rsid w:val="00F3761F"/>
    <w:rsid w:val="00F37856"/>
    <w:rsid w:val="00F37E0A"/>
    <w:rsid w:val="00F37FD4"/>
    <w:rsid w:val="00F3C798"/>
    <w:rsid w:val="00F40257"/>
    <w:rsid w:val="00F40950"/>
    <w:rsid w:val="00F4097D"/>
    <w:rsid w:val="00F40CEB"/>
    <w:rsid w:val="00F40E2D"/>
    <w:rsid w:val="00F40E50"/>
    <w:rsid w:val="00F40F33"/>
    <w:rsid w:val="00F413C9"/>
    <w:rsid w:val="00F4176A"/>
    <w:rsid w:val="00F4188D"/>
    <w:rsid w:val="00F41CFE"/>
    <w:rsid w:val="00F42AF0"/>
    <w:rsid w:val="00F42D13"/>
    <w:rsid w:val="00F42DF2"/>
    <w:rsid w:val="00F43028"/>
    <w:rsid w:val="00F4327B"/>
    <w:rsid w:val="00F43377"/>
    <w:rsid w:val="00F4345C"/>
    <w:rsid w:val="00F438A4"/>
    <w:rsid w:val="00F43920"/>
    <w:rsid w:val="00F43ACA"/>
    <w:rsid w:val="00F43B66"/>
    <w:rsid w:val="00F43C29"/>
    <w:rsid w:val="00F43E32"/>
    <w:rsid w:val="00F43F56"/>
    <w:rsid w:val="00F43FA0"/>
    <w:rsid w:val="00F44250"/>
    <w:rsid w:val="00F449EA"/>
    <w:rsid w:val="00F46114"/>
    <w:rsid w:val="00F46917"/>
    <w:rsid w:val="00F46D4B"/>
    <w:rsid w:val="00F46E59"/>
    <w:rsid w:val="00F47EED"/>
    <w:rsid w:val="00F5028A"/>
    <w:rsid w:val="00F504DC"/>
    <w:rsid w:val="00F5064B"/>
    <w:rsid w:val="00F50CCB"/>
    <w:rsid w:val="00F51005"/>
    <w:rsid w:val="00F51958"/>
    <w:rsid w:val="00F51B0C"/>
    <w:rsid w:val="00F51FC2"/>
    <w:rsid w:val="00F52019"/>
    <w:rsid w:val="00F52063"/>
    <w:rsid w:val="00F52A7D"/>
    <w:rsid w:val="00F53111"/>
    <w:rsid w:val="00F53646"/>
    <w:rsid w:val="00F538F3"/>
    <w:rsid w:val="00F53BA7"/>
    <w:rsid w:val="00F53BBF"/>
    <w:rsid w:val="00F53F8A"/>
    <w:rsid w:val="00F54316"/>
    <w:rsid w:val="00F5484C"/>
    <w:rsid w:val="00F548BD"/>
    <w:rsid w:val="00F54B75"/>
    <w:rsid w:val="00F55A00"/>
    <w:rsid w:val="00F55D71"/>
    <w:rsid w:val="00F561E6"/>
    <w:rsid w:val="00F56254"/>
    <w:rsid w:val="00F56330"/>
    <w:rsid w:val="00F572E7"/>
    <w:rsid w:val="00F574DB"/>
    <w:rsid w:val="00F5768B"/>
    <w:rsid w:val="00F576B9"/>
    <w:rsid w:val="00F57A2F"/>
    <w:rsid w:val="00F57B5D"/>
    <w:rsid w:val="00F6002B"/>
    <w:rsid w:val="00F6061E"/>
    <w:rsid w:val="00F607E4"/>
    <w:rsid w:val="00F60918"/>
    <w:rsid w:val="00F60AC4"/>
    <w:rsid w:val="00F60B48"/>
    <w:rsid w:val="00F60B78"/>
    <w:rsid w:val="00F60C1D"/>
    <w:rsid w:val="00F60F39"/>
    <w:rsid w:val="00F61496"/>
    <w:rsid w:val="00F61713"/>
    <w:rsid w:val="00F6182B"/>
    <w:rsid w:val="00F619C0"/>
    <w:rsid w:val="00F61D65"/>
    <w:rsid w:val="00F61F54"/>
    <w:rsid w:val="00F62BF4"/>
    <w:rsid w:val="00F62C48"/>
    <w:rsid w:val="00F63077"/>
    <w:rsid w:val="00F63084"/>
    <w:rsid w:val="00F63595"/>
    <w:rsid w:val="00F63CB9"/>
    <w:rsid w:val="00F643E3"/>
    <w:rsid w:val="00F64547"/>
    <w:rsid w:val="00F64E1E"/>
    <w:rsid w:val="00F64E6D"/>
    <w:rsid w:val="00F653D5"/>
    <w:rsid w:val="00F656CD"/>
    <w:rsid w:val="00F65C1B"/>
    <w:rsid w:val="00F660C0"/>
    <w:rsid w:val="00F660CF"/>
    <w:rsid w:val="00F66223"/>
    <w:rsid w:val="00F66767"/>
    <w:rsid w:val="00F66A17"/>
    <w:rsid w:val="00F66C96"/>
    <w:rsid w:val="00F66EAD"/>
    <w:rsid w:val="00F6746C"/>
    <w:rsid w:val="00F67980"/>
    <w:rsid w:val="00F67D34"/>
    <w:rsid w:val="00F7004F"/>
    <w:rsid w:val="00F703A1"/>
    <w:rsid w:val="00F705C0"/>
    <w:rsid w:val="00F706A9"/>
    <w:rsid w:val="00F70A92"/>
    <w:rsid w:val="00F70B64"/>
    <w:rsid w:val="00F70B7D"/>
    <w:rsid w:val="00F70D5F"/>
    <w:rsid w:val="00F71612"/>
    <w:rsid w:val="00F717A1"/>
    <w:rsid w:val="00F71817"/>
    <w:rsid w:val="00F71CB9"/>
    <w:rsid w:val="00F71D24"/>
    <w:rsid w:val="00F71F5A"/>
    <w:rsid w:val="00F72072"/>
    <w:rsid w:val="00F72171"/>
    <w:rsid w:val="00F721C2"/>
    <w:rsid w:val="00F722B5"/>
    <w:rsid w:val="00F728EF"/>
    <w:rsid w:val="00F72AF7"/>
    <w:rsid w:val="00F734A6"/>
    <w:rsid w:val="00F73795"/>
    <w:rsid w:val="00F73825"/>
    <w:rsid w:val="00F73B39"/>
    <w:rsid w:val="00F73BA1"/>
    <w:rsid w:val="00F73BED"/>
    <w:rsid w:val="00F74717"/>
    <w:rsid w:val="00F74A2B"/>
    <w:rsid w:val="00F74C52"/>
    <w:rsid w:val="00F75A30"/>
    <w:rsid w:val="00F75AA8"/>
    <w:rsid w:val="00F76078"/>
    <w:rsid w:val="00F76640"/>
    <w:rsid w:val="00F76943"/>
    <w:rsid w:val="00F76B56"/>
    <w:rsid w:val="00F777F5"/>
    <w:rsid w:val="00F77B2C"/>
    <w:rsid w:val="00F77DAC"/>
    <w:rsid w:val="00F80014"/>
    <w:rsid w:val="00F803F9"/>
    <w:rsid w:val="00F8052F"/>
    <w:rsid w:val="00F80830"/>
    <w:rsid w:val="00F8089E"/>
    <w:rsid w:val="00F809F6"/>
    <w:rsid w:val="00F81BD0"/>
    <w:rsid w:val="00F81D4B"/>
    <w:rsid w:val="00F8229C"/>
    <w:rsid w:val="00F8235E"/>
    <w:rsid w:val="00F826D7"/>
    <w:rsid w:val="00F82911"/>
    <w:rsid w:val="00F82BB7"/>
    <w:rsid w:val="00F8303B"/>
    <w:rsid w:val="00F8313E"/>
    <w:rsid w:val="00F8392F"/>
    <w:rsid w:val="00F83960"/>
    <w:rsid w:val="00F84293"/>
    <w:rsid w:val="00F84713"/>
    <w:rsid w:val="00F848CC"/>
    <w:rsid w:val="00F84DCA"/>
    <w:rsid w:val="00F85177"/>
    <w:rsid w:val="00F85757"/>
    <w:rsid w:val="00F857AA"/>
    <w:rsid w:val="00F85855"/>
    <w:rsid w:val="00F85A7D"/>
    <w:rsid w:val="00F86339"/>
    <w:rsid w:val="00F86360"/>
    <w:rsid w:val="00F86C1D"/>
    <w:rsid w:val="00F86DD0"/>
    <w:rsid w:val="00F871EF"/>
    <w:rsid w:val="00F87558"/>
    <w:rsid w:val="00F87DC5"/>
    <w:rsid w:val="00F9018C"/>
    <w:rsid w:val="00F90262"/>
    <w:rsid w:val="00F90589"/>
    <w:rsid w:val="00F90747"/>
    <w:rsid w:val="00F90878"/>
    <w:rsid w:val="00F90A34"/>
    <w:rsid w:val="00F9117D"/>
    <w:rsid w:val="00F915A8"/>
    <w:rsid w:val="00F91B92"/>
    <w:rsid w:val="00F91FCF"/>
    <w:rsid w:val="00F92017"/>
    <w:rsid w:val="00F92228"/>
    <w:rsid w:val="00F9268B"/>
    <w:rsid w:val="00F928B1"/>
    <w:rsid w:val="00F92A2E"/>
    <w:rsid w:val="00F92E61"/>
    <w:rsid w:val="00F93B99"/>
    <w:rsid w:val="00F93CF0"/>
    <w:rsid w:val="00F93EEA"/>
    <w:rsid w:val="00F94236"/>
    <w:rsid w:val="00F9427F"/>
    <w:rsid w:val="00F94C67"/>
    <w:rsid w:val="00F94D68"/>
    <w:rsid w:val="00F95199"/>
    <w:rsid w:val="00F95417"/>
    <w:rsid w:val="00F95490"/>
    <w:rsid w:val="00F958DF"/>
    <w:rsid w:val="00F95AC6"/>
    <w:rsid w:val="00F95B28"/>
    <w:rsid w:val="00F95C8F"/>
    <w:rsid w:val="00F95E3B"/>
    <w:rsid w:val="00F963E0"/>
    <w:rsid w:val="00F9648A"/>
    <w:rsid w:val="00F96837"/>
    <w:rsid w:val="00F96C84"/>
    <w:rsid w:val="00F96D57"/>
    <w:rsid w:val="00F97173"/>
    <w:rsid w:val="00F97300"/>
    <w:rsid w:val="00F973CB"/>
    <w:rsid w:val="00F9757D"/>
    <w:rsid w:val="00F97775"/>
    <w:rsid w:val="00F979CB"/>
    <w:rsid w:val="00F97A57"/>
    <w:rsid w:val="00FA01CE"/>
    <w:rsid w:val="00FA025F"/>
    <w:rsid w:val="00FA09EF"/>
    <w:rsid w:val="00FA0B2F"/>
    <w:rsid w:val="00FA0E2E"/>
    <w:rsid w:val="00FA14AD"/>
    <w:rsid w:val="00FA15B3"/>
    <w:rsid w:val="00FA17A8"/>
    <w:rsid w:val="00FA18C6"/>
    <w:rsid w:val="00FA1C72"/>
    <w:rsid w:val="00FA2048"/>
    <w:rsid w:val="00FA2484"/>
    <w:rsid w:val="00FA2B64"/>
    <w:rsid w:val="00FA2F1F"/>
    <w:rsid w:val="00FA327A"/>
    <w:rsid w:val="00FA3587"/>
    <w:rsid w:val="00FA4138"/>
    <w:rsid w:val="00FA4409"/>
    <w:rsid w:val="00FA4517"/>
    <w:rsid w:val="00FA4A53"/>
    <w:rsid w:val="00FA51AA"/>
    <w:rsid w:val="00FA531F"/>
    <w:rsid w:val="00FA533D"/>
    <w:rsid w:val="00FA5686"/>
    <w:rsid w:val="00FA5943"/>
    <w:rsid w:val="00FA5B7B"/>
    <w:rsid w:val="00FA675B"/>
    <w:rsid w:val="00FA67F9"/>
    <w:rsid w:val="00FA6931"/>
    <w:rsid w:val="00FA69E0"/>
    <w:rsid w:val="00FA69E1"/>
    <w:rsid w:val="00FA6D25"/>
    <w:rsid w:val="00FA6E7C"/>
    <w:rsid w:val="00FA716D"/>
    <w:rsid w:val="00FA730D"/>
    <w:rsid w:val="00FA765A"/>
    <w:rsid w:val="00FA769B"/>
    <w:rsid w:val="00FA77D0"/>
    <w:rsid w:val="00FA7A39"/>
    <w:rsid w:val="00FB0438"/>
    <w:rsid w:val="00FB085C"/>
    <w:rsid w:val="00FB0C9A"/>
    <w:rsid w:val="00FB0EBC"/>
    <w:rsid w:val="00FB0F0F"/>
    <w:rsid w:val="00FB14E8"/>
    <w:rsid w:val="00FB18EC"/>
    <w:rsid w:val="00FB1A37"/>
    <w:rsid w:val="00FB1A71"/>
    <w:rsid w:val="00FB1B0A"/>
    <w:rsid w:val="00FB1CD5"/>
    <w:rsid w:val="00FB1FF0"/>
    <w:rsid w:val="00FB20DF"/>
    <w:rsid w:val="00FB2224"/>
    <w:rsid w:val="00FB2431"/>
    <w:rsid w:val="00FB251D"/>
    <w:rsid w:val="00FB2606"/>
    <w:rsid w:val="00FB2892"/>
    <w:rsid w:val="00FB2ECA"/>
    <w:rsid w:val="00FB3059"/>
    <w:rsid w:val="00FB33A1"/>
    <w:rsid w:val="00FB3824"/>
    <w:rsid w:val="00FB39B2"/>
    <w:rsid w:val="00FB3C2A"/>
    <w:rsid w:val="00FB3DED"/>
    <w:rsid w:val="00FB3E3C"/>
    <w:rsid w:val="00FB3F11"/>
    <w:rsid w:val="00FB45F0"/>
    <w:rsid w:val="00FB4FC5"/>
    <w:rsid w:val="00FB58E9"/>
    <w:rsid w:val="00FB5AB6"/>
    <w:rsid w:val="00FB601E"/>
    <w:rsid w:val="00FB62EC"/>
    <w:rsid w:val="00FB6410"/>
    <w:rsid w:val="00FB6644"/>
    <w:rsid w:val="00FB6665"/>
    <w:rsid w:val="00FB67C7"/>
    <w:rsid w:val="00FB68AB"/>
    <w:rsid w:val="00FB6955"/>
    <w:rsid w:val="00FB6A3A"/>
    <w:rsid w:val="00FB6B09"/>
    <w:rsid w:val="00FB6BDC"/>
    <w:rsid w:val="00FB6C16"/>
    <w:rsid w:val="00FB6C80"/>
    <w:rsid w:val="00FB7048"/>
    <w:rsid w:val="00FB71BF"/>
    <w:rsid w:val="00FB7293"/>
    <w:rsid w:val="00FB7662"/>
    <w:rsid w:val="00FB786B"/>
    <w:rsid w:val="00FB7C03"/>
    <w:rsid w:val="00FB7D38"/>
    <w:rsid w:val="00FB7F0E"/>
    <w:rsid w:val="00FC00F2"/>
    <w:rsid w:val="00FC0639"/>
    <w:rsid w:val="00FC0EE8"/>
    <w:rsid w:val="00FC1AD8"/>
    <w:rsid w:val="00FC1BD5"/>
    <w:rsid w:val="00FC250B"/>
    <w:rsid w:val="00FC2525"/>
    <w:rsid w:val="00FC27D3"/>
    <w:rsid w:val="00FC2CC1"/>
    <w:rsid w:val="00FC3267"/>
    <w:rsid w:val="00FC3AD2"/>
    <w:rsid w:val="00FC3C45"/>
    <w:rsid w:val="00FC453E"/>
    <w:rsid w:val="00FC47FE"/>
    <w:rsid w:val="00FC481F"/>
    <w:rsid w:val="00FC4FAE"/>
    <w:rsid w:val="00FC5491"/>
    <w:rsid w:val="00FC5533"/>
    <w:rsid w:val="00FC55D2"/>
    <w:rsid w:val="00FC5A13"/>
    <w:rsid w:val="00FC5E69"/>
    <w:rsid w:val="00FC6335"/>
    <w:rsid w:val="00FC6672"/>
    <w:rsid w:val="00FC74E8"/>
    <w:rsid w:val="00FC771F"/>
    <w:rsid w:val="00FC7824"/>
    <w:rsid w:val="00FC7C3E"/>
    <w:rsid w:val="00FC7CCD"/>
    <w:rsid w:val="00FC7FA8"/>
    <w:rsid w:val="00FD0463"/>
    <w:rsid w:val="00FD04B8"/>
    <w:rsid w:val="00FD061B"/>
    <w:rsid w:val="00FD08A0"/>
    <w:rsid w:val="00FD0971"/>
    <w:rsid w:val="00FD13EF"/>
    <w:rsid w:val="00FD1CB5"/>
    <w:rsid w:val="00FD20AB"/>
    <w:rsid w:val="00FD20CD"/>
    <w:rsid w:val="00FD239F"/>
    <w:rsid w:val="00FD25D2"/>
    <w:rsid w:val="00FD269B"/>
    <w:rsid w:val="00FD2C9D"/>
    <w:rsid w:val="00FD2D95"/>
    <w:rsid w:val="00FD304F"/>
    <w:rsid w:val="00FD3197"/>
    <w:rsid w:val="00FD3689"/>
    <w:rsid w:val="00FD375A"/>
    <w:rsid w:val="00FD396F"/>
    <w:rsid w:val="00FD3FD9"/>
    <w:rsid w:val="00FD436F"/>
    <w:rsid w:val="00FD45F2"/>
    <w:rsid w:val="00FD4718"/>
    <w:rsid w:val="00FD50E1"/>
    <w:rsid w:val="00FD52C3"/>
    <w:rsid w:val="00FD553B"/>
    <w:rsid w:val="00FD5786"/>
    <w:rsid w:val="00FD5C2D"/>
    <w:rsid w:val="00FD6BCC"/>
    <w:rsid w:val="00FD6BE0"/>
    <w:rsid w:val="00FD6F32"/>
    <w:rsid w:val="00FD7CBF"/>
    <w:rsid w:val="00FE0AE1"/>
    <w:rsid w:val="00FE0CEC"/>
    <w:rsid w:val="00FE1098"/>
    <w:rsid w:val="00FE12DA"/>
    <w:rsid w:val="00FE1495"/>
    <w:rsid w:val="00FE14FD"/>
    <w:rsid w:val="00FE1ED2"/>
    <w:rsid w:val="00FE215D"/>
    <w:rsid w:val="00FE2611"/>
    <w:rsid w:val="00FE2CCF"/>
    <w:rsid w:val="00FE2E7D"/>
    <w:rsid w:val="00FE315D"/>
    <w:rsid w:val="00FE321F"/>
    <w:rsid w:val="00FE37DD"/>
    <w:rsid w:val="00FE38E2"/>
    <w:rsid w:val="00FE460F"/>
    <w:rsid w:val="00FE47C8"/>
    <w:rsid w:val="00FE4996"/>
    <w:rsid w:val="00FE4C93"/>
    <w:rsid w:val="00FE4EA1"/>
    <w:rsid w:val="00FE4FAA"/>
    <w:rsid w:val="00FE5394"/>
    <w:rsid w:val="00FE5D67"/>
    <w:rsid w:val="00FE5D80"/>
    <w:rsid w:val="00FE64BB"/>
    <w:rsid w:val="00FE67A9"/>
    <w:rsid w:val="00FE6961"/>
    <w:rsid w:val="00FE6B09"/>
    <w:rsid w:val="00FE6C72"/>
    <w:rsid w:val="00FE735F"/>
    <w:rsid w:val="00FE7942"/>
    <w:rsid w:val="00FE7CA2"/>
    <w:rsid w:val="00FF0146"/>
    <w:rsid w:val="00FF1216"/>
    <w:rsid w:val="00FF17E1"/>
    <w:rsid w:val="00FF19BA"/>
    <w:rsid w:val="00FF1C0B"/>
    <w:rsid w:val="00FF24A3"/>
    <w:rsid w:val="00FF25E3"/>
    <w:rsid w:val="00FF2903"/>
    <w:rsid w:val="00FF2D56"/>
    <w:rsid w:val="00FF2F81"/>
    <w:rsid w:val="00FF2FE1"/>
    <w:rsid w:val="00FF30E5"/>
    <w:rsid w:val="00FF37F0"/>
    <w:rsid w:val="00FF39A1"/>
    <w:rsid w:val="00FF3B8C"/>
    <w:rsid w:val="00FF404E"/>
    <w:rsid w:val="00FF4594"/>
    <w:rsid w:val="00FF4716"/>
    <w:rsid w:val="00FF4BD6"/>
    <w:rsid w:val="00FF54C2"/>
    <w:rsid w:val="00FF581E"/>
    <w:rsid w:val="00FF5BE4"/>
    <w:rsid w:val="00FF5C58"/>
    <w:rsid w:val="00FF5E0E"/>
    <w:rsid w:val="00FF64DF"/>
    <w:rsid w:val="00FF6502"/>
    <w:rsid w:val="00FF6C04"/>
    <w:rsid w:val="00FF70E3"/>
    <w:rsid w:val="00FF7158"/>
    <w:rsid w:val="00FF76D8"/>
    <w:rsid w:val="00FF7869"/>
    <w:rsid w:val="00FFD347"/>
    <w:rsid w:val="01065685"/>
    <w:rsid w:val="01153146"/>
    <w:rsid w:val="0116B748"/>
    <w:rsid w:val="01197C2E"/>
    <w:rsid w:val="011A87A3"/>
    <w:rsid w:val="011ADE9F"/>
    <w:rsid w:val="011F84B4"/>
    <w:rsid w:val="012074B5"/>
    <w:rsid w:val="01233FA9"/>
    <w:rsid w:val="0124507F"/>
    <w:rsid w:val="0130C120"/>
    <w:rsid w:val="0135ABB9"/>
    <w:rsid w:val="014512DE"/>
    <w:rsid w:val="014B9DC1"/>
    <w:rsid w:val="0152483B"/>
    <w:rsid w:val="0158410A"/>
    <w:rsid w:val="0158E118"/>
    <w:rsid w:val="015BA499"/>
    <w:rsid w:val="015CBDC7"/>
    <w:rsid w:val="01620D7A"/>
    <w:rsid w:val="0164CDCF"/>
    <w:rsid w:val="016869F3"/>
    <w:rsid w:val="016BB2C9"/>
    <w:rsid w:val="0177AC33"/>
    <w:rsid w:val="0183F6F0"/>
    <w:rsid w:val="018B2B6D"/>
    <w:rsid w:val="018BA359"/>
    <w:rsid w:val="018F3AA8"/>
    <w:rsid w:val="01951EBA"/>
    <w:rsid w:val="019E2058"/>
    <w:rsid w:val="01A37912"/>
    <w:rsid w:val="01B06A39"/>
    <w:rsid w:val="01B872FE"/>
    <w:rsid w:val="01B9FB28"/>
    <w:rsid w:val="01BB6FCF"/>
    <w:rsid w:val="01BD0B1B"/>
    <w:rsid w:val="01BD98E3"/>
    <w:rsid w:val="01C1AD29"/>
    <w:rsid w:val="01C214CD"/>
    <w:rsid w:val="01CD63E8"/>
    <w:rsid w:val="01D0FD81"/>
    <w:rsid w:val="01D62C8C"/>
    <w:rsid w:val="01D847D2"/>
    <w:rsid w:val="01DE12F4"/>
    <w:rsid w:val="01E18C7D"/>
    <w:rsid w:val="01E875CE"/>
    <w:rsid w:val="01EB78E5"/>
    <w:rsid w:val="01EB9DF7"/>
    <w:rsid w:val="01ECD94B"/>
    <w:rsid w:val="01EDFB59"/>
    <w:rsid w:val="01F17AC7"/>
    <w:rsid w:val="01FC1A28"/>
    <w:rsid w:val="02004668"/>
    <w:rsid w:val="02048E92"/>
    <w:rsid w:val="020DE928"/>
    <w:rsid w:val="02176715"/>
    <w:rsid w:val="0217CC33"/>
    <w:rsid w:val="021DF724"/>
    <w:rsid w:val="021F273E"/>
    <w:rsid w:val="02240E27"/>
    <w:rsid w:val="02378CF2"/>
    <w:rsid w:val="02543B38"/>
    <w:rsid w:val="0258F986"/>
    <w:rsid w:val="02593691"/>
    <w:rsid w:val="02606B7E"/>
    <w:rsid w:val="0265F830"/>
    <w:rsid w:val="026F625E"/>
    <w:rsid w:val="02743356"/>
    <w:rsid w:val="02792176"/>
    <w:rsid w:val="02873DD9"/>
    <w:rsid w:val="0288601F"/>
    <w:rsid w:val="029D03CB"/>
    <w:rsid w:val="02A8690A"/>
    <w:rsid w:val="02ADD5B7"/>
    <w:rsid w:val="02B1D9E8"/>
    <w:rsid w:val="02E5794B"/>
    <w:rsid w:val="02E5ECD9"/>
    <w:rsid w:val="02EF2F2E"/>
    <w:rsid w:val="02EF898B"/>
    <w:rsid w:val="02F0EC0F"/>
    <w:rsid w:val="0301FAD9"/>
    <w:rsid w:val="0307E639"/>
    <w:rsid w:val="031CCC1A"/>
    <w:rsid w:val="0321297D"/>
    <w:rsid w:val="032B234F"/>
    <w:rsid w:val="032B8E2E"/>
    <w:rsid w:val="032C699C"/>
    <w:rsid w:val="032EE52D"/>
    <w:rsid w:val="03323516"/>
    <w:rsid w:val="034528A1"/>
    <w:rsid w:val="0345BA15"/>
    <w:rsid w:val="0349276F"/>
    <w:rsid w:val="03518C8C"/>
    <w:rsid w:val="03576047"/>
    <w:rsid w:val="035B1961"/>
    <w:rsid w:val="035E7CA6"/>
    <w:rsid w:val="036F6597"/>
    <w:rsid w:val="036FC850"/>
    <w:rsid w:val="03711185"/>
    <w:rsid w:val="038DB7F8"/>
    <w:rsid w:val="03920962"/>
    <w:rsid w:val="0392BD93"/>
    <w:rsid w:val="039516B8"/>
    <w:rsid w:val="0396ED5F"/>
    <w:rsid w:val="03996A99"/>
    <w:rsid w:val="039F487C"/>
    <w:rsid w:val="039FE426"/>
    <w:rsid w:val="03A07532"/>
    <w:rsid w:val="03A0E436"/>
    <w:rsid w:val="03A546B9"/>
    <w:rsid w:val="03A83898"/>
    <w:rsid w:val="03AE7CE1"/>
    <w:rsid w:val="03B3F3FD"/>
    <w:rsid w:val="03B7CEDC"/>
    <w:rsid w:val="03BBEB4F"/>
    <w:rsid w:val="03C55CEC"/>
    <w:rsid w:val="03C63822"/>
    <w:rsid w:val="03C90B48"/>
    <w:rsid w:val="03CB4477"/>
    <w:rsid w:val="03D68AED"/>
    <w:rsid w:val="03DBE44E"/>
    <w:rsid w:val="03E5DB25"/>
    <w:rsid w:val="03EBEAE2"/>
    <w:rsid w:val="03EE5238"/>
    <w:rsid w:val="03F71641"/>
    <w:rsid w:val="03FA9C51"/>
    <w:rsid w:val="04015CE9"/>
    <w:rsid w:val="040546A7"/>
    <w:rsid w:val="0407D0AE"/>
    <w:rsid w:val="04103BC2"/>
    <w:rsid w:val="041C9375"/>
    <w:rsid w:val="0421779B"/>
    <w:rsid w:val="0437A1E3"/>
    <w:rsid w:val="043BB02B"/>
    <w:rsid w:val="0440D27A"/>
    <w:rsid w:val="04475B15"/>
    <w:rsid w:val="04546FE8"/>
    <w:rsid w:val="0455B6E9"/>
    <w:rsid w:val="0457A64C"/>
    <w:rsid w:val="045A7C4E"/>
    <w:rsid w:val="045E8F4C"/>
    <w:rsid w:val="046F4152"/>
    <w:rsid w:val="046FECC3"/>
    <w:rsid w:val="04726741"/>
    <w:rsid w:val="047341C8"/>
    <w:rsid w:val="048510C4"/>
    <w:rsid w:val="048746FF"/>
    <w:rsid w:val="048EEEBE"/>
    <w:rsid w:val="04907957"/>
    <w:rsid w:val="04972202"/>
    <w:rsid w:val="0499F940"/>
    <w:rsid w:val="049C5917"/>
    <w:rsid w:val="049EADD6"/>
    <w:rsid w:val="04A36B1E"/>
    <w:rsid w:val="04A9DAB6"/>
    <w:rsid w:val="04AA1BBE"/>
    <w:rsid w:val="04ABC07E"/>
    <w:rsid w:val="04BA0BB4"/>
    <w:rsid w:val="04C43EF3"/>
    <w:rsid w:val="04C4BC0A"/>
    <w:rsid w:val="04DC1B17"/>
    <w:rsid w:val="04DC73CD"/>
    <w:rsid w:val="04E020D9"/>
    <w:rsid w:val="04E8A7E6"/>
    <w:rsid w:val="04EC9169"/>
    <w:rsid w:val="04F403D8"/>
    <w:rsid w:val="04F42DA5"/>
    <w:rsid w:val="04F4EA5F"/>
    <w:rsid w:val="05042E7B"/>
    <w:rsid w:val="0504A1ED"/>
    <w:rsid w:val="051A509B"/>
    <w:rsid w:val="051A592D"/>
    <w:rsid w:val="051C0941"/>
    <w:rsid w:val="051DEFFE"/>
    <w:rsid w:val="051E96EE"/>
    <w:rsid w:val="0522822F"/>
    <w:rsid w:val="05229658"/>
    <w:rsid w:val="0523C4EC"/>
    <w:rsid w:val="053563CA"/>
    <w:rsid w:val="0538DF5A"/>
    <w:rsid w:val="05523A55"/>
    <w:rsid w:val="05531834"/>
    <w:rsid w:val="055451A8"/>
    <w:rsid w:val="05619266"/>
    <w:rsid w:val="05619FBC"/>
    <w:rsid w:val="0561D241"/>
    <w:rsid w:val="056D9292"/>
    <w:rsid w:val="0571B835"/>
    <w:rsid w:val="05816424"/>
    <w:rsid w:val="05864C1F"/>
    <w:rsid w:val="058B043D"/>
    <w:rsid w:val="058C871F"/>
    <w:rsid w:val="058D503C"/>
    <w:rsid w:val="058F3148"/>
    <w:rsid w:val="05924441"/>
    <w:rsid w:val="0599773D"/>
    <w:rsid w:val="05A2F33F"/>
    <w:rsid w:val="05B72A40"/>
    <w:rsid w:val="05CA86C4"/>
    <w:rsid w:val="05D99EA8"/>
    <w:rsid w:val="05DC5BE6"/>
    <w:rsid w:val="05E27CA4"/>
    <w:rsid w:val="05E95C83"/>
    <w:rsid w:val="05EFD79E"/>
    <w:rsid w:val="05F141C0"/>
    <w:rsid w:val="05F45328"/>
    <w:rsid w:val="05F47DB4"/>
    <w:rsid w:val="05F5DAE0"/>
    <w:rsid w:val="05F84090"/>
    <w:rsid w:val="05F8EF20"/>
    <w:rsid w:val="05F9177F"/>
    <w:rsid w:val="060957AC"/>
    <w:rsid w:val="0619028F"/>
    <w:rsid w:val="061C9E9E"/>
    <w:rsid w:val="062BDBBE"/>
    <w:rsid w:val="06320B4B"/>
    <w:rsid w:val="0638E5BE"/>
    <w:rsid w:val="06392E5E"/>
    <w:rsid w:val="063C5814"/>
    <w:rsid w:val="0644B2DD"/>
    <w:rsid w:val="0645989D"/>
    <w:rsid w:val="0646FF5E"/>
    <w:rsid w:val="064B4D64"/>
    <w:rsid w:val="064C3791"/>
    <w:rsid w:val="065A6637"/>
    <w:rsid w:val="065AC698"/>
    <w:rsid w:val="06611DE3"/>
    <w:rsid w:val="06638E48"/>
    <w:rsid w:val="0669D676"/>
    <w:rsid w:val="068073A7"/>
    <w:rsid w:val="068181B1"/>
    <w:rsid w:val="0687E2D8"/>
    <w:rsid w:val="068C651D"/>
    <w:rsid w:val="06A3A68D"/>
    <w:rsid w:val="06A489D2"/>
    <w:rsid w:val="06AA1C18"/>
    <w:rsid w:val="06BB1DA3"/>
    <w:rsid w:val="06C0882D"/>
    <w:rsid w:val="06D64741"/>
    <w:rsid w:val="06DC7C85"/>
    <w:rsid w:val="06DDAEA5"/>
    <w:rsid w:val="06E9BB57"/>
    <w:rsid w:val="06ECAEAC"/>
    <w:rsid w:val="06F873DC"/>
    <w:rsid w:val="06FA602D"/>
    <w:rsid w:val="0703BBBB"/>
    <w:rsid w:val="0709B00C"/>
    <w:rsid w:val="070D3DB8"/>
    <w:rsid w:val="071071E8"/>
    <w:rsid w:val="07190A1E"/>
    <w:rsid w:val="071997A5"/>
    <w:rsid w:val="071E6533"/>
    <w:rsid w:val="072C4731"/>
    <w:rsid w:val="072E0203"/>
    <w:rsid w:val="072E1EEF"/>
    <w:rsid w:val="073021C5"/>
    <w:rsid w:val="0730D611"/>
    <w:rsid w:val="073A0462"/>
    <w:rsid w:val="07440AA6"/>
    <w:rsid w:val="074500C0"/>
    <w:rsid w:val="0754495E"/>
    <w:rsid w:val="075AF96D"/>
    <w:rsid w:val="075C1066"/>
    <w:rsid w:val="07610913"/>
    <w:rsid w:val="07670EF3"/>
    <w:rsid w:val="07683F05"/>
    <w:rsid w:val="07690FB0"/>
    <w:rsid w:val="0789E05B"/>
    <w:rsid w:val="078C9DCD"/>
    <w:rsid w:val="0790457E"/>
    <w:rsid w:val="079AFD2A"/>
    <w:rsid w:val="07A2D2EA"/>
    <w:rsid w:val="07AD8D62"/>
    <w:rsid w:val="07B385E4"/>
    <w:rsid w:val="07C00EBC"/>
    <w:rsid w:val="07C065CF"/>
    <w:rsid w:val="07CE6AEA"/>
    <w:rsid w:val="07D0ADE0"/>
    <w:rsid w:val="07D2C108"/>
    <w:rsid w:val="07D77D62"/>
    <w:rsid w:val="07E13E14"/>
    <w:rsid w:val="07E14F84"/>
    <w:rsid w:val="07E21580"/>
    <w:rsid w:val="07EB2CBC"/>
    <w:rsid w:val="07EE1052"/>
    <w:rsid w:val="07F5FFC5"/>
    <w:rsid w:val="07FA3374"/>
    <w:rsid w:val="08137A29"/>
    <w:rsid w:val="0814A6C7"/>
    <w:rsid w:val="0818F537"/>
    <w:rsid w:val="082BAAE9"/>
    <w:rsid w:val="082BE9BA"/>
    <w:rsid w:val="08333357"/>
    <w:rsid w:val="083342B6"/>
    <w:rsid w:val="0833DE29"/>
    <w:rsid w:val="083448AC"/>
    <w:rsid w:val="08359C82"/>
    <w:rsid w:val="0841184A"/>
    <w:rsid w:val="0844597B"/>
    <w:rsid w:val="0857B391"/>
    <w:rsid w:val="0860FC85"/>
    <w:rsid w:val="086F14FD"/>
    <w:rsid w:val="0876DD29"/>
    <w:rsid w:val="08804178"/>
    <w:rsid w:val="0885AB9D"/>
    <w:rsid w:val="088BF1D7"/>
    <w:rsid w:val="0894F487"/>
    <w:rsid w:val="0898D1A7"/>
    <w:rsid w:val="0898FBFA"/>
    <w:rsid w:val="089E566E"/>
    <w:rsid w:val="08A6D16E"/>
    <w:rsid w:val="08C8DEAF"/>
    <w:rsid w:val="08D909B0"/>
    <w:rsid w:val="08DA9BB5"/>
    <w:rsid w:val="08DAB614"/>
    <w:rsid w:val="08F03A26"/>
    <w:rsid w:val="08F97FEC"/>
    <w:rsid w:val="08FE65E7"/>
    <w:rsid w:val="0902317A"/>
    <w:rsid w:val="0919968D"/>
    <w:rsid w:val="091DE190"/>
    <w:rsid w:val="0924AA15"/>
    <w:rsid w:val="092A8001"/>
    <w:rsid w:val="09328935"/>
    <w:rsid w:val="0934D41D"/>
    <w:rsid w:val="0944A53B"/>
    <w:rsid w:val="09460B5B"/>
    <w:rsid w:val="09482E97"/>
    <w:rsid w:val="095BF2D0"/>
    <w:rsid w:val="0967C372"/>
    <w:rsid w:val="097D1034"/>
    <w:rsid w:val="0988869C"/>
    <w:rsid w:val="099B3EDB"/>
    <w:rsid w:val="099C46E9"/>
    <w:rsid w:val="099F93D2"/>
    <w:rsid w:val="099FB496"/>
    <w:rsid w:val="09A17BFF"/>
    <w:rsid w:val="09AE9629"/>
    <w:rsid w:val="09B43DE1"/>
    <w:rsid w:val="09C668E4"/>
    <w:rsid w:val="09D3738A"/>
    <w:rsid w:val="09D5B51B"/>
    <w:rsid w:val="09DB72C5"/>
    <w:rsid w:val="09DEC107"/>
    <w:rsid w:val="09DF453B"/>
    <w:rsid w:val="09E12562"/>
    <w:rsid w:val="09E2A7FF"/>
    <w:rsid w:val="09FAAABE"/>
    <w:rsid w:val="0A017A99"/>
    <w:rsid w:val="0A180EC7"/>
    <w:rsid w:val="0A1A26A5"/>
    <w:rsid w:val="0A1C5630"/>
    <w:rsid w:val="0A237236"/>
    <w:rsid w:val="0A2ACAD9"/>
    <w:rsid w:val="0A2AF652"/>
    <w:rsid w:val="0A3ACEED"/>
    <w:rsid w:val="0A3B0700"/>
    <w:rsid w:val="0A432C56"/>
    <w:rsid w:val="0A656FF7"/>
    <w:rsid w:val="0A69192B"/>
    <w:rsid w:val="0A83ADC2"/>
    <w:rsid w:val="0A8671E6"/>
    <w:rsid w:val="0A9473A8"/>
    <w:rsid w:val="0A9610E1"/>
    <w:rsid w:val="0A9B571E"/>
    <w:rsid w:val="0AA5CFFD"/>
    <w:rsid w:val="0AB14938"/>
    <w:rsid w:val="0AB21764"/>
    <w:rsid w:val="0AB59586"/>
    <w:rsid w:val="0AB8DE34"/>
    <w:rsid w:val="0ABDEDB0"/>
    <w:rsid w:val="0AC4727C"/>
    <w:rsid w:val="0ACC4740"/>
    <w:rsid w:val="0ACE11DB"/>
    <w:rsid w:val="0AD97466"/>
    <w:rsid w:val="0ADD1E33"/>
    <w:rsid w:val="0AE38C05"/>
    <w:rsid w:val="0AE60A05"/>
    <w:rsid w:val="0AE69C69"/>
    <w:rsid w:val="0AFD1448"/>
    <w:rsid w:val="0B0412D7"/>
    <w:rsid w:val="0B0EAE31"/>
    <w:rsid w:val="0B293CE9"/>
    <w:rsid w:val="0B33E74A"/>
    <w:rsid w:val="0B367483"/>
    <w:rsid w:val="0B3B9771"/>
    <w:rsid w:val="0B3EEBFE"/>
    <w:rsid w:val="0B49279F"/>
    <w:rsid w:val="0B49C5EC"/>
    <w:rsid w:val="0B49E83B"/>
    <w:rsid w:val="0B5A04A4"/>
    <w:rsid w:val="0B5D007F"/>
    <w:rsid w:val="0B5D1F34"/>
    <w:rsid w:val="0B640ACF"/>
    <w:rsid w:val="0B6B51F6"/>
    <w:rsid w:val="0B6F93AE"/>
    <w:rsid w:val="0B84C413"/>
    <w:rsid w:val="0B88B722"/>
    <w:rsid w:val="0B8E160F"/>
    <w:rsid w:val="0B98B620"/>
    <w:rsid w:val="0B9ABD82"/>
    <w:rsid w:val="0B9F954E"/>
    <w:rsid w:val="0BA1BE1A"/>
    <w:rsid w:val="0BA50E76"/>
    <w:rsid w:val="0BA5372E"/>
    <w:rsid w:val="0BA86D54"/>
    <w:rsid w:val="0BB1F3F9"/>
    <w:rsid w:val="0BB2D185"/>
    <w:rsid w:val="0BC5BFEA"/>
    <w:rsid w:val="0BD116B7"/>
    <w:rsid w:val="0BDAE029"/>
    <w:rsid w:val="0BDD3CF0"/>
    <w:rsid w:val="0BDD4D01"/>
    <w:rsid w:val="0BE0DE80"/>
    <w:rsid w:val="0BECA98B"/>
    <w:rsid w:val="0BF3B219"/>
    <w:rsid w:val="0BF5D76A"/>
    <w:rsid w:val="0BFE32EC"/>
    <w:rsid w:val="0C04C56F"/>
    <w:rsid w:val="0C1D62D9"/>
    <w:rsid w:val="0C20329D"/>
    <w:rsid w:val="0C26EEA3"/>
    <w:rsid w:val="0C281BE7"/>
    <w:rsid w:val="0C3445CA"/>
    <w:rsid w:val="0C3609EB"/>
    <w:rsid w:val="0C3C4B39"/>
    <w:rsid w:val="0C48DD3B"/>
    <w:rsid w:val="0C49B55D"/>
    <w:rsid w:val="0C5471C1"/>
    <w:rsid w:val="0C709D30"/>
    <w:rsid w:val="0C770B2F"/>
    <w:rsid w:val="0C84ED56"/>
    <w:rsid w:val="0C87D410"/>
    <w:rsid w:val="0C8A65F1"/>
    <w:rsid w:val="0C8E3597"/>
    <w:rsid w:val="0C913F6C"/>
    <w:rsid w:val="0C9BDE31"/>
    <w:rsid w:val="0C9C7AEB"/>
    <w:rsid w:val="0C9C908E"/>
    <w:rsid w:val="0CA366A1"/>
    <w:rsid w:val="0CA618E6"/>
    <w:rsid w:val="0CAB935A"/>
    <w:rsid w:val="0CBB7BB9"/>
    <w:rsid w:val="0CC6CFC2"/>
    <w:rsid w:val="0CC71EDA"/>
    <w:rsid w:val="0CD2D840"/>
    <w:rsid w:val="0CD6EB2C"/>
    <w:rsid w:val="0CDF7B8C"/>
    <w:rsid w:val="0CEB1F3F"/>
    <w:rsid w:val="0CF20F42"/>
    <w:rsid w:val="0CF84239"/>
    <w:rsid w:val="0CF90AE7"/>
    <w:rsid w:val="0D15C712"/>
    <w:rsid w:val="0D192A86"/>
    <w:rsid w:val="0D19CE5A"/>
    <w:rsid w:val="0D22743A"/>
    <w:rsid w:val="0D24C86F"/>
    <w:rsid w:val="0D2FDDE4"/>
    <w:rsid w:val="0D31066A"/>
    <w:rsid w:val="0D3DE332"/>
    <w:rsid w:val="0D4028C9"/>
    <w:rsid w:val="0D4D2A6B"/>
    <w:rsid w:val="0D5019EF"/>
    <w:rsid w:val="0D61EA24"/>
    <w:rsid w:val="0D674D11"/>
    <w:rsid w:val="0D7E93BC"/>
    <w:rsid w:val="0D8564A6"/>
    <w:rsid w:val="0D866EE2"/>
    <w:rsid w:val="0D98E5E8"/>
    <w:rsid w:val="0D997CAF"/>
    <w:rsid w:val="0D9AE95A"/>
    <w:rsid w:val="0DA398E3"/>
    <w:rsid w:val="0DAA3D02"/>
    <w:rsid w:val="0DB2728D"/>
    <w:rsid w:val="0DB80095"/>
    <w:rsid w:val="0DBC9D12"/>
    <w:rsid w:val="0DC9C94E"/>
    <w:rsid w:val="0DDE2663"/>
    <w:rsid w:val="0DDE78EF"/>
    <w:rsid w:val="0DE6189E"/>
    <w:rsid w:val="0DE6A2A0"/>
    <w:rsid w:val="0DE770EB"/>
    <w:rsid w:val="0DF4EDD6"/>
    <w:rsid w:val="0DFECEDE"/>
    <w:rsid w:val="0E09CB42"/>
    <w:rsid w:val="0E116BC6"/>
    <w:rsid w:val="0E15E32B"/>
    <w:rsid w:val="0E198A79"/>
    <w:rsid w:val="0E2769BC"/>
    <w:rsid w:val="0E3AA3CA"/>
    <w:rsid w:val="0E451B72"/>
    <w:rsid w:val="0E483B00"/>
    <w:rsid w:val="0E49A5AE"/>
    <w:rsid w:val="0E6283EF"/>
    <w:rsid w:val="0E62A023"/>
    <w:rsid w:val="0E680C7B"/>
    <w:rsid w:val="0E68A775"/>
    <w:rsid w:val="0E7C62D4"/>
    <w:rsid w:val="0E970EF1"/>
    <w:rsid w:val="0EB04BC2"/>
    <w:rsid w:val="0EB5F54C"/>
    <w:rsid w:val="0EBD8C41"/>
    <w:rsid w:val="0EC3B1B7"/>
    <w:rsid w:val="0ECA42B1"/>
    <w:rsid w:val="0ECAFDA9"/>
    <w:rsid w:val="0ED25FF6"/>
    <w:rsid w:val="0ED62018"/>
    <w:rsid w:val="0ED9AE04"/>
    <w:rsid w:val="0EDB9981"/>
    <w:rsid w:val="0EE6B7A5"/>
    <w:rsid w:val="0EF37C64"/>
    <w:rsid w:val="0F0212AC"/>
    <w:rsid w:val="0F037171"/>
    <w:rsid w:val="0F081610"/>
    <w:rsid w:val="0F0B84CD"/>
    <w:rsid w:val="0F0D7B43"/>
    <w:rsid w:val="0F0E9189"/>
    <w:rsid w:val="0F1F6BAD"/>
    <w:rsid w:val="0F32A1E8"/>
    <w:rsid w:val="0F39BF72"/>
    <w:rsid w:val="0F3F5849"/>
    <w:rsid w:val="0F565812"/>
    <w:rsid w:val="0F6D6733"/>
    <w:rsid w:val="0F7AB82B"/>
    <w:rsid w:val="0F7CFAA9"/>
    <w:rsid w:val="0F7DEC48"/>
    <w:rsid w:val="0F80F5F8"/>
    <w:rsid w:val="0F8BF1C8"/>
    <w:rsid w:val="0F9778F9"/>
    <w:rsid w:val="0F9B300D"/>
    <w:rsid w:val="0F9B6C7D"/>
    <w:rsid w:val="0F9C1CB5"/>
    <w:rsid w:val="0F9F7CE5"/>
    <w:rsid w:val="0FA5BBC5"/>
    <w:rsid w:val="0FA885F8"/>
    <w:rsid w:val="0FBDB97B"/>
    <w:rsid w:val="0FBE71DC"/>
    <w:rsid w:val="0FBF1E9C"/>
    <w:rsid w:val="0FCACBB5"/>
    <w:rsid w:val="0FCC614A"/>
    <w:rsid w:val="0FCCBCD7"/>
    <w:rsid w:val="0FD100DC"/>
    <w:rsid w:val="0FDAF10B"/>
    <w:rsid w:val="0FE0A1C3"/>
    <w:rsid w:val="0FEC1511"/>
    <w:rsid w:val="0FF06AE1"/>
    <w:rsid w:val="0FF19A2E"/>
    <w:rsid w:val="0FF5AC0C"/>
    <w:rsid w:val="0FFE7084"/>
    <w:rsid w:val="100A52A9"/>
    <w:rsid w:val="100B6CA3"/>
    <w:rsid w:val="101CDD23"/>
    <w:rsid w:val="101F83DA"/>
    <w:rsid w:val="102488C6"/>
    <w:rsid w:val="10293591"/>
    <w:rsid w:val="102D139E"/>
    <w:rsid w:val="103554D3"/>
    <w:rsid w:val="1035E9DA"/>
    <w:rsid w:val="1038965B"/>
    <w:rsid w:val="103DAEE0"/>
    <w:rsid w:val="103EBB36"/>
    <w:rsid w:val="103F63E3"/>
    <w:rsid w:val="103FF209"/>
    <w:rsid w:val="10498614"/>
    <w:rsid w:val="10603C62"/>
    <w:rsid w:val="1064C8EB"/>
    <w:rsid w:val="10699889"/>
    <w:rsid w:val="106E9542"/>
    <w:rsid w:val="10706ACA"/>
    <w:rsid w:val="107583F4"/>
    <w:rsid w:val="1083B8CB"/>
    <w:rsid w:val="10911791"/>
    <w:rsid w:val="10957959"/>
    <w:rsid w:val="10A3F097"/>
    <w:rsid w:val="10A4A740"/>
    <w:rsid w:val="10A5C73E"/>
    <w:rsid w:val="10A667DA"/>
    <w:rsid w:val="10ABFEC7"/>
    <w:rsid w:val="10ACAD17"/>
    <w:rsid w:val="10B51CFB"/>
    <w:rsid w:val="10BC58FE"/>
    <w:rsid w:val="10C1C41F"/>
    <w:rsid w:val="10C3E3B7"/>
    <w:rsid w:val="10DB3D40"/>
    <w:rsid w:val="10DBC022"/>
    <w:rsid w:val="10DC00A8"/>
    <w:rsid w:val="10E699DD"/>
    <w:rsid w:val="10E8E868"/>
    <w:rsid w:val="10E8F86F"/>
    <w:rsid w:val="10F74A4D"/>
    <w:rsid w:val="10FC0DAF"/>
    <w:rsid w:val="1110DFA0"/>
    <w:rsid w:val="11194FBA"/>
    <w:rsid w:val="111A02BC"/>
    <w:rsid w:val="111C7148"/>
    <w:rsid w:val="112613C2"/>
    <w:rsid w:val="113016B1"/>
    <w:rsid w:val="113B9035"/>
    <w:rsid w:val="113E295A"/>
    <w:rsid w:val="113ECB35"/>
    <w:rsid w:val="113ECCC5"/>
    <w:rsid w:val="1147EEC8"/>
    <w:rsid w:val="115162A7"/>
    <w:rsid w:val="1155032D"/>
    <w:rsid w:val="115E666C"/>
    <w:rsid w:val="11731ADD"/>
    <w:rsid w:val="117E36D5"/>
    <w:rsid w:val="118A5BFA"/>
    <w:rsid w:val="118ECB63"/>
    <w:rsid w:val="1197D681"/>
    <w:rsid w:val="11A96BC8"/>
    <w:rsid w:val="11AF547D"/>
    <w:rsid w:val="11BCA104"/>
    <w:rsid w:val="11BD9BF9"/>
    <w:rsid w:val="11BE99E5"/>
    <w:rsid w:val="11C6A08E"/>
    <w:rsid w:val="11CCBE8C"/>
    <w:rsid w:val="11CCE7FB"/>
    <w:rsid w:val="11CFE617"/>
    <w:rsid w:val="11CFF92B"/>
    <w:rsid w:val="11D34367"/>
    <w:rsid w:val="11D99B07"/>
    <w:rsid w:val="11DA8CD1"/>
    <w:rsid w:val="11E1B390"/>
    <w:rsid w:val="11E40FE0"/>
    <w:rsid w:val="11E55FD4"/>
    <w:rsid w:val="11E5E472"/>
    <w:rsid w:val="11E8F763"/>
    <w:rsid w:val="11EF2553"/>
    <w:rsid w:val="11F4458F"/>
    <w:rsid w:val="11FD4FD4"/>
    <w:rsid w:val="11FF5AF5"/>
    <w:rsid w:val="120278B4"/>
    <w:rsid w:val="12071723"/>
    <w:rsid w:val="120CEDA7"/>
    <w:rsid w:val="12213AA6"/>
    <w:rsid w:val="1221699B"/>
    <w:rsid w:val="12256FF8"/>
    <w:rsid w:val="1242FA71"/>
    <w:rsid w:val="1245056B"/>
    <w:rsid w:val="12482F72"/>
    <w:rsid w:val="124E4D2E"/>
    <w:rsid w:val="125362A2"/>
    <w:rsid w:val="12560CF8"/>
    <w:rsid w:val="125E0281"/>
    <w:rsid w:val="125E7700"/>
    <w:rsid w:val="1262305D"/>
    <w:rsid w:val="1263395C"/>
    <w:rsid w:val="1269A82F"/>
    <w:rsid w:val="126D06B0"/>
    <w:rsid w:val="126D06B0"/>
    <w:rsid w:val="126DC7C1"/>
    <w:rsid w:val="1271FECD"/>
    <w:rsid w:val="12766193"/>
    <w:rsid w:val="12790BAA"/>
    <w:rsid w:val="129A30F2"/>
    <w:rsid w:val="129EB3D3"/>
    <w:rsid w:val="12A09198"/>
    <w:rsid w:val="12A2F91C"/>
    <w:rsid w:val="12AAC2A2"/>
    <w:rsid w:val="12B6BE89"/>
    <w:rsid w:val="12B81143"/>
    <w:rsid w:val="12C4D2F5"/>
    <w:rsid w:val="12DB9B03"/>
    <w:rsid w:val="12E3BD27"/>
    <w:rsid w:val="12EF6AEA"/>
    <w:rsid w:val="13016C59"/>
    <w:rsid w:val="13080A26"/>
    <w:rsid w:val="130C56A7"/>
    <w:rsid w:val="1315DB6A"/>
    <w:rsid w:val="1317F094"/>
    <w:rsid w:val="13184465"/>
    <w:rsid w:val="13236671"/>
    <w:rsid w:val="13246C9C"/>
    <w:rsid w:val="13332532"/>
    <w:rsid w:val="13459CB0"/>
    <w:rsid w:val="13467FE8"/>
    <w:rsid w:val="134BE244"/>
    <w:rsid w:val="135740AB"/>
    <w:rsid w:val="1362E043"/>
    <w:rsid w:val="1363F7B9"/>
    <w:rsid w:val="13688C87"/>
    <w:rsid w:val="136D9C91"/>
    <w:rsid w:val="1370FF23"/>
    <w:rsid w:val="13727561"/>
    <w:rsid w:val="13741390"/>
    <w:rsid w:val="137C9CD5"/>
    <w:rsid w:val="13861793"/>
    <w:rsid w:val="1395677C"/>
    <w:rsid w:val="13967003"/>
    <w:rsid w:val="1397A18C"/>
    <w:rsid w:val="139A846C"/>
    <w:rsid w:val="13A2A4A9"/>
    <w:rsid w:val="13A3F4E6"/>
    <w:rsid w:val="13A4D187"/>
    <w:rsid w:val="13A72D6F"/>
    <w:rsid w:val="13B7FBDA"/>
    <w:rsid w:val="13B94A5F"/>
    <w:rsid w:val="13BA4899"/>
    <w:rsid w:val="13BF9F0F"/>
    <w:rsid w:val="13CA84E5"/>
    <w:rsid w:val="13CBF45A"/>
    <w:rsid w:val="13CE41CE"/>
    <w:rsid w:val="13D95BD0"/>
    <w:rsid w:val="13EB59C8"/>
    <w:rsid w:val="13F19F33"/>
    <w:rsid w:val="13F96DE7"/>
    <w:rsid w:val="1405EDF9"/>
    <w:rsid w:val="14263ED5"/>
    <w:rsid w:val="14286E8A"/>
    <w:rsid w:val="142EE39B"/>
    <w:rsid w:val="1431B1E5"/>
    <w:rsid w:val="1432624B"/>
    <w:rsid w:val="144AF5CD"/>
    <w:rsid w:val="144C8DFA"/>
    <w:rsid w:val="1469FDB8"/>
    <w:rsid w:val="146A6639"/>
    <w:rsid w:val="1471E865"/>
    <w:rsid w:val="14746956"/>
    <w:rsid w:val="147D6778"/>
    <w:rsid w:val="1480C64A"/>
    <w:rsid w:val="14827E58"/>
    <w:rsid w:val="1487C7CB"/>
    <w:rsid w:val="1487CFAC"/>
    <w:rsid w:val="1493A4EE"/>
    <w:rsid w:val="149785D0"/>
    <w:rsid w:val="149E9DC4"/>
    <w:rsid w:val="149F7B4B"/>
    <w:rsid w:val="14BB2A6E"/>
    <w:rsid w:val="14C1763F"/>
    <w:rsid w:val="14C19572"/>
    <w:rsid w:val="14CB654F"/>
    <w:rsid w:val="14D159B2"/>
    <w:rsid w:val="14D3CA16"/>
    <w:rsid w:val="14D9F384"/>
    <w:rsid w:val="14EED361"/>
    <w:rsid w:val="14EFA3B4"/>
    <w:rsid w:val="14F29967"/>
    <w:rsid w:val="14F3C992"/>
    <w:rsid w:val="14F5D331"/>
    <w:rsid w:val="14F67B77"/>
    <w:rsid w:val="14F926EC"/>
    <w:rsid w:val="14FA31F6"/>
    <w:rsid w:val="14FEB0A4"/>
    <w:rsid w:val="15181F40"/>
    <w:rsid w:val="152AFFC0"/>
    <w:rsid w:val="152B547A"/>
    <w:rsid w:val="152C4181"/>
    <w:rsid w:val="153F87E0"/>
    <w:rsid w:val="1542094B"/>
    <w:rsid w:val="1542670A"/>
    <w:rsid w:val="154A8C18"/>
    <w:rsid w:val="154D4240"/>
    <w:rsid w:val="154FE619"/>
    <w:rsid w:val="1550BBAB"/>
    <w:rsid w:val="1553124C"/>
    <w:rsid w:val="15535A0A"/>
    <w:rsid w:val="155C0E67"/>
    <w:rsid w:val="155ECCAF"/>
    <w:rsid w:val="1560E04C"/>
    <w:rsid w:val="156D5295"/>
    <w:rsid w:val="158B2EAB"/>
    <w:rsid w:val="158BD251"/>
    <w:rsid w:val="1593F949"/>
    <w:rsid w:val="15941940"/>
    <w:rsid w:val="1596C8DE"/>
    <w:rsid w:val="15A35240"/>
    <w:rsid w:val="15B1DE36"/>
    <w:rsid w:val="15BD8B95"/>
    <w:rsid w:val="15C45D3A"/>
    <w:rsid w:val="15CD6C4D"/>
    <w:rsid w:val="15D6AF06"/>
    <w:rsid w:val="15DD1517"/>
    <w:rsid w:val="15DD2A8F"/>
    <w:rsid w:val="15DE9869"/>
    <w:rsid w:val="15DEF04D"/>
    <w:rsid w:val="15E4697F"/>
    <w:rsid w:val="15F17467"/>
    <w:rsid w:val="160489A2"/>
    <w:rsid w:val="16052465"/>
    <w:rsid w:val="16067247"/>
    <w:rsid w:val="160E7BFB"/>
    <w:rsid w:val="1611D110"/>
    <w:rsid w:val="1613FA2C"/>
    <w:rsid w:val="161B5FEB"/>
    <w:rsid w:val="161F5E3D"/>
    <w:rsid w:val="161F90CD"/>
    <w:rsid w:val="162161CD"/>
    <w:rsid w:val="162AA082"/>
    <w:rsid w:val="162D66CA"/>
    <w:rsid w:val="1634207A"/>
    <w:rsid w:val="163BE42C"/>
    <w:rsid w:val="16453B9D"/>
    <w:rsid w:val="1663117E"/>
    <w:rsid w:val="166707B1"/>
    <w:rsid w:val="1669AC4E"/>
    <w:rsid w:val="167AC712"/>
    <w:rsid w:val="16817025"/>
    <w:rsid w:val="168699A4"/>
    <w:rsid w:val="1689EC04"/>
    <w:rsid w:val="16969DEC"/>
    <w:rsid w:val="169766BC"/>
    <w:rsid w:val="1698FBCC"/>
    <w:rsid w:val="16A106DA"/>
    <w:rsid w:val="16A4F88D"/>
    <w:rsid w:val="16A75D84"/>
    <w:rsid w:val="16ABF911"/>
    <w:rsid w:val="16B31A69"/>
    <w:rsid w:val="16B44111"/>
    <w:rsid w:val="16B7DB58"/>
    <w:rsid w:val="16B84725"/>
    <w:rsid w:val="16BC3610"/>
    <w:rsid w:val="16BE50EA"/>
    <w:rsid w:val="16C134B4"/>
    <w:rsid w:val="16CB9F8C"/>
    <w:rsid w:val="16D23D8C"/>
    <w:rsid w:val="16DFCA79"/>
    <w:rsid w:val="16EDB3BD"/>
    <w:rsid w:val="16F2477F"/>
    <w:rsid w:val="16F626B9"/>
    <w:rsid w:val="17092B71"/>
    <w:rsid w:val="1711B6A4"/>
    <w:rsid w:val="171E1E80"/>
    <w:rsid w:val="172D798E"/>
    <w:rsid w:val="1740E903"/>
    <w:rsid w:val="1747091A"/>
    <w:rsid w:val="17475348"/>
    <w:rsid w:val="17537496"/>
    <w:rsid w:val="17599665"/>
    <w:rsid w:val="175C4962"/>
    <w:rsid w:val="175DC804"/>
    <w:rsid w:val="175EDD32"/>
    <w:rsid w:val="1761E925"/>
    <w:rsid w:val="176B6FC2"/>
    <w:rsid w:val="176E2DD3"/>
    <w:rsid w:val="17714B6E"/>
    <w:rsid w:val="177ECCF3"/>
    <w:rsid w:val="1788289D"/>
    <w:rsid w:val="1789EBD8"/>
    <w:rsid w:val="178EB3D6"/>
    <w:rsid w:val="178F5D03"/>
    <w:rsid w:val="17B4A6B9"/>
    <w:rsid w:val="17BFB879"/>
    <w:rsid w:val="17C2A263"/>
    <w:rsid w:val="17C3AC84"/>
    <w:rsid w:val="17CB61DA"/>
    <w:rsid w:val="17CE7F3C"/>
    <w:rsid w:val="17CF5E0D"/>
    <w:rsid w:val="17DD6274"/>
    <w:rsid w:val="17E2E1E6"/>
    <w:rsid w:val="17E7E58C"/>
    <w:rsid w:val="17E7E82D"/>
    <w:rsid w:val="17EBECD2"/>
    <w:rsid w:val="17FD005B"/>
    <w:rsid w:val="180E2E95"/>
    <w:rsid w:val="18193623"/>
    <w:rsid w:val="1826C9EB"/>
    <w:rsid w:val="182A8A63"/>
    <w:rsid w:val="18332E39"/>
    <w:rsid w:val="1838094E"/>
    <w:rsid w:val="183C1A63"/>
    <w:rsid w:val="183E1B42"/>
    <w:rsid w:val="1842EFAE"/>
    <w:rsid w:val="18458A26"/>
    <w:rsid w:val="1845C498"/>
    <w:rsid w:val="18462122"/>
    <w:rsid w:val="1846C23F"/>
    <w:rsid w:val="1847DA65"/>
    <w:rsid w:val="18482094"/>
    <w:rsid w:val="1849064A"/>
    <w:rsid w:val="185AF481"/>
    <w:rsid w:val="18605889"/>
    <w:rsid w:val="186ED5B3"/>
    <w:rsid w:val="187015CB"/>
    <w:rsid w:val="1871A478"/>
    <w:rsid w:val="1873F7B1"/>
    <w:rsid w:val="187A6025"/>
    <w:rsid w:val="187F3B2F"/>
    <w:rsid w:val="188DD135"/>
    <w:rsid w:val="1892D1EE"/>
    <w:rsid w:val="18A3705C"/>
    <w:rsid w:val="18A4FA37"/>
    <w:rsid w:val="18AEAA02"/>
    <w:rsid w:val="18C049F2"/>
    <w:rsid w:val="18C5AB63"/>
    <w:rsid w:val="18E25FED"/>
    <w:rsid w:val="18E73657"/>
    <w:rsid w:val="190C314D"/>
    <w:rsid w:val="1917697A"/>
    <w:rsid w:val="1917FD17"/>
    <w:rsid w:val="191B0B16"/>
    <w:rsid w:val="192038D6"/>
    <w:rsid w:val="1929A67D"/>
    <w:rsid w:val="1934791C"/>
    <w:rsid w:val="1945A2E4"/>
    <w:rsid w:val="195081C0"/>
    <w:rsid w:val="1960FDB8"/>
    <w:rsid w:val="19623AC3"/>
    <w:rsid w:val="19670241"/>
    <w:rsid w:val="19688ABA"/>
    <w:rsid w:val="197458CC"/>
    <w:rsid w:val="19786E4E"/>
    <w:rsid w:val="197B4F69"/>
    <w:rsid w:val="197DF7AE"/>
    <w:rsid w:val="197F34B7"/>
    <w:rsid w:val="1987B17D"/>
    <w:rsid w:val="198A89BE"/>
    <w:rsid w:val="1995FF34"/>
    <w:rsid w:val="1996A8E2"/>
    <w:rsid w:val="199D1ADA"/>
    <w:rsid w:val="199D26FE"/>
    <w:rsid w:val="19A0A1E0"/>
    <w:rsid w:val="19A1E89A"/>
    <w:rsid w:val="19A60A7F"/>
    <w:rsid w:val="19ADAF1F"/>
    <w:rsid w:val="19B263E5"/>
    <w:rsid w:val="19B75440"/>
    <w:rsid w:val="19B7EB29"/>
    <w:rsid w:val="19BB984F"/>
    <w:rsid w:val="19BBBA77"/>
    <w:rsid w:val="19C2313D"/>
    <w:rsid w:val="19C74E42"/>
    <w:rsid w:val="19D16AB2"/>
    <w:rsid w:val="19D60E24"/>
    <w:rsid w:val="19EC05DE"/>
    <w:rsid w:val="19F0D6AB"/>
    <w:rsid w:val="19F28E67"/>
    <w:rsid w:val="19FCD8E6"/>
    <w:rsid w:val="1A0038F0"/>
    <w:rsid w:val="1A0121C8"/>
    <w:rsid w:val="1A0974BA"/>
    <w:rsid w:val="1A191B46"/>
    <w:rsid w:val="1A1B9581"/>
    <w:rsid w:val="1A1FE880"/>
    <w:rsid w:val="1A2DD8F2"/>
    <w:rsid w:val="1A3D0159"/>
    <w:rsid w:val="1A492BEE"/>
    <w:rsid w:val="1A54DCA7"/>
    <w:rsid w:val="1A58A9F6"/>
    <w:rsid w:val="1A59E43D"/>
    <w:rsid w:val="1A5BB635"/>
    <w:rsid w:val="1A6B22B8"/>
    <w:rsid w:val="1A6BF4ED"/>
    <w:rsid w:val="1A70DC03"/>
    <w:rsid w:val="1A70DFBB"/>
    <w:rsid w:val="1A77297F"/>
    <w:rsid w:val="1A7ED11A"/>
    <w:rsid w:val="1A8226B8"/>
    <w:rsid w:val="1A8A26CE"/>
    <w:rsid w:val="1AA2AE97"/>
    <w:rsid w:val="1AA98432"/>
    <w:rsid w:val="1AAB8704"/>
    <w:rsid w:val="1AABA546"/>
    <w:rsid w:val="1AB580ED"/>
    <w:rsid w:val="1AB95EAB"/>
    <w:rsid w:val="1AC3B94B"/>
    <w:rsid w:val="1AC4D57E"/>
    <w:rsid w:val="1AC814C1"/>
    <w:rsid w:val="1AC9915C"/>
    <w:rsid w:val="1ACB2F65"/>
    <w:rsid w:val="1AD43FF7"/>
    <w:rsid w:val="1AD5088F"/>
    <w:rsid w:val="1ADBE792"/>
    <w:rsid w:val="1ADF5978"/>
    <w:rsid w:val="1AE4EB07"/>
    <w:rsid w:val="1AE879E5"/>
    <w:rsid w:val="1AEA369F"/>
    <w:rsid w:val="1AF0F90F"/>
    <w:rsid w:val="1AF21C8F"/>
    <w:rsid w:val="1AF30A2C"/>
    <w:rsid w:val="1AF7DFEF"/>
    <w:rsid w:val="1AFE38B4"/>
    <w:rsid w:val="1AFF2743"/>
    <w:rsid w:val="1B058037"/>
    <w:rsid w:val="1B0D6DBD"/>
    <w:rsid w:val="1B10A484"/>
    <w:rsid w:val="1B25C72B"/>
    <w:rsid w:val="1B26FA4F"/>
    <w:rsid w:val="1B2A41DA"/>
    <w:rsid w:val="1B3D5298"/>
    <w:rsid w:val="1B3F8EDF"/>
    <w:rsid w:val="1B6E3083"/>
    <w:rsid w:val="1B6F0FAA"/>
    <w:rsid w:val="1B73E3A2"/>
    <w:rsid w:val="1B795C31"/>
    <w:rsid w:val="1B79C23A"/>
    <w:rsid w:val="1B7DC753"/>
    <w:rsid w:val="1B7E9A31"/>
    <w:rsid w:val="1B82E6EC"/>
    <w:rsid w:val="1B91C20D"/>
    <w:rsid w:val="1B98A947"/>
    <w:rsid w:val="1B98DBBC"/>
    <w:rsid w:val="1B9AE9DE"/>
    <w:rsid w:val="1B9BA467"/>
    <w:rsid w:val="1B9CEF88"/>
    <w:rsid w:val="1BA22DD1"/>
    <w:rsid w:val="1BA6243F"/>
    <w:rsid w:val="1BCB14F9"/>
    <w:rsid w:val="1BCB51A5"/>
    <w:rsid w:val="1BDF0FAE"/>
    <w:rsid w:val="1BE1A919"/>
    <w:rsid w:val="1BED7943"/>
    <w:rsid w:val="1BF1C928"/>
    <w:rsid w:val="1BFBE1C7"/>
    <w:rsid w:val="1C066849"/>
    <w:rsid w:val="1C0E00E9"/>
    <w:rsid w:val="1C100BE8"/>
    <w:rsid w:val="1C10ECF4"/>
    <w:rsid w:val="1C1C52B5"/>
    <w:rsid w:val="1C21F3C1"/>
    <w:rsid w:val="1C2935C1"/>
    <w:rsid w:val="1C2FEB09"/>
    <w:rsid w:val="1C4B3057"/>
    <w:rsid w:val="1C4E6DC5"/>
    <w:rsid w:val="1C5A9D15"/>
    <w:rsid w:val="1C6454C4"/>
    <w:rsid w:val="1C6B0E19"/>
    <w:rsid w:val="1C6C8BB9"/>
    <w:rsid w:val="1C72F3F9"/>
    <w:rsid w:val="1C754557"/>
    <w:rsid w:val="1C8102F7"/>
    <w:rsid w:val="1C8266BF"/>
    <w:rsid w:val="1C912B34"/>
    <w:rsid w:val="1C9239F4"/>
    <w:rsid w:val="1C96B478"/>
    <w:rsid w:val="1C988497"/>
    <w:rsid w:val="1C9BDE86"/>
    <w:rsid w:val="1CA1BC5C"/>
    <w:rsid w:val="1CA695D5"/>
    <w:rsid w:val="1CA74EB9"/>
    <w:rsid w:val="1CBA419A"/>
    <w:rsid w:val="1CBAE4B9"/>
    <w:rsid w:val="1CBC1FFD"/>
    <w:rsid w:val="1CBFFEC4"/>
    <w:rsid w:val="1CC265AF"/>
    <w:rsid w:val="1CC67A3C"/>
    <w:rsid w:val="1CCD7AE4"/>
    <w:rsid w:val="1CE67899"/>
    <w:rsid w:val="1CEE1D90"/>
    <w:rsid w:val="1CF80F29"/>
    <w:rsid w:val="1D0676E8"/>
    <w:rsid w:val="1D0B3814"/>
    <w:rsid w:val="1D0E8CE2"/>
    <w:rsid w:val="1D1220F4"/>
    <w:rsid w:val="1D12633E"/>
    <w:rsid w:val="1D12B746"/>
    <w:rsid w:val="1D14485B"/>
    <w:rsid w:val="1D24FE97"/>
    <w:rsid w:val="1D294980"/>
    <w:rsid w:val="1D32EF43"/>
    <w:rsid w:val="1D39ADAC"/>
    <w:rsid w:val="1D468E9C"/>
    <w:rsid w:val="1D480282"/>
    <w:rsid w:val="1D483274"/>
    <w:rsid w:val="1D4A5138"/>
    <w:rsid w:val="1D4AB9CA"/>
    <w:rsid w:val="1D4F70B3"/>
    <w:rsid w:val="1D577992"/>
    <w:rsid w:val="1D5DFB1B"/>
    <w:rsid w:val="1D653F5F"/>
    <w:rsid w:val="1D6A2B4C"/>
    <w:rsid w:val="1D6E8475"/>
    <w:rsid w:val="1D726E51"/>
    <w:rsid w:val="1D73B9E0"/>
    <w:rsid w:val="1D7CC3B2"/>
    <w:rsid w:val="1D7DACF0"/>
    <w:rsid w:val="1D7FFDBB"/>
    <w:rsid w:val="1D809898"/>
    <w:rsid w:val="1D87A3BC"/>
    <w:rsid w:val="1D880964"/>
    <w:rsid w:val="1D8B1A99"/>
    <w:rsid w:val="1D8CCC2B"/>
    <w:rsid w:val="1D903A3E"/>
    <w:rsid w:val="1D90AFE1"/>
    <w:rsid w:val="1D9A0CA7"/>
    <w:rsid w:val="1DA4C06C"/>
    <w:rsid w:val="1DB4AE09"/>
    <w:rsid w:val="1DB80E43"/>
    <w:rsid w:val="1DBF982E"/>
    <w:rsid w:val="1DC0B669"/>
    <w:rsid w:val="1DC15EF9"/>
    <w:rsid w:val="1DC697C0"/>
    <w:rsid w:val="1DCE7413"/>
    <w:rsid w:val="1DCFC8E8"/>
    <w:rsid w:val="1DD96FAE"/>
    <w:rsid w:val="1DDEA3F3"/>
    <w:rsid w:val="1DE455BB"/>
    <w:rsid w:val="1DE76B6D"/>
    <w:rsid w:val="1DE80AF5"/>
    <w:rsid w:val="1DEBD36A"/>
    <w:rsid w:val="1DF027B5"/>
    <w:rsid w:val="1DFD4371"/>
    <w:rsid w:val="1E009010"/>
    <w:rsid w:val="1E184D65"/>
    <w:rsid w:val="1E1BC8EC"/>
    <w:rsid w:val="1E1C7561"/>
    <w:rsid w:val="1E211C11"/>
    <w:rsid w:val="1E293E29"/>
    <w:rsid w:val="1E394825"/>
    <w:rsid w:val="1E3AB97C"/>
    <w:rsid w:val="1E3C1AF2"/>
    <w:rsid w:val="1E3F9571"/>
    <w:rsid w:val="1E4162D1"/>
    <w:rsid w:val="1E42C8C1"/>
    <w:rsid w:val="1E486598"/>
    <w:rsid w:val="1E4C6FC3"/>
    <w:rsid w:val="1E59BF07"/>
    <w:rsid w:val="1E6ADD69"/>
    <w:rsid w:val="1E71B033"/>
    <w:rsid w:val="1E7B277C"/>
    <w:rsid w:val="1E7BB65E"/>
    <w:rsid w:val="1E7C8226"/>
    <w:rsid w:val="1E7E30C4"/>
    <w:rsid w:val="1E8008CC"/>
    <w:rsid w:val="1E8E4924"/>
    <w:rsid w:val="1E8FBE27"/>
    <w:rsid w:val="1E917EC9"/>
    <w:rsid w:val="1E94DD93"/>
    <w:rsid w:val="1E95FB9D"/>
    <w:rsid w:val="1EA6ECDE"/>
    <w:rsid w:val="1EB40A49"/>
    <w:rsid w:val="1EBEA998"/>
    <w:rsid w:val="1EC00C19"/>
    <w:rsid w:val="1EC039BF"/>
    <w:rsid w:val="1EC8AC1E"/>
    <w:rsid w:val="1ECC40F3"/>
    <w:rsid w:val="1ED0875C"/>
    <w:rsid w:val="1EDA5B63"/>
    <w:rsid w:val="1EDAC3AB"/>
    <w:rsid w:val="1EEFC3D0"/>
    <w:rsid w:val="1EF3A555"/>
    <w:rsid w:val="1EF4CA47"/>
    <w:rsid w:val="1EFC97FA"/>
    <w:rsid w:val="1F083E0E"/>
    <w:rsid w:val="1F1D04DF"/>
    <w:rsid w:val="1F209315"/>
    <w:rsid w:val="1F25281A"/>
    <w:rsid w:val="1F27C8EF"/>
    <w:rsid w:val="1F2C632E"/>
    <w:rsid w:val="1F32C281"/>
    <w:rsid w:val="1F393D57"/>
    <w:rsid w:val="1F3AD8B0"/>
    <w:rsid w:val="1F480E6A"/>
    <w:rsid w:val="1F4D82CA"/>
    <w:rsid w:val="1F5290C2"/>
    <w:rsid w:val="1F58F3BA"/>
    <w:rsid w:val="1F5FE2A2"/>
    <w:rsid w:val="1F620378"/>
    <w:rsid w:val="1F6F6353"/>
    <w:rsid w:val="1F7E2862"/>
    <w:rsid w:val="1F8283DF"/>
    <w:rsid w:val="1F89EBAA"/>
    <w:rsid w:val="1F94B682"/>
    <w:rsid w:val="1F95E132"/>
    <w:rsid w:val="1FADE235"/>
    <w:rsid w:val="1FAE3B82"/>
    <w:rsid w:val="1FCD10FD"/>
    <w:rsid w:val="1FCE6A20"/>
    <w:rsid w:val="1FD1A520"/>
    <w:rsid w:val="1FDA9F68"/>
    <w:rsid w:val="1FE02FEB"/>
    <w:rsid w:val="1FE2BCDF"/>
    <w:rsid w:val="1FE7D6D5"/>
    <w:rsid w:val="1FF320B4"/>
    <w:rsid w:val="1FFB5A28"/>
    <w:rsid w:val="200CC59F"/>
    <w:rsid w:val="200CF6DB"/>
    <w:rsid w:val="200D993D"/>
    <w:rsid w:val="2013103A"/>
    <w:rsid w:val="20166065"/>
    <w:rsid w:val="2018C168"/>
    <w:rsid w:val="201D2AE0"/>
    <w:rsid w:val="2027C4CE"/>
    <w:rsid w:val="202B6D8D"/>
    <w:rsid w:val="20342B83"/>
    <w:rsid w:val="20372AD5"/>
    <w:rsid w:val="20385B9D"/>
    <w:rsid w:val="204F0A13"/>
    <w:rsid w:val="2060585B"/>
    <w:rsid w:val="2061FB46"/>
    <w:rsid w:val="2063720A"/>
    <w:rsid w:val="206A5D34"/>
    <w:rsid w:val="2084A2F9"/>
    <w:rsid w:val="208BA12A"/>
    <w:rsid w:val="20907016"/>
    <w:rsid w:val="20923D90"/>
    <w:rsid w:val="20956080"/>
    <w:rsid w:val="2095E5F8"/>
    <w:rsid w:val="20A62281"/>
    <w:rsid w:val="20A64562"/>
    <w:rsid w:val="20AB9E67"/>
    <w:rsid w:val="20AD764F"/>
    <w:rsid w:val="20AF484E"/>
    <w:rsid w:val="20AF5D60"/>
    <w:rsid w:val="20B69C9C"/>
    <w:rsid w:val="20BC6AFD"/>
    <w:rsid w:val="20C110FF"/>
    <w:rsid w:val="20D4375F"/>
    <w:rsid w:val="20DA1D50"/>
    <w:rsid w:val="20DC809C"/>
    <w:rsid w:val="20E80354"/>
    <w:rsid w:val="20E9E8EF"/>
    <w:rsid w:val="20F0C6C7"/>
    <w:rsid w:val="20F5BE8A"/>
    <w:rsid w:val="21066336"/>
    <w:rsid w:val="210ED587"/>
    <w:rsid w:val="21102547"/>
    <w:rsid w:val="2117870E"/>
    <w:rsid w:val="211C3F29"/>
    <w:rsid w:val="212319CE"/>
    <w:rsid w:val="212A6147"/>
    <w:rsid w:val="2132B98B"/>
    <w:rsid w:val="21390FB9"/>
    <w:rsid w:val="215696FF"/>
    <w:rsid w:val="2158A24F"/>
    <w:rsid w:val="215B2F37"/>
    <w:rsid w:val="216348A1"/>
    <w:rsid w:val="2175E6C3"/>
    <w:rsid w:val="2186D3AD"/>
    <w:rsid w:val="2194894E"/>
    <w:rsid w:val="219849AA"/>
    <w:rsid w:val="2199E57F"/>
    <w:rsid w:val="219AFAD9"/>
    <w:rsid w:val="21A2DD04"/>
    <w:rsid w:val="21B6FB65"/>
    <w:rsid w:val="21C11477"/>
    <w:rsid w:val="21C255D5"/>
    <w:rsid w:val="21CCE654"/>
    <w:rsid w:val="21CEA316"/>
    <w:rsid w:val="21CFEB6C"/>
    <w:rsid w:val="21E073D0"/>
    <w:rsid w:val="21E8216C"/>
    <w:rsid w:val="21E9557C"/>
    <w:rsid w:val="21ECE215"/>
    <w:rsid w:val="21F15C51"/>
    <w:rsid w:val="21F1A8BF"/>
    <w:rsid w:val="21F4738C"/>
    <w:rsid w:val="21F7100C"/>
    <w:rsid w:val="22039E28"/>
    <w:rsid w:val="221073A3"/>
    <w:rsid w:val="22108905"/>
    <w:rsid w:val="22120CE9"/>
    <w:rsid w:val="2216AF1D"/>
    <w:rsid w:val="2227C89F"/>
    <w:rsid w:val="2231C243"/>
    <w:rsid w:val="223A2F3F"/>
    <w:rsid w:val="223B8349"/>
    <w:rsid w:val="223FA818"/>
    <w:rsid w:val="22411689"/>
    <w:rsid w:val="224C3D1E"/>
    <w:rsid w:val="225364D7"/>
    <w:rsid w:val="22552EE8"/>
    <w:rsid w:val="22556B24"/>
    <w:rsid w:val="2258AACC"/>
    <w:rsid w:val="225DC815"/>
    <w:rsid w:val="225FFEF2"/>
    <w:rsid w:val="22622BBA"/>
    <w:rsid w:val="2268AD1D"/>
    <w:rsid w:val="226F7CFD"/>
    <w:rsid w:val="22813617"/>
    <w:rsid w:val="2281E1B6"/>
    <w:rsid w:val="2286D269"/>
    <w:rsid w:val="22964291"/>
    <w:rsid w:val="229BFAC7"/>
    <w:rsid w:val="22A2B891"/>
    <w:rsid w:val="22A30E16"/>
    <w:rsid w:val="22AFAB5A"/>
    <w:rsid w:val="22B3603D"/>
    <w:rsid w:val="22C09579"/>
    <w:rsid w:val="22C0AC43"/>
    <w:rsid w:val="22CB9803"/>
    <w:rsid w:val="22CD36C0"/>
    <w:rsid w:val="22D4049E"/>
    <w:rsid w:val="22D5BDA3"/>
    <w:rsid w:val="22D5CA5A"/>
    <w:rsid w:val="22DBEAA1"/>
    <w:rsid w:val="22DDC1BD"/>
    <w:rsid w:val="22E0A916"/>
    <w:rsid w:val="22EFA61D"/>
    <w:rsid w:val="22F86D11"/>
    <w:rsid w:val="22F8F58E"/>
    <w:rsid w:val="22F95497"/>
    <w:rsid w:val="230267F1"/>
    <w:rsid w:val="23057563"/>
    <w:rsid w:val="231B0007"/>
    <w:rsid w:val="2325B5D4"/>
    <w:rsid w:val="2329854A"/>
    <w:rsid w:val="2336BEE8"/>
    <w:rsid w:val="23399BCE"/>
    <w:rsid w:val="234ACC7E"/>
    <w:rsid w:val="234C7BEE"/>
    <w:rsid w:val="235062BD"/>
    <w:rsid w:val="2361FCCF"/>
    <w:rsid w:val="2363592F"/>
    <w:rsid w:val="23641666"/>
    <w:rsid w:val="23687200"/>
    <w:rsid w:val="2377A6E6"/>
    <w:rsid w:val="2379D627"/>
    <w:rsid w:val="2383D19A"/>
    <w:rsid w:val="238469D8"/>
    <w:rsid w:val="2384FBD6"/>
    <w:rsid w:val="238B913E"/>
    <w:rsid w:val="238CF5B9"/>
    <w:rsid w:val="23938397"/>
    <w:rsid w:val="239F69E3"/>
    <w:rsid w:val="23A63043"/>
    <w:rsid w:val="23AE34CE"/>
    <w:rsid w:val="23B00AE1"/>
    <w:rsid w:val="23B0CF6D"/>
    <w:rsid w:val="23B8AFAD"/>
    <w:rsid w:val="23C0821B"/>
    <w:rsid w:val="23CC3A16"/>
    <w:rsid w:val="23D119ED"/>
    <w:rsid w:val="23D150E8"/>
    <w:rsid w:val="23D9530E"/>
    <w:rsid w:val="23E1653F"/>
    <w:rsid w:val="23E37DE8"/>
    <w:rsid w:val="23E51424"/>
    <w:rsid w:val="23EC05B1"/>
    <w:rsid w:val="23EE220A"/>
    <w:rsid w:val="23EE97F3"/>
    <w:rsid w:val="23F09682"/>
    <w:rsid w:val="23F70BAF"/>
    <w:rsid w:val="23FB3ED6"/>
    <w:rsid w:val="240D817C"/>
    <w:rsid w:val="24133A29"/>
    <w:rsid w:val="24144EEA"/>
    <w:rsid w:val="24219BF1"/>
    <w:rsid w:val="2427C7D7"/>
    <w:rsid w:val="24420966"/>
    <w:rsid w:val="244A1C1C"/>
    <w:rsid w:val="244A2E01"/>
    <w:rsid w:val="245BB966"/>
    <w:rsid w:val="245BD1E5"/>
    <w:rsid w:val="24684852"/>
    <w:rsid w:val="246EFA8F"/>
    <w:rsid w:val="2480EF33"/>
    <w:rsid w:val="249514CA"/>
    <w:rsid w:val="24A2EAD4"/>
    <w:rsid w:val="24A76ACF"/>
    <w:rsid w:val="24AED3CE"/>
    <w:rsid w:val="24AF2BD5"/>
    <w:rsid w:val="24B3F5F4"/>
    <w:rsid w:val="24BA8D79"/>
    <w:rsid w:val="24CE6056"/>
    <w:rsid w:val="24D1242F"/>
    <w:rsid w:val="24D2FD23"/>
    <w:rsid w:val="24D44C93"/>
    <w:rsid w:val="24D8F379"/>
    <w:rsid w:val="24DC3DDA"/>
    <w:rsid w:val="24EF7C2B"/>
    <w:rsid w:val="24F31AB4"/>
    <w:rsid w:val="24F9570F"/>
    <w:rsid w:val="24FADAA0"/>
    <w:rsid w:val="24FBDD1A"/>
    <w:rsid w:val="24FF8CB8"/>
    <w:rsid w:val="2503434E"/>
    <w:rsid w:val="2506791C"/>
    <w:rsid w:val="25091D53"/>
    <w:rsid w:val="25188364"/>
    <w:rsid w:val="2520BDB1"/>
    <w:rsid w:val="253B1D7D"/>
    <w:rsid w:val="253E98A0"/>
    <w:rsid w:val="2541CEB3"/>
    <w:rsid w:val="254483A7"/>
    <w:rsid w:val="2547E9AD"/>
    <w:rsid w:val="254D713A"/>
    <w:rsid w:val="25560250"/>
    <w:rsid w:val="25597B8F"/>
    <w:rsid w:val="255BB84A"/>
    <w:rsid w:val="255F9C00"/>
    <w:rsid w:val="256C9E8C"/>
    <w:rsid w:val="256E4F3F"/>
    <w:rsid w:val="2571553A"/>
    <w:rsid w:val="25793772"/>
    <w:rsid w:val="258E7092"/>
    <w:rsid w:val="259F99E5"/>
    <w:rsid w:val="25A15460"/>
    <w:rsid w:val="25A8B5C5"/>
    <w:rsid w:val="25B64547"/>
    <w:rsid w:val="25B9268B"/>
    <w:rsid w:val="25BB4ABB"/>
    <w:rsid w:val="25CA2B41"/>
    <w:rsid w:val="25CA376E"/>
    <w:rsid w:val="25DCA8A3"/>
    <w:rsid w:val="25E0F523"/>
    <w:rsid w:val="25FDA02E"/>
    <w:rsid w:val="25FE369A"/>
    <w:rsid w:val="26177F8F"/>
    <w:rsid w:val="2624075A"/>
    <w:rsid w:val="2624C821"/>
    <w:rsid w:val="2626B946"/>
    <w:rsid w:val="26270D6F"/>
    <w:rsid w:val="2633C856"/>
    <w:rsid w:val="2635E6F6"/>
    <w:rsid w:val="263B7341"/>
    <w:rsid w:val="263C8EF2"/>
    <w:rsid w:val="26489EA2"/>
    <w:rsid w:val="264C37C6"/>
    <w:rsid w:val="264CFF97"/>
    <w:rsid w:val="264F3789"/>
    <w:rsid w:val="2658B7D8"/>
    <w:rsid w:val="265FB91D"/>
    <w:rsid w:val="266275D7"/>
    <w:rsid w:val="2668BAFD"/>
    <w:rsid w:val="26729F93"/>
    <w:rsid w:val="267E4DCA"/>
    <w:rsid w:val="268508B2"/>
    <w:rsid w:val="2688788F"/>
    <w:rsid w:val="268B6803"/>
    <w:rsid w:val="268CEC67"/>
    <w:rsid w:val="268F3B33"/>
    <w:rsid w:val="269006D6"/>
    <w:rsid w:val="26959B28"/>
    <w:rsid w:val="26973AD7"/>
    <w:rsid w:val="26998059"/>
    <w:rsid w:val="26A572B4"/>
    <w:rsid w:val="26C446CC"/>
    <w:rsid w:val="26CF1FCC"/>
    <w:rsid w:val="26D5F2D3"/>
    <w:rsid w:val="26E2E856"/>
    <w:rsid w:val="26E43881"/>
    <w:rsid w:val="26E55447"/>
    <w:rsid w:val="26E956FD"/>
    <w:rsid w:val="26E9B582"/>
    <w:rsid w:val="27060A04"/>
    <w:rsid w:val="270B6848"/>
    <w:rsid w:val="271B214F"/>
    <w:rsid w:val="27237427"/>
    <w:rsid w:val="2728BB3A"/>
    <w:rsid w:val="27385CEA"/>
    <w:rsid w:val="273EF363"/>
    <w:rsid w:val="2746D07C"/>
    <w:rsid w:val="274B1F02"/>
    <w:rsid w:val="274DFAF1"/>
    <w:rsid w:val="27575CAE"/>
    <w:rsid w:val="27698E2E"/>
    <w:rsid w:val="2776E490"/>
    <w:rsid w:val="277F196D"/>
    <w:rsid w:val="278C699A"/>
    <w:rsid w:val="2792D517"/>
    <w:rsid w:val="2796EB9C"/>
    <w:rsid w:val="27976D5E"/>
    <w:rsid w:val="279E8B62"/>
    <w:rsid w:val="279F9844"/>
    <w:rsid w:val="27A40E52"/>
    <w:rsid w:val="27A907DA"/>
    <w:rsid w:val="27AA2580"/>
    <w:rsid w:val="27ABB838"/>
    <w:rsid w:val="27AC9255"/>
    <w:rsid w:val="27AD176F"/>
    <w:rsid w:val="27B77399"/>
    <w:rsid w:val="27BB425C"/>
    <w:rsid w:val="27C47D48"/>
    <w:rsid w:val="27C9861A"/>
    <w:rsid w:val="27CE7230"/>
    <w:rsid w:val="27D46AB9"/>
    <w:rsid w:val="27D583D8"/>
    <w:rsid w:val="27D614E3"/>
    <w:rsid w:val="27D64CA2"/>
    <w:rsid w:val="27EBFF23"/>
    <w:rsid w:val="27F15673"/>
    <w:rsid w:val="27F5A342"/>
    <w:rsid w:val="27F63C71"/>
    <w:rsid w:val="27FDA62A"/>
    <w:rsid w:val="280C21BB"/>
    <w:rsid w:val="280C52FB"/>
    <w:rsid w:val="2815CFF2"/>
    <w:rsid w:val="281E83E9"/>
    <w:rsid w:val="281FB3C5"/>
    <w:rsid w:val="2828ADB4"/>
    <w:rsid w:val="282CC7FE"/>
    <w:rsid w:val="28310B43"/>
    <w:rsid w:val="283F6F9E"/>
    <w:rsid w:val="283FF31F"/>
    <w:rsid w:val="2850D043"/>
    <w:rsid w:val="2855B4D4"/>
    <w:rsid w:val="285AECDB"/>
    <w:rsid w:val="2866FEFE"/>
    <w:rsid w:val="28699067"/>
    <w:rsid w:val="28735145"/>
    <w:rsid w:val="28749836"/>
    <w:rsid w:val="289A9FFF"/>
    <w:rsid w:val="28A530C5"/>
    <w:rsid w:val="28A65DC4"/>
    <w:rsid w:val="28ABBFD5"/>
    <w:rsid w:val="28C55293"/>
    <w:rsid w:val="28C8213A"/>
    <w:rsid w:val="28CC8D3D"/>
    <w:rsid w:val="28E627EF"/>
    <w:rsid w:val="28EF45A7"/>
    <w:rsid w:val="28F9455E"/>
    <w:rsid w:val="28FFCFFF"/>
    <w:rsid w:val="290B5696"/>
    <w:rsid w:val="291016A7"/>
    <w:rsid w:val="2910B202"/>
    <w:rsid w:val="2911C810"/>
    <w:rsid w:val="29141C55"/>
    <w:rsid w:val="2917AC2D"/>
    <w:rsid w:val="291EA7F6"/>
    <w:rsid w:val="292D14EB"/>
    <w:rsid w:val="2935BD8B"/>
    <w:rsid w:val="2937AA90"/>
    <w:rsid w:val="293B3491"/>
    <w:rsid w:val="293CEF66"/>
    <w:rsid w:val="293E27E1"/>
    <w:rsid w:val="2945F5E1"/>
    <w:rsid w:val="29528395"/>
    <w:rsid w:val="29573DA7"/>
    <w:rsid w:val="295F305A"/>
    <w:rsid w:val="296D1AB0"/>
    <w:rsid w:val="296DA7F8"/>
    <w:rsid w:val="2976C78A"/>
    <w:rsid w:val="29814D8E"/>
    <w:rsid w:val="298382B5"/>
    <w:rsid w:val="298ABEB8"/>
    <w:rsid w:val="29A86D4D"/>
    <w:rsid w:val="29B59FD4"/>
    <w:rsid w:val="29B86497"/>
    <w:rsid w:val="29BDA2AF"/>
    <w:rsid w:val="29C15545"/>
    <w:rsid w:val="29C68DA3"/>
    <w:rsid w:val="29C70F9E"/>
    <w:rsid w:val="29C80E39"/>
    <w:rsid w:val="29CF918E"/>
    <w:rsid w:val="29D0594E"/>
    <w:rsid w:val="29D18BD7"/>
    <w:rsid w:val="29D2E265"/>
    <w:rsid w:val="29D75A4F"/>
    <w:rsid w:val="29DA43E8"/>
    <w:rsid w:val="29DDEC93"/>
    <w:rsid w:val="29F18C53"/>
    <w:rsid w:val="29F33A51"/>
    <w:rsid w:val="2A0358DD"/>
    <w:rsid w:val="2A03FD11"/>
    <w:rsid w:val="2A0A16D4"/>
    <w:rsid w:val="2A16D377"/>
    <w:rsid w:val="2A18F0E9"/>
    <w:rsid w:val="2A26AD39"/>
    <w:rsid w:val="2A291CB4"/>
    <w:rsid w:val="2A29F2CB"/>
    <w:rsid w:val="2A30922D"/>
    <w:rsid w:val="2A30C4C9"/>
    <w:rsid w:val="2A3E00E5"/>
    <w:rsid w:val="2A3F9A03"/>
    <w:rsid w:val="2A41B5E1"/>
    <w:rsid w:val="2A5062FD"/>
    <w:rsid w:val="2A5DBE6E"/>
    <w:rsid w:val="2A5E693E"/>
    <w:rsid w:val="2A64AA5C"/>
    <w:rsid w:val="2A667AA7"/>
    <w:rsid w:val="2A6DC993"/>
    <w:rsid w:val="2A7660ED"/>
    <w:rsid w:val="2A7F33AF"/>
    <w:rsid w:val="2A891B04"/>
    <w:rsid w:val="2A971262"/>
    <w:rsid w:val="2A9AFEC6"/>
    <w:rsid w:val="2AA213CF"/>
    <w:rsid w:val="2AA65F65"/>
    <w:rsid w:val="2AAD3549"/>
    <w:rsid w:val="2AC2E027"/>
    <w:rsid w:val="2AC7173B"/>
    <w:rsid w:val="2ACDE976"/>
    <w:rsid w:val="2ADED801"/>
    <w:rsid w:val="2AE043F5"/>
    <w:rsid w:val="2AEEB499"/>
    <w:rsid w:val="2AF5C838"/>
    <w:rsid w:val="2AFB24D5"/>
    <w:rsid w:val="2AFB932D"/>
    <w:rsid w:val="2AFF8495"/>
    <w:rsid w:val="2B0D249A"/>
    <w:rsid w:val="2B0E987C"/>
    <w:rsid w:val="2B12D59F"/>
    <w:rsid w:val="2B1328DC"/>
    <w:rsid w:val="2B14E666"/>
    <w:rsid w:val="2B1B57E9"/>
    <w:rsid w:val="2B1BA10D"/>
    <w:rsid w:val="2B24A117"/>
    <w:rsid w:val="2B2C9775"/>
    <w:rsid w:val="2B2CA51A"/>
    <w:rsid w:val="2B328938"/>
    <w:rsid w:val="2B337B1E"/>
    <w:rsid w:val="2B3BA88B"/>
    <w:rsid w:val="2B3D1E8B"/>
    <w:rsid w:val="2B4C4739"/>
    <w:rsid w:val="2B4F3DDA"/>
    <w:rsid w:val="2B51FB62"/>
    <w:rsid w:val="2B567093"/>
    <w:rsid w:val="2B5DA77B"/>
    <w:rsid w:val="2B714E6B"/>
    <w:rsid w:val="2B7E2F9E"/>
    <w:rsid w:val="2B819173"/>
    <w:rsid w:val="2B84730F"/>
    <w:rsid w:val="2B878AD5"/>
    <w:rsid w:val="2BAEC0BA"/>
    <w:rsid w:val="2BC65591"/>
    <w:rsid w:val="2BD19DE2"/>
    <w:rsid w:val="2BD421DB"/>
    <w:rsid w:val="2BD75CA1"/>
    <w:rsid w:val="2BDE964C"/>
    <w:rsid w:val="2BE03B0F"/>
    <w:rsid w:val="2BE4C3A5"/>
    <w:rsid w:val="2BE806AD"/>
    <w:rsid w:val="2BE82C36"/>
    <w:rsid w:val="2BE88381"/>
    <w:rsid w:val="2BEBF177"/>
    <w:rsid w:val="2BF1B65C"/>
    <w:rsid w:val="2BF5F841"/>
    <w:rsid w:val="2BF9BA3E"/>
    <w:rsid w:val="2BFA1881"/>
    <w:rsid w:val="2BFF5F0B"/>
    <w:rsid w:val="2C04028C"/>
    <w:rsid w:val="2C043ADF"/>
    <w:rsid w:val="2C1D252E"/>
    <w:rsid w:val="2C2345ED"/>
    <w:rsid w:val="2C253FEA"/>
    <w:rsid w:val="2C29A3C9"/>
    <w:rsid w:val="2C334F33"/>
    <w:rsid w:val="2C335F6D"/>
    <w:rsid w:val="2C352790"/>
    <w:rsid w:val="2C362F5A"/>
    <w:rsid w:val="2C39F5C4"/>
    <w:rsid w:val="2C3FC9E8"/>
    <w:rsid w:val="2C475EDD"/>
    <w:rsid w:val="2C4774A7"/>
    <w:rsid w:val="2C4B39A5"/>
    <w:rsid w:val="2C564809"/>
    <w:rsid w:val="2C5B7738"/>
    <w:rsid w:val="2C60F22A"/>
    <w:rsid w:val="2C6A1DFC"/>
    <w:rsid w:val="2C723886"/>
    <w:rsid w:val="2C724D64"/>
    <w:rsid w:val="2C7D12DC"/>
    <w:rsid w:val="2C7DAAC0"/>
    <w:rsid w:val="2C81D934"/>
    <w:rsid w:val="2C8350BC"/>
    <w:rsid w:val="2C98FC14"/>
    <w:rsid w:val="2C9A22E7"/>
    <w:rsid w:val="2C9EBF3C"/>
    <w:rsid w:val="2CA0453E"/>
    <w:rsid w:val="2CB6443E"/>
    <w:rsid w:val="2CB7790E"/>
    <w:rsid w:val="2CBB5BF1"/>
    <w:rsid w:val="2CBC2069"/>
    <w:rsid w:val="2CC5628C"/>
    <w:rsid w:val="2CC9D8FD"/>
    <w:rsid w:val="2CCB57A3"/>
    <w:rsid w:val="2CCC2E63"/>
    <w:rsid w:val="2CCFFD88"/>
    <w:rsid w:val="2CD152DF"/>
    <w:rsid w:val="2CD77055"/>
    <w:rsid w:val="2CE14186"/>
    <w:rsid w:val="2CE660A4"/>
    <w:rsid w:val="2CF051BB"/>
    <w:rsid w:val="2CF4BAD2"/>
    <w:rsid w:val="2CF68F31"/>
    <w:rsid w:val="2CFA13AE"/>
    <w:rsid w:val="2CFB6BC5"/>
    <w:rsid w:val="2CFFB824"/>
    <w:rsid w:val="2D016B1B"/>
    <w:rsid w:val="2D097E35"/>
    <w:rsid w:val="2D12B2CA"/>
    <w:rsid w:val="2D14025F"/>
    <w:rsid w:val="2D18B865"/>
    <w:rsid w:val="2D19FD3D"/>
    <w:rsid w:val="2D22A822"/>
    <w:rsid w:val="2D2563D7"/>
    <w:rsid w:val="2D301D81"/>
    <w:rsid w:val="2D3F50BD"/>
    <w:rsid w:val="2D435AD7"/>
    <w:rsid w:val="2D5ED0AF"/>
    <w:rsid w:val="2D6407EE"/>
    <w:rsid w:val="2D68DC02"/>
    <w:rsid w:val="2D69AC1A"/>
    <w:rsid w:val="2D6EA627"/>
    <w:rsid w:val="2D6F1965"/>
    <w:rsid w:val="2D739E8C"/>
    <w:rsid w:val="2D7976FF"/>
    <w:rsid w:val="2D86F0A7"/>
    <w:rsid w:val="2D88F8BF"/>
    <w:rsid w:val="2D904310"/>
    <w:rsid w:val="2DA91966"/>
    <w:rsid w:val="2DADD418"/>
    <w:rsid w:val="2DBCD0C0"/>
    <w:rsid w:val="2DC8A3EF"/>
    <w:rsid w:val="2DCB3E54"/>
    <w:rsid w:val="2DCCBF33"/>
    <w:rsid w:val="2DD7F72F"/>
    <w:rsid w:val="2DD8B3C3"/>
    <w:rsid w:val="2DDC1DFD"/>
    <w:rsid w:val="2DDC47BE"/>
    <w:rsid w:val="2DE72127"/>
    <w:rsid w:val="2DE9CC2C"/>
    <w:rsid w:val="2DF4365F"/>
    <w:rsid w:val="2DFAE2C8"/>
    <w:rsid w:val="2DFCFDB9"/>
    <w:rsid w:val="2DFE5A0A"/>
    <w:rsid w:val="2E000855"/>
    <w:rsid w:val="2E0BC22F"/>
    <w:rsid w:val="2E0C43F8"/>
    <w:rsid w:val="2E131360"/>
    <w:rsid w:val="2E21285D"/>
    <w:rsid w:val="2E22CBBE"/>
    <w:rsid w:val="2E2666E4"/>
    <w:rsid w:val="2E2EA748"/>
    <w:rsid w:val="2E35E2CC"/>
    <w:rsid w:val="2E3B2163"/>
    <w:rsid w:val="2E44E91C"/>
    <w:rsid w:val="2E469E82"/>
    <w:rsid w:val="2E4912CE"/>
    <w:rsid w:val="2E5243FE"/>
    <w:rsid w:val="2E66E36C"/>
    <w:rsid w:val="2E6DC355"/>
    <w:rsid w:val="2E716C15"/>
    <w:rsid w:val="2E75FFBD"/>
    <w:rsid w:val="2E7F1D29"/>
    <w:rsid w:val="2E80E4AF"/>
    <w:rsid w:val="2E80FFB4"/>
    <w:rsid w:val="2E825DFA"/>
    <w:rsid w:val="2E89D9FA"/>
    <w:rsid w:val="2E9110C7"/>
    <w:rsid w:val="2E972BCC"/>
    <w:rsid w:val="2E9997A3"/>
    <w:rsid w:val="2EAAA303"/>
    <w:rsid w:val="2EAF345A"/>
    <w:rsid w:val="2EB86945"/>
    <w:rsid w:val="2EB883C1"/>
    <w:rsid w:val="2EC02215"/>
    <w:rsid w:val="2EC39424"/>
    <w:rsid w:val="2EC8BF30"/>
    <w:rsid w:val="2EC972AC"/>
    <w:rsid w:val="2ECC2E3D"/>
    <w:rsid w:val="2ECDCA01"/>
    <w:rsid w:val="2ECFCE52"/>
    <w:rsid w:val="2ED78BD3"/>
    <w:rsid w:val="2EDE079F"/>
    <w:rsid w:val="2EEB9979"/>
    <w:rsid w:val="2EECB2C8"/>
    <w:rsid w:val="2EF791CC"/>
    <w:rsid w:val="2EFB4F4E"/>
    <w:rsid w:val="2F115E3E"/>
    <w:rsid w:val="2F1AD652"/>
    <w:rsid w:val="2F1C7CB6"/>
    <w:rsid w:val="2F1F3950"/>
    <w:rsid w:val="2F20706D"/>
    <w:rsid w:val="2F2E6553"/>
    <w:rsid w:val="2F37C4A2"/>
    <w:rsid w:val="2F381B7F"/>
    <w:rsid w:val="2F3F120F"/>
    <w:rsid w:val="2F45FD52"/>
    <w:rsid w:val="2F513738"/>
    <w:rsid w:val="2F53955D"/>
    <w:rsid w:val="2F618ECB"/>
    <w:rsid w:val="2F6BE09D"/>
    <w:rsid w:val="2F6D79BC"/>
    <w:rsid w:val="2F6DA79E"/>
    <w:rsid w:val="2F7BAF1F"/>
    <w:rsid w:val="2F8511FB"/>
    <w:rsid w:val="2F88371B"/>
    <w:rsid w:val="2FA431CB"/>
    <w:rsid w:val="2FA7D74F"/>
    <w:rsid w:val="2FA8FDD5"/>
    <w:rsid w:val="2FAF9AAD"/>
    <w:rsid w:val="2FB9DD63"/>
    <w:rsid w:val="2FC0D230"/>
    <w:rsid w:val="2FC1A913"/>
    <w:rsid w:val="2FC92136"/>
    <w:rsid w:val="2FCBC919"/>
    <w:rsid w:val="2FD4B82E"/>
    <w:rsid w:val="2FDB77CD"/>
    <w:rsid w:val="2FDDB86D"/>
    <w:rsid w:val="2FE49857"/>
    <w:rsid w:val="2FE56E0A"/>
    <w:rsid w:val="2FF33F4C"/>
    <w:rsid w:val="2FF34F57"/>
    <w:rsid w:val="2FF3BBEF"/>
    <w:rsid w:val="2FF57CA8"/>
    <w:rsid w:val="3010FD2E"/>
    <w:rsid w:val="3024EE89"/>
    <w:rsid w:val="30250468"/>
    <w:rsid w:val="302824E1"/>
    <w:rsid w:val="302BAB1A"/>
    <w:rsid w:val="302C8597"/>
    <w:rsid w:val="302CA67D"/>
    <w:rsid w:val="302FBF6D"/>
    <w:rsid w:val="303E96D3"/>
    <w:rsid w:val="3040C52E"/>
    <w:rsid w:val="304343F3"/>
    <w:rsid w:val="304805C4"/>
    <w:rsid w:val="3049AA1C"/>
    <w:rsid w:val="304A5840"/>
    <w:rsid w:val="304B66F1"/>
    <w:rsid w:val="30504AF8"/>
    <w:rsid w:val="30655FB3"/>
    <w:rsid w:val="306C4732"/>
    <w:rsid w:val="307C45CC"/>
    <w:rsid w:val="308289EC"/>
    <w:rsid w:val="308EC7E9"/>
    <w:rsid w:val="309100EB"/>
    <w:rsid w:val="30930CDA"/>
    <w:rsid w:val="30955978"/>
    <w:rsid w:val="3096CBD4"/>
    <w:rsid w:val="309AC2D3"/>
    <w:rsid w:val="309DC69D"/>
    <w:rsid w:val="30A91484"/>
    <w:rsid w:val="30AB4D81"/>
    <w:rsid w:val="30AEDAE0"/>
    <w:rsid w:val="30B304E0"/>
    <w:rsid w:val="30C7A2FC"/>
    <w:rsid w:val="30D01242"/>
    <w:rsid w:val="30D08A79"/>
    <w:rsid w:val="30D7AAAB"/>
    <w:rsid w:val="30E343DB"/>
    <w:rsid w:val="30E7A26A"/>
    <w:rsid w:val="30ECE67D"/>
    <w:rsid w:val="30F191BA"/>
    <w:rsid w:val="30F3258F"/>
    <w:rsid w:val="30F7ECBE"/>
    <w:rsid w:val="30FA1215"/>
    <w:rsid w:val="30FB9B5B"/>
    <w:rsid w:val="31089BF2"/>
    <w:rsid w:val="31101F20"/>
    <w:rsid w:val="3111D51F"/>
    <w:rsid w:val="311988F5"/>
    <w:rsid w:val="3124829C"/>
    <w:rsid w:val="31316710"/>
    <w:rsid w:val="313221AB"/>
    <w:rsid w:val="3133E6D7"/>
    <w:rsid w:val="3134261B"/>
    <w:rsid w:val="3134BD0A"/>
    <w:rsid w:val="3138B8A7"/>
    <w:rsid w:val="313A95FC"/>
    <w:rsid w:val="313CAEDA"/>
    <w:rsid w:val="314703DD"/>
    <w:rsid w:val="314A743F"/>
    <w:rsid w:val="314BE190"/>
    <w:rsid w:val="3150E4E5"/>
    <w:rsid w:val="3152AF0E"/>
    <w:rsid w:val="3163CB27"/>
    <w:rsid w:val="3164261D"/>
    <w:rsid w:val="316A8F4D"/>
    <w:rsid w:val="31751723"/>
    <w:rsid w:val="318385DA"/>
    <w:rsid w:val="31AAB35F"/>
    <w:rsid w:val="31B88A9D"/>
    <w:rsid w:val="31CAE9B7"/>
    <w:rsid w:val="31D31164"/>
    <w:rsid w:val="31DEE310"/>
    <w:rsid w:val="31E5BD9B"/>
    <w:rsid w:val="31EB0AD1"/>
    <w:rsid w:val="31ECACCB"/>
    <w:rsid w:val="31F34979"/>
    <w:rsid w:val="31F4290A"/>
    <w:rsid w:val="31FD2260"/>
    <w:rsid w:val="320131E9"/>
    <w:rsid w:val="320B50CA"/>
    <w:rsid w:val="320FC6C7"/>
    <w:rsid w:val="32276536"/>
    <w:rsid w:val="322DDB77"/>
    <w:rsid w:val="3233FBF6"/>
    <w:rsid w:val="323411D9"/>
    <w:rsid w:val="3238F157"/>
    <w:rsid w:val="323F0CFB"/>
    <w:rsid w:val="3247C08C"/>
    <w:rsid w:val="324B17AA"/>
    <w:rsid w:val="32525458"/>
    <w:rsid w:val="32565C5F"/>
    <w:rsid w:val="32589ABB"/>
    <w:rsid w:val="325C7BFB"/>
    <w:rsid w:val="325FBE9F"/>
    <w:rsid w:val="326108E3"/>
    <w:rsid w:val="3263F807"/>
    <w:rsid w:val="3266D7F4"/>
    <w:rsid w:val="326BEFD2"/>
    <w:rsid w:val="326DA8EC"/>
    <w:rsid w:val="326E4404"/>
    <w:rsid w:val="32704B11"/>
    <w:rsid w:val="3271F644"/>
    <w:rsid w:val="3275E3BD"/>
    <w:rsid w:val="3288087A"/>
    <w:rsid w:val="3288F867"/>
    <w:rsid w:val="328A9EA7"/>
    <w:rsid w:val="3294DEC0"/>
    <w:rsid w:val="3295F322"/>
    <w:rsid w:val="32A84AA9"/>
    <w:rsid w:val="32BA924A"/>
    <w:rsid w:val="32C4919E"/>
    <w:rsid w:val="32D038C4"/>
    <w:rsid w:val="32DDACFC"/>
    <w:rsid w:val="32E34F65"/>
    <w:rsid w:val="32E44715"/>
    <w:rsid w:val="32F3DAAF"/>
    <w:rsid w:val="32F5453E"/>
    <w:rsid w:val="32FF1B44"/>
    <w:rsid w:val="32FFE840"/>
    <w:rsid w:val="33121465"/>
    <w:rsid w:val="3322C216"/>
    <w:rsid w:val="3332B5D3"/>
    <w:rsid w:val="33366717"/>
    <w:rsid w:val="3349E955"/>
    <w:rsid w:val="334B0668"/>
    <w:rsid w:val="334C47A1"/>
    <w:rsid w:val="335BB5DF"/>
    <w:rsid w:val="335C0E73"/>
    <w:rsid w:val="337803EA"/>
    <w:rsid w:val="33792057"/>
    <w:rsid w:val="33883DBA"/>
    <w:rsid w:val="338B1378"/>
    <w:rsid w:val="338BA2BE"/>
    <w:rsid w:val="3393C9BC"/>
    <w:rsid w:val="339938F2"/>
    <w:rsid w:val="339BA3CC"/>
    <w:rsid w:val="339BE214"/>
    <w:rsid w:val="339DE114"/>
    <w:rsid w:val="33AB4228"/>
    <w:rsid w:val="33B0E688"/>
    <w:rsid w:val="33BBD329"/>
    <w:rsid w:val="33C441F2"/>
    <w:rsid w:val="33CE952D"/>
    <w:rsid w:val="33D84471"/>
    <w:rsid w:val="33D912D7"/>
    <w:rsid w:val="33DD5524"/>
    <w:rsid w:val="33E6E80B"/>
    <w:rsid w:val="33F2436F"/>
    <w:rsid w:val="33F727B2"/>
    <w:rsid w:val="33FA877E"/>
    <w:rsid w:val="33FC2DB4"/>
    <w:rsid w:val="34074EDA"/>
    <w:rsid w:val="3411D998"/>
    <w:rsid w:val="341257BE"/>
    <w:rsid w:val="34128EB1"/>
    <w:rsid w:val="341E6DD1"/>
    <w:rsid w:val="3421EC9A"/>
    <w:rsid w:val="3434BF43"/>
    <w:rsid w:val="3435C3DA"/>
    <w:rsid w:val="34391638"/>
    <w:rsid w:val="343B0E76"/>
    <w:rsid w:val="3445D8DC"/>
    <w:rsid w:val="34513C5A"/>
    <w:rsid w:val="346AA731"/>
    <w:rsid w:val="3472C8FE"/>
    <w:rsid w:val="347421B1"/>
    <w:rsid w:val="347A0302"/>
    <w:rsid w:val="347B2FD1"/>
    <w:rsid w:val="34804949"/>
    <w:rsid w:val="348BF952"/>
    <w:rsid w:val="34903F61"/>
    <w:rsid w:val="3495EB44"/>
    <w:rsid w:val="3497FA16"/>
    <w:rsid w:val="3498DEE1"/>
    <w:rsid w:val="349A4E63"/>
    <w:rsid w:val="34A461AA"/>
    <w:rsid w:val="34A50225"/>
    <w:rsid w:val="34B1FE3C"/>
    <w:rsid w:val="34BDAB6B"/>
    <w:rsid w:val="34BFA600"/>
    <w:rsid w:val="34C92967"/>
    <w:rsid w:val="34D23750"/>
    <w:rsid w:val="34D9BF20"/>
    <w:rsid w:val="34E4C298"/>
    <w:rsid w:val="34E69C87"/>
    <w:rsid w:val="34F58851"/>
    <w:rsid w:val="34FA2C0E"/>
    <w:rsid w:val="34FFB553"/>
    <w:rsid w:val="35016A84"/>
    <w:rsid w:val="35024B90"/>
    <w:rsid w:val="3512A882"/>
    <w:rsid w:val="35152521"/>
    <w:rsid w:val="351B2E1A"/>
    <w:rsid w:val="351FAF01"/>
    <w:rsid w:val="3521A036"/>
    <w:rsid w:val="35243313"/>
    <w:rsid w:val="352479AF"/>
    <w:rsid w:val="35273158"/>
    <w:rsid w:val="3531732D"/>
    <w:rsid w:val="3531C554"/>
    <w:rsid w:val="35328182"/>
    <w:rsid w:val="35377D0C"/>
    <w:rsid w:val="35392C90"/>
    <w:rsid w:val="35433E1B"/>
    <w:rsid w:val="35445A64"/>
    <w:rsid w:val="35556E9C"/>
    <w:rsid w:val="356B5416"/>
    <w:rsid w:val="3575E287"/>
    <w:rsid w:val="3582F2C4"/>
    <w:rsid w:val="3589E989"/>
    <w:rsid w:val="35970998"/>
    <w:rsid w:val="3599E61D"/>
    <w:rsid w:val="35B273BF"/>
    <w:rsid w:val="35B3A656"/>
    <w:rsid w:val="35BB0612"/>
    <w:rsid w:val="35C2BF64"/>
    <w:rsid w:val="35C2D052"/>
    <w:rsid w:val="35CF3182"/>
    <w:rsid w:val="35D9A15E"/>
    <w:rsid w:val="35E1233D"/>
    <w:rsid w:val="35E1A674"/>
    <w:rsid w:val="35E716D1"/>
    <w:rsid w:val="35ED9977"/>
    <w:rsid w:val="35EDF452"/>
    <w:rsid w:val="35F50CF7"/>
    <w:rsid w:val="35F7F6C3"/>
    <w:rsid w:val="35FA2DB8"/>
    <w:rsid w:val="35FB6E54"/>
    <w:rsid w:val="3605E01F"/>
    <w:rsid w:val="3609432C"/>
    <w:rsid w:val="360E6DB3"/>
    <w:rsid w:val="36178074"/>
    <w:rsid w:val="361B533C"/>
    <w:rsid w:val="3636E036"/>
    <w:rsid w:val="36388504"/>
    <w:rsid w:val="36484E8E"/>
    <w:rsid w:val="3649C8EF"/>
    <w:rsid w:val="364E8684"/>
    <w:rsid w:val="3655FEAD"/>
    <w:rsid w:val="36568586"/>
    <w:rsid w:val="365CEBFA"/>
    <w:rsid w:val="365EB37C"/>
    <w:rsid w:val="36623860"/>
    <w:rsid w:val="36624706"/>
    <w:rsid w:val="36627501"/>
    <w:rsid w:val="3662BCB9"/>
    <w:rsid w:val="3665E1CF"/>
    <w:rsid w:val="3666AFF2"/>
    <w:rsid w:val="3670A721"/>
    <w:rsid w:val="367119E0"/>
    <w:rsid w:val="367A0009"/>
    <w:rsid w:val="367B6B67"/>
    <w:rsid w:val="367D74CC"/>
    <w:rsid w:val="3681733E"/>
    <w:rsid w:val="368BDAA6"/>
    <w:rsid w:val="36A1EEB4"/>
    <w:rsid w:val="36A550BD"/>
    <w:rsid w:val="36B7BE0B"/>
    <w:rsid w:val="36BB25B8"/>
    <w:rsid w:val="36C3152A"/>
    <w:rsid w:val="36C3A21E"/>
    <w:rsid w:val="36CE8BE4"/>
    <w:rsid w:val="36CEB2DC"/>
    <w:rsid w:val="36D21E86"/>
    <w:rsid w:val="36E4881E"/>
    <w:rsid w:val="36F012AC"/>
    <w:rsid w:val="37018A7E"/>
    <w:rsid w:val="37046A19"/>
    <w:rsid w:val="3704EB45"/>
    <w:rsid w:val="370AA2CC"/>
    <w:rsid w:val="37132B62"/>
    <w:rsid w:val="372141A8"/>
    <w:rsid w:val="372DC055"/>
    <w:rsid w:val="37340043"/>
    <w:rsid w:val="373E65B5"/>
    <w:rsid w:val="3748769B"/>
    <w:rsid w:val="374A70D1"/>
    <w:rsid w:val="374F4F4F"/>
    <w:rsid w:val="3756DF88"/>
    <w:rsid w:val="376A3BF1"/>
    <w:rsid w:val="376B811F"/>
    <w:rsid w:val="37733806"/>
    <w:rsid w:val="37756D08"/>
    <w:rsid w:val="377B7519"/>
    <w:rsid w:val="37955B55"/>
    <w:rsid w:val="37A62052"/>
    <w:rsid w:val="37B5F15F"/>
    <w:rsid w:val="37C1A868"/>
    <w:rsid w:val="37C67F5D"/>
    <w:rsid w:val="37CB9DD4"/>
    <w:rsid w:val="37D557F7"/>
    <w:rsid w:val="37D6466A"/>
    <w:rsid w:val="37D96C0F"/>
    <w:rsid w:val="37DA69FA"/>
    <w:rsid w:val="37E443E8"/>
    <w:rsid w:val="37F26EB2"/>
    <w:rsid w:val="37F594DE"/>
    <w:rsid w:val="37F9E325"/>
    <w:rsid w:val="37FC2E40"/>
    <w:rsid w:val="37FF5049"/>
    <w:rsid w:val="380D4075"/>
    <w:rsid w:val="380DEF35"/>
    <w:rsid w:val="38149DD1"/>
    <w:rsid w:val="381A3FD2"/>
    <w:rsid w:val="381AB968"/>
    <w:rsid w:val="3823E301"/>
    <w:rsid w:val="3825B890"/>
    <w:rsid w:val="38284A1C"/>
    <w:rsid w:val="38375398"/>
    <w:rsid w:val="383848B6"/>
    <w:rsid w:val="3839BDD9"/>
    <w:rsid w:val="3841C31C"/>
    <w:rsid w:val="385AA789"/>
    <w:rsid w:val="385C5D2F"/>
    <w:rsid w:val="387036EF"/>
    <w:rsid w:val="388C3B88"/>
    <w:rsid w:val="389F5037"/>
    <w:rsid w:val="389F5847"/>
    <w:rsid w:val="38A46D80"/>
    <w:rsid w:val="38B6E275"/>
    <w:rsid w:val="38BE4EEF"/>
    <w:rsid w:val="38BECA87"/>
    <w:rsid w:val="38C58851"/>
    <w:rsid w:val="38C72EEC"/>
    <w:rsid w:val="38E1E2FD"/>
    <w:rsid w:val="38E625E8"/>
    <w:rsid w:val="38E9D646"/>
    <w:rsid w:val="38EA7CCF"/>
    <w:rsid w:val="38F03AE0"/>
    <w:rsid w:val="38F6B1FD"/>
    <w:rsid w:val="38FB357B"/>
    <w:rsid w:val="38FE98B9"/>
    <w:rsid w:val="38FEA9DD"/>
    <w:rsid w:val="3901EEEC"/>
    <w:rsid w:val="39038C76"/>
    <w:rsid w:val="3904FF77"/>
    <w:rsid w:val="3906F2F9"/>
    <w:rsid w:val="3908FABC"/>
    <w:rsid w:val="39126F68"/>
    <w:rsid w:val="39141FFB"/>
    <w:rsid w:val="39340857"/>
    <w:rsid w:val="393A9C58"/>
    <w:rsid w:val="393AC489"/>
    <w:rsid w:val="393B7FB6"/>
    <w:rsid w:val="3945D13F"/>
    <w:rsid w:val="394DDDDB"/>
    <w:rsid w:val="39506651"/>
    <w:rsid w:val="3953BF55"/>
    <w:rsid w:val="3957BA6B"/>
    <w:rsid w:val="396C1A2B"/>
    <w:rsid w:val="397CEC3E"/>
    <w:rsid w:val="397F5ABF"/>
    <w:rsid w:val="398A26FD"/>
    <w:rsid w:val="398EB7C4"/>
    <w:rsid w:val="398EF8B9"/>
    <w:rsid w:val="3992CE7D"/>
    <w:rsid w:val="39A0996F"/>
    <w:rsid w:val="39A1729A"/>
    <w:rsid w:val="39A9EFBE"/>
    <w:rsid w:val="39AF60D1"/>
    <w:rsid w:val="39C2722F"/>
    <w:rsid w:val="39CC6042"/>
    <w:rsid w:val="39D51CF5"/>
    <w:rsid w:val="39FD3231"/>
    <w:rsid w:val="3A098866"/>
    <w:rsid w:val="3A15F61F"/>
    <w:rsid w:val="3A17AD92"/>
    <w:rsid w:val="3A1A1C45"/>
    <w:rsid w:val="3A1D92FB"/>
    <w:rsid w:val="3A301F94"/>
    <w:rsid w:val="3A355435"/>
    <w:rsid w:val="3A39AA30"/>
    <w:rsid w:val="3A3A02D5"/>
    <w:rsid w:val="3A3EE74E"/>
    <w:rsid w:val="3A412A8A"/>
    <w:rsid w:val="3A47A986"/>
    <w:rsid w:val="3A4F7601"/>
    <w:rsid w:val="3A5A2E88"/>
    <w:rsid w:val="3A5C0EE1"/>
    <w:rsid w:val="3A5F4DE9"/>
    <w:rsid w:val="3A5F715D"/>
    <w:rsid w:val="3A609ABE"/>
    <w:rsid w:val="3A66C80C"/>
    <w:rsid w:val="3A682EAF"/>
    <w:rsid w:val="3A6BCE98"/>
    <w:rsid w:val="3A75F090"/>
    <w:rsid w:val="3A785124"/>
    <w:rsid w:val="3A7B3AF6"/>
    <w:rsid w:val="3A7BF271"/>
    <w:rsid w:val="3A83DE3D"/>
    <w:rsid w:val="3A8882FE"/>
    <w:rsid w:val="3A8B9B0D"/>
    <w:rsid w:val="3A8C7942"/>
    <w:rsid w:val="3A8E5E26"/>
    <w:rsid w:val="3AA58A9D"/>
    <w:rsid w:val="3AB5C483"/>
    <w:rsid w:val="3AC17DEA"/>
    <w:rsid w:val="3AC44C7C"/>
    <w:rsid w:val="3AC78E0F"/>
    <w:rsid w:val="3AD96233"/>
    <w:rsid w:val="3ADC01DF"/>
    <w:rsid w:val="3ADE3770"/>
    <w:rsid w:val="3AE017D3"/>
    <w:rsid w:val="3AE0DFAC"/>
    <w:rsid w:val="3AEA0F68"/>
    <w:rsid w:val="3AEDB70F"/>
    <w:rsid w:val="3AFDEF26"/>
    <w:rsid w:val="3B0DA452"/>
    <w:rsid w:val="3B111227"/>
    <w:rsid w:val="3B13F1A4"/>
    <w:rsid w:val="3B151A86"/>
    <w:rsid w:val="3B1B6333"/>
    <w:rsid w:val="3B1DAB12"/>
    <w:rsid w:val="3B364824"/>
    <w:rsid w:val="3B38D2C0"/>
    <w:rsid w:val="3B391091"/>
    <w:rsid w:val="3B391933"/>
    <w:rsid w:val="3B3952F2"/>
    <w:rsid w:val="3B3CD753"/>
    <w:rsid w:val="3B3E344C"/>
    <w:rsid w:val="3B416597"/>
    <w:rsid w:val="3B4E2AFB"/>
    <w:rsid w:val="3B502757"/>
    <w:rsid w:val="3B50DC8B"/>
    <w:rsid w:val="3B6201B5"/>
    <w:rsid w:val="3B65BF8D"/>
    <w:rsid w:val="3B727FF2"/>
    <w:rsid w:val="3B746F6A"/>
    <w:rsid w:val="3B965673"/>
    <w:rsid w:val="3B97826C"/>
    <w:rsid w:val="3B9D6765"/>
    <w:rsid w:val="3BA13D16"/>
    <w:rsid w:val="3BA24961"/>
    <w:rsid w:val="3BA52151"/>
    <w:rsid w:val="3BAA68D9"/>
    <w:rsid w:val="3BC878D9"/>
    <w:rsid w:val="3BD56544"/>
    <w:rsid w:val="3BDD9C4E"/>
    <w:rsid w:val="3BE3EC52"/>
    <w:rsid w:val="3BE43410"/>
    <w:rsid w:val="3BE48686"/>
    <w:rsid w:val="3BF18EF6"/>
    <w:rsid w:val="3BF483CB"/>
    <w:rsid w:val="3BF99927"/>
    <w:rsid w:val="3BFFCDB0"/>
    <w:rsid w:val="3C01C0E4"/>
    <w:rsid w:val="3C04895A"/>
    <w:rsid w:val="3C04B127"/>
    <w:rsid w:val="3C0AAB2A"/>
    <w:rsid w:val="3C0DA293"/>
    <w:rsid w:val="3C0EFD58"/>
    <w:rsid w:val="3C121740"/>
    <w:rsid w:val="3C15A2FE"/>
    <w:rsid w:val="3C1631A3"/>
    <w:rsid w:val="3C25BD8C"/>
    <w:rsid w:val="3C2855D0"/>
    <w:rsid w:val="3C2E72D3"/>
    <w:rsid w:val="3C363D81"/>
    <w:rsid w:val="3C378BB6"/>
    <w:rsid w:val="3C3878CF"/>
    <w:rsid w:val="3C392A61"/>
    <w:rsid w:val="3C3AFC86"/>
    <w:rsid w:val="3C4BE8CB"/>
    <w:rsid w:val="3C551321"/>
    <w:rsid w:val="3C666BF5"/>
    <w:rsid w:val="3C6E7EE8"/>
    <w:rsid w:val="3C757C86"/>
    <w:rsid w:val="3C81EAB2"/>
    <w:rsid w:val="3C8761D0"/>
    <w:rsid w:val="3C955F13"/>
    <w:rsid w:val="3C9886D5"/>
    <w:rsid w:val="3C990EDD"/>
    <w:rsid w:val="3C9EB904"/>
    <w:rsid w:val="3CA00393"/>
    <w:rsid w:val="3CA073B2"/>
    <w:rsid w:val="3CA15B35"/>
    <w:rsid w:val="3CA21FA0"/>
    <w:rsid w:val="3CA592D8"/>
    <w:rsid w:val="3CA6B898"/>
    <w:rsid w:val="3CA7E4AB"/>
    <w:rsid w:val="3CAC06A3"/>
    <w:rsid w:val="3CB32EAC"/>
    <w:rsid w:val="3CB641D0"/>
    <w:rsid w:val="3CB65006"/>
    <w:rsid w:val="3CC6A692"/>
    <w:rsid w:val="3CC82EC2"/>
    <w:rsid w:val="3CCE49AD"/>
    <w:rsid w:val="3CD6AC20"/>
    <w:rsid w:val="3CDB42A3"/>
    <w:rsid w:val="3CDDCDF7"/>
    <w:rsid w:val="3CE2E650"/>
    <w:rsid w:val="3CE2E980"/>
    <w:rsid w:val="3CE7EA4D"/>
    <w:rsid w:val="3CE9533E"/>
    <w:rsid w:val="3CECEC17"/>
    <w:rsid w:val="3CEE2318"/>
    <w:rsid w:val="3CF26D65"/>
    <w:rsid w:val="3D05D9FE"/>
    <w:rsid w:val="3D0DB690"/>
    <w:rsid w:val="3D13AADD"/>
    <w:rsid w:val="3D200C47"/>
    <w:rsid w:val="3D30B3EA"/>
    <w:rsid w:val="3D36FEB2"/>
    <w:rsid w:val="3D3C6F9E"/>
    <w:rsid w:val="3D44AB83"/>
    <w:rsid w:val="3D565B96"/>
    <w:rsid w:val="3D567042"/>
    <w:rsid w:val="3D5672CF"/>
    <w:rsid w:val="3D74BB00"/>
    <w:rsid w:val="3D7F2490"/>
    <w:rsid w:val="3D9CFABA"/>
    <w:rsid w:val="3D9E7E10"/>
    <w:rsid w:val="3D9EF78E"/>
    <w:rsid w:val="3DA19564"/>
    <w:rsid w:val="3DB017B2"/>
    <w:rsid w:val="3DB7899A"/>
    <w:rsid w:val="3DC29227"/>
    <w:rsid w:val="3DC2EABD"/>
    <w:rsid w:val="3DCD1F56"/>
    <w:rsid w:val="3DCFEC97"/>
    <w:rsid w:val="3DD5CDEC"/>
    <w:rsid w:val="3DF1C683"/>
    <w:rsid w:val="3DF8D37C"/>
    <w:rsid w:val="3DFE393B"/>
    <w:rsid w:val="3E0CC58A"/>
    <w:rsid w:val="3E1B7F0C"/>
    <w:rsid w:val="3E23C322"/>
    <w:rsid w:val="3E242D8B"/>
    <w:rsid w:val="3E29B4CA"/>
    <w:rsid w:val="3E2B695D"/>
    <w:rsid w:val="3E2FCC94"/>
    <w:rsid w:val="3E37B1AE"/>
    <w:rsid w:val="3E3AD2CE"/>
    <w:rsid w:val="3E3C4CA6"/>
    <w:rsid w:val="3E491DEE"/>
    <w:rsid w:val="3E4936CC"/>
    <w:rsid w:val="3E49AF7C"/>
    <w:rsid w:val="3E56103C"/>
    <w:rsid w:val="3E596B01"/>
    <w:rsid w:val="3E717953"/>
    <w:rsid w:val="3E7473F9"/>
    <w:rsid w:val="3E77DD32"/>
    <w:rsid w:val="3E7D0A8C"/>
    <w:rsid w:val="3E83BAAE"/>
    <w:rsid w:val="3E883FE3"/>
    <w:rsid w:val="3E8E60F9"/>
    <w:rsid w:val="3E8F25DA"/>
    <w:rsid w:val="3E993D02"/>
    <w:rsid w:val="3E9A8A57"/>
    <w:rsid w:val="3EA03233"/>
    <w:rsid w:val="3EA1C105"/>
    <w:rsid w:val="3EA3BE46"/>
    <w:rsid w:val="3EA82EC1"/>
    <w:rsid w:val="3EA85980"/>
    <w:rsid w:val="3EA86782"/>
    <w:rsid w:val="3EB4C052"/>
    <w:rsid w:val="3EC9BD80"/>
    <w:rsid w:val="3ED3FAA6"/>
    <w:rsid w:val="3ED90D82"/>
    <w:rsid w:val="3EE03DE4"/>
    <w:rsid w:val="3EEB56C6"/>
    <w:rsid w:val="3EEBF268"/>
    <w:rsid w:val="3EF251B9"/>
    <w:rsid w:val="3EF5D72D"/>
    <w:rsid w:val="3F01FE10"/>
    <w:rsid w:val="3F09BE89"/>
    <w:rsid w:val="3F10FAD2"/>
    <w:rsid w:val="3F114425"/>
    <w:rsid w:val="3F216627"/>
    <w:rsid w:val="3F29486C"/>
    <w:rsid w:val="3F3148B2"/>
    <w:rsid w:val="3F42369B"/>
    <w:rsid w:val="3F44AE60"/>
    <w:rsid w:val="3F554F13"/>
    <w:rsid w:val="3F6D58CC"/>
    <w:rsid w:val="3F76001C"/>
    <w:rsid w:val="3F77D346"/>
    <w:rsid w:val="3F7DD1D9"/>
    <w:rsid w:val="3F8E8B85"/>
    <w:rsid w:val="3F9018A9"/>
    <w:rsid w:val="3F90D14C"/>
    <w:rsid w:val="3F9154F5"/>
    <w:rsid w:val="3F999F10"/>
    <w:rsid w:val="3FAB0F8F"/>
    <w:rsid w:val="3FBA6545"/>
    <w:rsid w:val="3FBB4EE9"/>
    <w:rsid w:val="3FBC1241"/>
    <w:rsid w:val="3FCA0F79"/>
    <w:rsid w:val="3FCC1351"/>
    <w:rsid w:val="3FD88CE5"/>
    <w:rsid w:val="3FE44CEF"/>
    <w:rsid w:val="3FE9EF56"/>
    <w:rsid w:val="3FF70DCA"/>
    <w:rsid w:val="3FF964C0"/>
    <w:rsid w:val="3FFE144D"/>
    <w:rsid w:val="401130EB"/>
    <w:rsid w:val="40121EA2"/>
    <w:rsid w:val="40161996"/>
    <w:rsid w:val="401D6EBB"/>
    <w:rsid w:val="401E8978"/>
    <w:rsid w:val="4031A8CC"/>
    <w:rsid w:val="403BCEEE"/>
    <w:rsid w:val="40403397"/>
    <w:rsid w:val="4047ACE2"/>
    <w:rsid w:val="4048829D"/>
    <w:rsid w:val="40502BE8"/>
    <w:rsid w:val="4058FE07"/>
    <w:rsid w:val="4059A34C"/>
    <w:rsid w:val="405D3E6B"/>
    <w:rsid w:val="406FEBBD"/>
    <w:rsid w:val="4072B400"/>
    <w:rsid w:val="4074DE0F"/>
    <w:rsid w:val="4077DACF"/>
    <w:rsid w:val="40813242"/>
    <w:rsid w:val="408AF2B4"/>
    <w:rsid w:val="4090135E"/>
    <w:rsid w:val="40945186"/>
    <w:rsid w:val="4097579F"/>
    <w:rsid w:val="409BD55A"/>
    <w:rsid w:val="40A87869"/>
    <w:rsid w:val="40B01D4F"/>
    <w:rsid w:val="40B896D4"/>
    <w:rsid w:val="40CAA873"/>
    <w:rsid w:val="40D248A1"/>
    <w:rsid w:val="40DF8158"/>
    <w:rsid w:val="40DFF5AF"/>
    <w:rsid w:val="40E52FD8"/>
    <w:rsid w:val="40E54B83"/>
    <w:rsid w:val="40ED6F58"/>
    <w:rsid w:val="40F7D111"/>
    <w:rsid w:val="41051008"/>
    <w:rsid w:val="41094619"/>
    <w:rsid w:val="410CC6FD"/>
    <w:rsid w:val="4111C1DF"/>
    <w:rsid w:val="4113CBE5"/>
    <w:rsid w:val="4115AB57"/>
    <w:rsid w:val="412A0B12"/>
    <w:rsid w:val="412E5F01"/>
    <w:rsid w:val="41329A97"/>
    <w:rsid w:val="41425BB6"/>
    <w:rsid w:val="41482297"/>
    <w:rsid w:val="41558352"/>
    <w:rsid w:val="415C0AD9"/>
    <w:rsid w:val="416B6E8A"/>
    <w:rsid w:val="416FE345"/>
    <w:rsid w:val="4173C392"/>
    <w:rsid w:val="4180CF72"/>
    <w:rsid w:val="4180FE96"/>
    <w:rsid w:val="4183A118"/>
    <w:rsid w:val="418BF752"/>
    <w:rsid w:val="41910FE8"/>
    <w:rsid w:val="4196C8B8"/>
    <w:rsid w:val="419A70DA"/>
    <w:rsid w:val="41AAC129"/>
    <w:rsid w:val="41BF1423"/>
    <w:rsid w:val="41C3E513"/>
    <w:rsid w:val="41C6432F"/>
    <w:rsid w:val="41C6DFE9"/>
    <w:rsid w:val="41C76C5A"/>
    <w:rsid w:val="41CA0BBD"/>
    <w:rsid w:val="41CE32B8"/>
    <w:rsid w:val="41D4BB7F"/>
    <w:rsid w:val="41DF208B"/>
    <w:rsid w:val="41E47504"/>
    <w:rsid w:val="41E6F39A"/>
    <w:rsid w:val="41F0C878"/>
    <w:rsid w:val="41FC00A7"/>
    <w:rsid w:val="4215EF1C"/>
    <w:rsid w:val="42191699"/>
    <w:rsid w:val="42244163"/>
    <w:rsid w:val="42253DEB"/>
    <w:rsid w:val="4226AF6D"/>
    <w:rsid w:val="423811ED"/>
    <w:rsid w:val="423CBC79"/>
    <w:rsid w:val="42410EF4"/>
    <w:rsid w:val="4249ACB1"/>
    <w:rsid w:val="424EA11C"/>
    <w:rsid w:val="425266DE"/>
    <w:rsid w:val="42555A25"/>
    <w:rsid w:val="425C3058"/>
    <w:rsid w:val="425DD3EA"/>
    <w:rsid w:val="426695E8"/>
    <w:rsid w:val="4269A0FC"/>
    <w:rsid w:val="426AB18A"/>
    <w:rsid w:val="4273E22D"/>
    <w:rsid w:val="427E01C5"/>
    <w:rsid w:val="428175B3"/>
    <w:rsid w:val="4290A299"/>
    <w:rsid w:val="42A5D9C3"/>
    <w:rsid w:val="42ABC36F"/>
    <w:rsid w:val="42B043CA"/>
    <w:rsid w:val="42B7EC3F"/>
    <w:rsid w:val="42BEACB1"/>
    <w:rsid w:val="42C18E06"/>
    <w:rsid w:val="42C21EC0"/>
    <w:rsid w:val="42C71570"/>
    <w:rsid w:val="42C87C2A"/>
    <w:rsid w:val="42C8FF7C"/>
    <w:rsid w:val="42CE6AF8"/>
    <w:rsid w:val="42DB5842"/>
    <w:rsid w:val="42DC01B1"/>
    <w:rsid w:val="42DD3A43"/>
    <w:rsid w:val="42E7F905"/>
    <w:rsid w:val="42ED2283"/>
    <w:rsid w:val="42F39846"/>
    <w:rsid w:val="43023DE5"/>
    <w:rsid w:val="430934B0"/>
    <w:rsid w:val="430C1D88"/>
    <w:rsid w:val="430EFE48"/>
    <w:rsid w:val="431B4584"/>
    <w:rsid w:val="4323239A"/>
    <w:rsid w:val="4326867C"/>
    <w:rsid w:val="432690B9"/>
    <w:rsid w:val="432770F4"/>
    <w:rsid w:val="432C2847"/>
    <w:rsid w:val="43308511"/>
    <w:rsid w:val="433647CF"/>
    <w:rsid w:val="4337F595"/>
    <w:rsid w:val="43413E48"/>
    <w:rsid w:val="43449EDD"/>
    <w:rsid w:val="4349E5E0"/>
    <w:rsid w:val="4355D9EA"/>
    <w:rsid w:val="43564A87"/>
    <w:rsid w:val="4356EA06"/>
    <w:rsid w:val="435870BD"/>
    <w:rsid w:val="435CD488"/>
    <w:rsid w:val="436807DD"/>
    <w:rsid w:val="436DB012"/>
    <w:rsid w:val="436DD182"/>
    <w:rsid w:val="4370E4D3"/>
    <w:rsid w:val="4370FF98"/>
    <w:rsid w:val="437C3135"/>
    <w:rsid w:val="43890233"/>
    <w:rsid w:val="43893D45"/>
    <w:rsid w:val="438B8567"/>
    <w:rsid w:val="43976CB5"/>
    <w:rsid w:val="439B7848"/>
    <w:rsid w:val="439EBB46"/>
    <w:rsid w:val="439EEB23"/>
    <w:rsid w:val="43A4E926"/>
    <w:rsid w:val="43A7A349"/>
    <w:rsid w:val="43AF6333"/>
    <w:rsid w:val="43B13281"/>
    <w:rsid w:val="43B58811"/>
    <w:rsid w:val="43BAD0AD"/>
    <w:rsid w:val="43BE3415"/>
    <w:rsid w:val="43C6CBAB"/>
    <w:rsid w:val="43C6FB9B"/>
    <w:rsid w:val="43C8D30C"/>
    <w:rsid w:val="43D2B21E"/>
    <w:rsid w:val="43D80208"/>
    <w:rsid w:val="43D8FFDF"/>
    <w:rsid w:val="43E22E6B"/>
    <w:rsid w:val="43E5FF76"/>
    <w:rsid w:val="43F800B9"/>
    <w:rsid w:val="440B82BF"/>
    <w:rsid w:val="440F5D2B"/>
    <w:rsid w:val="4415F40B"/>
    <w:rsid w:val="441C8E14"/>
    <w:rsid w:val="4421B5C4"/>
    <w:rsid w:val="44287F0F"/>
    <w:rsid w:val="44364476"/>
    <w:rsid w:val="4441D847"/>
    <w:rsid w:val="445645CC"/>
    <w:rsid w:val="44580479"/>
    <w:rsid w:val="445BD064"/>
    <w:rsid w:val="445FD6E9"/>
    <w:rsid w:val="446150F1"/>
    <w:rsid w:val="4469BA94"/>
    <w:rsid w:val="446A3B59"/>
    <w:rsid w:val="446DCCC9"/>
    <w:rsid w:val="4475073B"/>
    <w:rsid w:val="4475C77D"/>
    <w:rsid w:val="447771E8"/>
    <w:rsid w:val="4478F7AC"/>
    <w:rsid w:val="447A18D4"/>
    <w:rsid w:val="447D26DA"/>
    <w:rsid w:val="4482540A"/>
    <w:rsid w:val="4485F0FD"/>
    <w:rsid w:val="448F7DE3"/>
    <w:rsid w:val="449A4094"/>
    <w:rsid w:val="449A9AA1"/>
    <w:rsid w:val="44A053CA"/>
    <w:rsid w:val="44A0FACC"/>
    <w:rsid w:val="44AEC283"/>
    <w:rsid w:val="44B28ADC"/>
    <w:rsid w:val="44B5331F"/>
    <w:rsid w:val="44B60E90"/>
    <w:rsid w:val="44BD2F2D"/>
    <w:rsid w:val="44C579B1"/>
    <w:rsid w:val="44C9ABFE"/>
    <w:rsid w:val="44CC411C"/>
    <w:rsid w:val="44CFCC3A"/>
    <w:rsid w:val="44D02389"/>
    <w:rsid w:val="44DA23FF"/>
    <w:rsid w:val="44DDBA45"/>
    <w:rsid w:val="44E1AC10"/>
    <w:rsid w:val="44E2DAD3"/>
    <w:rsid w:val="44E39E27"/>
    <w:rsid w:val="44E7293C"/>
    <w:rsid w:val="44E94F0E"/>
    <w:rsid w:val="44EE4677"/>
    <w:rsid w:val="44EE6273"/>
    <w:rsid w:val="44F060D9"/>
    <w:rsid w:val="44F241B0"/>
    <w:rsid w:val="44FBF852"/>
    <w:rsid w:val="44FD920B"/>
    <w:rsid w:val="44FF1433"/>
    <w:rsid w:val="45014FB6"/>
    <w:rsid w:val="450BA2FD"/>
    <w:rsid w:val="450CD98A"/>
    <w:rsid w:val="450ED77A"/>
    <w:rsid w:val="451A752C"/>
    <w:rsid w:val="452422DD"/>
    <w:rsid w:val="4526206B"/>
    <w:rsid w:val="452DF74B"/>
    <w:rsid w:val="452EB243"/>
    <w:rsid w:val="453BEEDA"/>
    <w:rsid w:val="454080AA"/>
    <w:rsid w:val="4547210B"/>
    <w:rsid w:val="4548D5B9"/>
    <w:rsid w:val="454C0D89"/>
    <w:rsid w:val="45520BFB"/>
    <w:rsid w:val="455DA8F6"/>
    <w:rsid w:val="4563F406"/>
    <w:rsid w:val="456F51B7"/>
    <w:rsid w:val="4572CF3D"/>
    <w:rsid w:val="45741908"/>
    <w:rsid w:val="4577253A"/>
    <w:rsid w:val="458456CA"/>
    <w:rsid w:val="459D351B"/>
    <w:rsid w:val="45A78EDE"/>
    <w:rsid w:val="45B4B9BD"/>
    <w:rsid w:val="45B6FAE9"/>
    <w:rsid w:val="45BDB7FB"/>
    <w:rsid w:val="45BE2616"/>
    <w:rsid w:val="45CAF45F"/>
    <w:rsid w:val="45CFCF4F"/>
    <w:rsid w:val="45D8E870"/>
    <w:rsid w:val="45E620B5"/>
    <w:rsid w:val="45E78FA1"/>
    <w:rsid w:val="45EDB60F"/>
    <w:rsid w:val="45F0CE20"/>
    <w:rsid w:val="45F8FBF7"/>
    <w:rsid w:val="45FDB55E"/>
    <w:rsid w:val="45FFBBDF"/>
    <w:rsid w:val="460CB71B"/>
    <w:rsid w:val="460D5245"/>
    <w:rsid w:val="460FC7C6"/>
    <w:rsid w:val="461BCB35"/>
    <w:rsid w:val="4620FE24"/>
    <w:rsid w:val="462A19FE"/>
    <w:rsid w:val="462C8217"/>
    <w:rsid w:val="462F5CDE"/>
    <w:rsid w:val="4631631D"/>
    <w:rsid w:val="46333D72"/>
    <w:rsid w:val="463CCDDE"/>
    <w:rsid w:val="4643E2F0"/>
    <w:rsid w:val="4647202F"/>
    <w:rsid w:val="46480A80"/>
    <w:rsid w:val="46499FC5"/>
    <w:rsid w:val="464C3651"/>
    <w:rsid w:val="465375AF"/>
    <w:rsid w:val="46551249"/>
    <w:rsid w:val="465934E4"/>
    <w:rsid w:val="465B3593"/>
    <w:rsid w:val="465CFA74"/>
    <w:rsid w:val="46666FD8"/>
    <w:rsid w:val="4667272A"/>
    <w:rsid w:val="466E4AF0"/>
    <w:rsid w:val="4677833B"/>
    <w:rsid w:val="46843F71"/>
    <w:rsid w:val="46A15C4B"/>
    <w:rsid w:val="46A64931"/>
    <w:rsid w:val="46AB235F"/>
    <w:rsid w:val="46AC3B72"/>
    <w:rsid w:val="46AC8412"/>
    <w:rsid w:val="46AD70D5"/>
    <w:rsid w:val="46B6FCFF"/>
    <w:rsid w:val="46B97761"/>
    <w:rsid w:val="46BA616C"/>
    <w:rsid w:val="46C28EB1"/>
    <w:rsid w:val="46C29679"/>
    <w:rsid w:val="46C4141C"/>
    <w:rsid w:val="46C6EE1B"/>
    <w:rsid w:val="46CE6BAC"/>
    <w:rsid w:val="46D3F0BE"/>
    <w:rsid w:val="46D440C6"/>
    <w:rsid w:val="46D76338"/>
    <w:rsid w:val="46DD083D"/>
    <w:rsid w:val="46DFE923"/>
    <w:rsid w:val="46E681DE"/>
    <w:rsid w:val="46EA29E0"/>
    <w:rsid w:val="46F3DE41"/>
    <w:rsid w:val="470379E1"/>
    <w:rsid w:val="47037BD2"/>
    <w:rsid w:val="470B04BF"/>
    <w:rsid w:val="470C2576"/>
    <w:rsid w:val="470D0043"/>
    <w:rsid w:val="47129C00"/>
    <w:rsid w:val="471A53E4"/>
    <w:rsid w:val="47214A8B"/>
    <w:rsid w:val="47256397"/>
    <w:rsid w:val="47275AB2"/>
    <w:rsid w:val="472856D1"/>
    <w:rsid w:val="472BFD4A"/>
    <w:rsid w:val="47372A2B"/>
    <w:rsid w:val="473753C7"/>
    <w:rsid w:val="473EE832"/>
    <w:rsid w:val="47427691"/>
    <w:rsid w:val="47436391"/>
    <w:rsid w:val="47466CC4"/>
    <w:rsid w:val="474E5B83"/>
    <w:rsid w:val="4754101D"/>
    <w:rsid w:val="47557439"/>
    <w:rsid w:val="475886F3"/>
    <w:rsid w:val="475A0E7E"/>
    <w:rsid w:val="476079C3"/>
    <w:rsid w:val="476179A3"/>
    <w:rsid w:val="476513AA"/>
    <w:rsid w:val="4768E1B2"/>
    <w:rsid w:val="4769E6C6"/>
    <w:rsid w:val="477C438B"/>
    <w:rsid w:val="477DDD2D"/>
    <w:rsid w:val="478F72AB"/>
    <w:rsid w:val="47A24889"/>
    <w:rsid w:val="47AFA5A5"/>
    <w:rsid w:val="47BC2BC2"/>
    <w:rsid w:val="47C22449"/>
    <w:rsid w:val="47C230E2"/>
    <w:rsid w:val="47DAEF21"/>
    <w:rsid w:val="47DDB591"/>
    <w:rsid w:val="47EE09A2"/>
    <w:rsid w:val="47EF6896"/>
    <w:rsid w:val="47F5595C"/>
    <w:rsid w:val="47FC64C8"/>
    <w:rsid w:val="48025FB3"/>
    <w:rsid w:val="4806739F"/>
    <w:rsid w:val="4809FB14"/>
    <w:rsid w:val="48226D93"/>
    <w:rsid w:val="48278DDA"/>
    <w:rsid w:val="482FD1C9"/>
    <w:rsid w:val="48397CF3"/>
    <w:rsid w:val="484338F7"/>
    <w:rsid w:val="4846EF23"/>
    <w:rsid w:val="48487D75"/>
    <w:rsid w:val="484AB806"/>
    <w:rsid w:val="48503AB0"/>
    <w:rsid w:val="48512573"/>
    <w:rsid w:val="4851A2BF"/>
    <w:rsid w:val="48528ACE"/>
    <w:rsid w:val="48652E41"/>
    <w:rsid w:val="486640DB"/>
    <w:rsid w:val="4866EF78"/>
    <w:rsid w:val="486954A3"/>
    <w:rsid w:val="486BEE66"/>
    <w:rsid w:val="486CCCA0"/>
    <w:rsid w:val="486EC02B"/>
    <w:rsid w:val="48707AC5"/>
    <w:rsid w:val="48711F57"/>
    <w:rsid w:val="48735AC3"/>
    <w:rsid w:val="4876685F"/>
    <w:rsid w:val="4876C6E4"/>
    <w:rsid w:val="487C76B1"/>
    <w:rsid w:val="488670FA"/>
    <w:rsid w:val="4887EF80"/>
    <w:rsid w:val="488B8BA4"/>
    <w:rsid w:val="488D5734"/>
    <w:rsid w:val="4897D1E4"/>
    <w:rsid w:val="4899F11D"/>
    <w:rsid w:val="489DC6F2"/>
    <w:rsid w:val="48A87F2B"/>
    <w:rsid w:val="48CF9BD1"/>
    <w:rsid w:val="48CFF4EA"/>
    <w:rsid w:val="48D39151"/>
    <w:rsid w:val="48DBB2E0"/>
    <w:rsid w:val="48DC7F2A"/>
    <w:rsid w:val="48EC5A9B"/>
    <w:rsid w:val="48F59F57"/>
    <w:rsid w:val="48F9426D"/>
    <w:rsid w:val="4900E4DC"/>
    <w:rsid w:val="4908F2BC"/>
    <w:rsid w:val="490AC853"/>
    <w:rsid w:val="490B1E08"/>
    <w:rsid w:val="4918ECAF"/>
    <w:rsid w:val="491B66BC"/>
    <w:rsid w:val="491C4D75"/>
    <w:rsid w:val="491EDEEA"/>
    <w:rsid w:val="49241F08"/>
    <w:rsid w:val="4924EC25"/>
    <w:rsid w:val="492B97BF"/>
    <w:rsid w:val="492E2255"/>
    <w:rsid w:val="493E1F02"/>
    <w:rsid w:val="494516B5"/>
    <w:rsid w:val="494EA94A"/>
    <w:rsid w:val="49558A1A"/>
    <w:rsid w:val="4957AA6C"/>
    <w:rsid w:val="495F9F9F"/>
    <w:rsid w:val="49699596"/>
    <w:rsid w:val="49782021"/>
    <w:rsid w:val="497CC0CD"/>
    <w:rsid w:val="49835D8D"/>
    <w:rsid w:val="49886D15"/>
    <w:rsid w:val="498DA9FC"/>
    <w:rsid w:val="49950BB8"/>
    <w:rsid w:val="499A2CF1"/>
    <w:rsid w:val="499E4DCD"/>
    <w:rsid w:val="49A2E1AE"/>
    <w:rsid w:val="49A45778"/>
    <w:rsid w:val="49A4EF34"/>
    <w:rsid w:val="49A85984"/>
    <w:rsid w:val="49AA693E"/>
    <w:rsid w:val="49B0DEF6"/>
    <w:rsid w:val="49C0E38B"/>
    <w:rsid w:val="49D7E0D9"/>
    <w:rsid w:val="49D8D38B"/>
    <w:rsid w:val="49DEAE38"/>
    <w:rsid w:val="49E1513A"/>
    <w:rsid w:val="49E98CDC"/>
    <w:rsid w:val="49EE0649"/>
    <w:rsid w:val="49EEA248"/>
    <w:rsid w:val="49FB881F"/>
    <w:rsid w:val="49FFC488"/>
    <w:rsid w:val="4A020A47"/>
    <w:rsid w:val="4A03018A"/>
    <w:rsid w:val="4A07B62E"/>
    <w:rsid w:val="4A09C1B0"/>
    <w:rsid w:val="4A09EA2D"/>
    <w:rsid w:val="4A0CE0CF"/>
    <w:rsid w:val="4A120CD1"/>
    <w:rsid w:val="4A203707"/>
    <w:rsid w:val="4A218AC4"/>
    <w:rsid w:val="4A274838"/>
    <w:rsid w:val="4A343DA9"/>
    <w:rsid w:val="4A3512B8"/>
    <w:rsid w:val="4A42CEFF"/>
    <w:rsid w:val="4A4587D5"/>
    <w:rsid w:val="4A496D87"/>
    <w:rsid w:val="4A4978CE"/>
    <w:rsid w:val="4A569253"/>
    <w:rsid w:val="4A60028A"/>
    <w:rsid w:val="4A647AF6"/>
    <w:rsid w:val="4A6F199C"/>
    <w:rsid w:val="4A70DB64"/>
    <w:rsid w:val="4A72F058"/>
    <w:rsid w:val="4A8098EC"/>
    <w:rsid w:val="4A86ED97"/>
    <w:rsid w:val="4A968718"/>
    <w:rsid w:val="4A987829"/>
    <w:rsid w:val="4AB14339"/>
    <w:rsid w:val="4AB2254B"/>
    <w:rsid w:val="4AB69EBC"/>
    <w:rsid w:val="4ABF68C3"/>
    <w:rsid w:val="4AC0E476"/>
    <w:rsid w:val="4AC30F5D"/>
    <w:rsid w:val="4AD11B80"/>
    <w:rsid w:val="4ADFC71C"/>
    <w:rsid w:val="4AE60E1D"/>
    <w:rsid w:val="4AED3871"/>
    <w:rsid w:val="4AF714D6"/>
    <w:rsid w:val="4AFBC87C"/>
    <w:rsid w:val="4B019EBE"/>
    <w:rsid w:val="4B02FD1A"/>
    <w:rsid w:val="4B13C1E9"/>
    <w:rsid w:val="4B1573BB"/>
    <w:rsid w:val="4B191E10"/>
    <w:rsid w:val="4B1C6A6B"/>
    <w:rsid w:val="4B2321DB"/>
    <w:rsid w:val="4B2DF9EA"/>
    <w:rsid w:val="4B313C47"/>
    <w:rsid w:val="4B3DB293"/>
    <w:rsid w:val="4B429EC4"/>
    <w:rsid w:val="4B436C7A"/>
    <w:rsid w:val="4B463E55"/>
    <w:rsid w:val="4B515DF4"/>
    <w:rsid w:val="4B51962F"/>
    <w:rsid w:val="4B58C39A"/>
    <w:rsid w:val="4B5D3BA3"/>
    <w:rsid w:val="4B5E35ED"/>
    <w:rsid w:val="4B5ECDA1"/>
    <w:rsid w:val="4B6029D6"/>
    <w:rsid w:val="4B60EE68"/>
    <w:rsid w:val="4B7366F5"/>
    <w:rsid w:val="4B7B0837"/>
    <w:rsid w:val="4B8885E1"/>
    <w:rsid w:val="4B9AED40"/>
    <w:rsid w:val="4B9C4659"/>
    <w:rsid w:val="4BAE3DA0"/>
    <w:rsid w:val="4BB5D2A2"/>
    <w:rsid w:val="4BB95CFA"/>
    <w:rsid w:val="4BBA305E"/>
    <w:rsid w:val="4BC1F75B"/>
    <w:rsid w:val="4BC6B343"/>
    <w:rsid w:val="4BC6E36F"/>
    <w:rsid w:val="4BD4DF9B"/>
    <w:rsid w:val="4BDE52CB"/>
    <w:rsid w:val="4BF71FCB"/>
    <w:rsid w:val="4BFB277F"/>
    <w:rsid w:val="4C0B27E8"/>
    <w:rsid w:val="4C0F885B"/>
    <w:rsid w:val="4C136C3D"/>
    <w:rsid w:val="4C2CBDCC"/>
    <w:rsid w:val="4C30802B"/>
    <w:rsid w:val="4C3E9ECB"/>
    <w:rsid w:val="4C4942F2"/>
    <w:rsid w:val="4C51CB0B"/>
    <w:rsid w:val="4C6B400F"/>
    <w:rsid w:val="4C6B7066"/>
    <w:rsid w:val="4C6BE66D"/>
    <w:rsid w:val="4C6F5816"/>
    <w:rsid w:val="4C76ACAE"/>
    <w:rsid w:val="4C7B8EE4"/>
    <w:rsid w:val="4C82DC52"/>
    <w:rsid w:val="4C994B9B"/>
    <w:rsid w:val="4CB03B52"/>
    <w:rsid w:val="4CB4C41E"/>
    <w:rsid w:val="4CB6435F"/>
    <w:rsid w:val="4CC302C8"/>
    <w:rsid w:val="4CCE8E5B"/>
    <w:rsid w:val="4CD33F29"/>
    <w:rsid w:val="4CD36395"/>
    <w:rsid w:val="4CD870C6"/>
    <w:rsid w:val="4CE18F74"/>
    <w:rsid w:val="4CF0CE59"/>
    <w:rsid w:val="4CF9D096"/>
    <w:rsid w:val="4D017520"/>
    <w:rsid w:val="4D0AC69A"/>
    <w:rsid w:val="4D12F506"/>
    <w:rsid w:val="4D14DDC0"/>
    <w:rsid w:val="4D1E1A6B"/>
    <w:rsid w:val="4D2272E7"/>
    <w:rsid w:val="4D27D14C"/>
    <w:rsid w:val="4D290230"/>
    <w:rsid w:val="4D2F9A64"/>
    <w:rsid w:val="4D2FEEBD"/>
    <w:rsid w:val="4D306C7F"/>
    <w:rsid w:val="4D3A0228"/>
    <w:rsid w:val="4D441046"/>
    <w:rsid w:val="4D4E0D45"/>
    <w:rsid w:val="4D57F640"/>
    <w:rsid w:val="4D587DB6"/>
    <w:rsid w:val="4D6E7D8E"/>
    <w:rsid w:val="4D73F3BE"/>
    <w:rsid w:val="4D74E1A6"/>
    <w:rsid w:val="4D7B45A8"/>
    <w:rsid w:val="4D898317"/>
    <w:rsid w:val="4D89913B"/>
    <w:rsid w:val="4D952935"/>
    <w:rsid w:val="4D9B8510"/>
    <w:rsid w:val="4D9DD873"/>
    <w:rsid w:val="4DA9C8D3"/>
    <w:rsid w:val="4DB5496E"/>
    <w:rsid w:val="4DB8B82C"/>
    <w:rsid w:val="4DBC6072"/>
    <w:rsid w:val="4DC90F9E"/>
    <w:rsid w:val="4DC981D8"/>
    <w:rsid w:val="4DCC959A"/>
    <w:rsid w:val="4DD03D47"/>
    <w:rsid w:val="4DF0BAB7"/>
    <w:rsid w:val="4E027A45"/>
    <w:rsid w:val="4E081518"/>
    <w:rsid w:val="4E0A617E"/>
    <w:rsid w:val="4E0ABF3C"/>
    <w:rsid w:val="4E163DED"/>
    <w:rsid w:val="4E29C2CC"/>
    <w:rsid w:val="4E3909B7"/>
    <w:rsid w:val="4E47C662"/>
    <w:rsid w:val="4E499202"/>
    <w:rsid w:val="4E4A2DD1"/>
    <w:rsid w:val="4E4DDA89"/>
    <w:rsid w:val="4E58392B"/>
    <w:rsid w:val="4E625BD7"/>
    <w:rsid w:val="4E628083"/>
    <w:rsid w:val="4E704CE5"/>
    <w:rsid w:val="4E75C5EA"/>
    <w:rsid w:val="4E7D6B1C"/>
    <w:rsid w:val="4E87C3E8"/>
    <w:rsid w:val="4E8C36A4"/>
    <w:rsid w:val="4E8CF9D6"/>
    <w:rsid w:val="4E8E1E7C"/>
    <w:rsid w:val="4E923C60"/>
    <w:rsid w:val="4E94120A"/>
    <w:rsid w:val="4EA41169"/>
    <w:rsid w:val="4EABB3F2"/>
    <w:rsid w:val="4EC6F1F6"/>
    <w:rsid w:val="4ED0DA6E"/>
    <w:rsid w:val="4ED64BC4"/>
    <w:rsid w:val="4EDD105D"/>
    <w:rsid w:val="4EE0D504"/>
    <w:rsid w:val="4EE777C5"/>
    <w:rsid w:val="4F066E5B"/>
    <w:rsid w:val="4F0F72D8"/>
    <w:rsid w:val="4F251BBD"/>
    <w:rsid w:val="4F31660A"/>
    <w:rsid w:val="4F325C0E"/>
    <w:rsid w:val="4F3A1CB4"/>
    <w:rsid w:val="4F46E611"/>
    <w:rsid w:val="4F470B49"/>
    <w:rsid w:val="4F538E78"/>
    <w:rsid w:val="4F595791"/>
    <w:rsid w:val="4F5BA4A3"/>
    <w:rsid w:val="4F62C43B"/>
    <w:rsid w:val="4F65110F"/>
    <w:rsid w:val="4F663995"/>
    <w:rsid w:val="4F68A57A"/>
    <w:rsid w:val="4F6C0271"/>
    <w:rsid w:val="4F7C633E"/>
    <w:rsid w:val="4F85653A"/>
    <w:rsid w:val="4F85D8EA"/>
    <w:rsid w:val="4F8FA96D"/>
    <w:rsid w:val="4F9439D9"/>
    <w:rsid w:val="4F9920A2"/>
    <w:rsid w:val="4F9DFE45"/>
    <w:rsid w:val="4F9FC66F"/>
    <w:rsid w:val="4FA55D0F"/>
    <w:rsid w:val="4FAA524F"/>
    <w:rsid w:val="4FCC495C"/>
    <w:rsid w:val="4FCC4B57"/>
    <w:rsid w:val="4FD61E40"/>
    <w:rsid w:val="4FE24576"/>
    <w:rsid w:val="4FEDA56C"/>
    <w:rsid w:val="4FF97EFE"/>
    <w:rsid w:val="4FFBD27E"/>
    <w:rsid w:val="5001782F"/>
    <w:rsid w:val="50038143"/>
    <w:rsid w:val="5003F50F"/>
    <w:rsid w:val="501191C1"/>
    <w:rsid w:val="501301C8"/>
    <w:rsid w:val="50174BE8"/>
    <w:rsid w:val="50230D85"/>
    <w:rsid w:val="502B46AA"/>
    <w:rsid w:val="502FB39C"/>
    <w:rsid w:val="5031CA74"/>
    <w:rsid w:val="503A59A3"/>
    <w:rsid w:val="503FF793"/>
    <w:rsid w:val="50460FA3"/>
    <w:rsid w:val="5047A50A"/>
    <w:rsid w:val="50515C0C"/>
    <w:rsid w:val="5051DE94"/>
    <w:rsid w:val="50586B39"/>
    <w:rsid w:val="505D5BBD"/>
    <w:rsid w:val="5060D26F"/>
    <w:rsid w:val="50636C90"/>
    <w:rsid w:val="5063980E"/>
    <w:rsid w:val="5067531C"/>
    <w:rsid w:val="50695983"/>
    <w:rsid w:val="50695E7C"/>
    <w:rsid w:val="5069C719"/>
    <w:rsid w:val="506D28B5"/>
    <w:rsid w:val="507385DC"/>
    <w:rsid w:val="507F0D9A"/>
    <w:rsid w:val="507F9A8C"/>
    <w:rsid w:val="508103E8"/>
    <w:rsid w:val="50836DBB"/>
    <w:rsid w:val="508ADA37"/>
    <w:rsid w:val="508BC2AC"/>
    <w:rsid w:val="50A3A732"/>
    <w:rsid w:val="50AB0477"/>
    <w:rsid w:val="50B0229B"/>
    <w:rsid w:val="50CFC214"/>
    <w:rsid w:val="50E89445"/>
    <w:rsid w:val="50F367EA"/>
    <w:rsid w:val="50F685D9"/>
    <w:rsid w:val="50FB489C"/>
    <w:rsid w:val="50FE9D38"/>
    <w:rsid w:val="5101021A"/>
    <w:rsid w:val="5103E8C6"/>
    <w:rsid w:val="510D3107"/>
    <w:rsid w:val="510E2B2D"/>
    <w:rsid w:val="510F0E82"/>
    <w:rsid w:val="5113A570"/>
    <w:rsid w:val="51157D4B"/>
    <w:rsid w:val="5127D1C0"/>
    <w:rsid w:val="512DA3B4"/>
    <w:rsid w:val="51363A3F"/>
    <w:rsid w:val="514301DF"/>
    <w:rsid w:val="5143B97D"/>
    <w:rsid w:val="514C0E07"/>
    <w:rsid w:val="514C4B56"/>
    <w:rsid w:val="515802B1"/>
    <w:rsid w:val="5168CCA0"/>
    <w:rsid w:val="51741777"/>
    <w:rsid w:val="517A9B43"/>
    <w:rsid w:val="518EB838"/>
    <w:rsid w:val="51A7211A"/>
    <w:rsid w:val="51A9377E"/>
    <w:rsid w:val="51ADA0CC"/>
    <w:rsid w:val="51AEA712"/>
    <w:rsid w:val="51BCE4FD"/>
    <w:rsid w:val="51BF9A33"/>
    <w:rsid w:val="51C2EE75"/>
    <w:rsid w:val="51CB62F5"/>
    <w:rsid w:val="51CEF685"/>
    <w:rsid w:val="51E125D3"/>
    <w:rsid w:val="51E950F4"/>
    <w:rsid w:val="51EDF1FA"/>
    <w:rsid w:val="51FF9082"/>
    <w:rsid w:val="52014A61"/>
    <w:rsid w:val="5202C152"/>
    <w:rsid w:val="520BBACE"/>
    <w:rsid w:val="520F419D"/>
    <w:rsid w:val="521B36CA"/>
    <w:rsid w:val="523ADCFE"/>
    <w:rsid w:val="5242B525"/>
    <w:rsid w:val="5242D0B9"/>
    <w:rsid w:val="5249A7D3"/>
    <w:rsid w:val="52515565"/>
    <w:rsid w:val="5254BEE9"/>
    <w:rsid w:val="5255B7BE"/>
    <w:rsid w:val="526C8784"/>
    <w:rsid w:val="526CDC2A"/>
    <w:rsid w:val="526D7814"/>
    <w:rsid w:val="526EEA9B"/>
    <w:rsid w:val="526F42A5"/>
    <w:rsid w:val="52713162"/>
    <w:rsid w:val="5273A8F0"/>
    <w:rsid w:val="52794FF2"/>
    <w:rsid w:val="528506F8"/>
    <w:rsid w:val="528637A8"/>
    <w:rsid w:val="5291AC71"/>
    <w:rsid w:val="5291B12D"/>
    <w:rsid w:val="5296C054"/>
    <w:rsid w:val="5297A26E"/>
    <w:rsid w:val="5298FFD3"/>
    <w:rsid w:val="52AF5298"/>
    <w:rsid w:val="52B04124"/>
    <w:rsid w:val="52B196D6"/>
    <w:rsid w:val="52C30360"/>
    <w:rsid w:val="52C73463"/>
    <w:rsid w:val="52C92408"/>
    <w:rsid w:val="52CDF148"/>
    <w:rsid w:val="52CF9C5C"/>
    <w:rsid w:val="52D1A231"/>
    <w:rsid w:val="52D353EB"/>
    <w:rsid w:val="52DD9337"/>
    <w:rsid w:val="52EB910F"/>
    <w:rsid w:val="52EEFD7D"/>
    <w:rsid w:val="52F171FC"/>
    <w:rsid w:val="52F702F6"/>
    <w:rsid w:val="52FF5C65"/>
    <w:rsid w:val="5303C73A"/>
    <w:rsid w:val="53107DED"/>
    <w:rsid w:val="5314BBC2"/>
    <w:rsid w:val="531630A5"/>
    <w:rsid w:val="531ADB16"/>
    <w:rsid w:val="532265C5"/>
    <w:rsid w:val="53313486"/>
    <w:rsid w:val="5331D2BB"/>
    <w:rsid w:val="53326CDC"/>
    <w:rsid w:val="533668EB"/>
    <w:rsid w:val="5337F018"/>
    <w:rsid w:val="53498176"/>
    <w:rsid w:val="534A4781"/>
    <w:rsid w:val="534C7D8E"/>
    <w:rsid w:val="5356AE28"/>
    <w:rsid w:val="53637147"/>
    <w:rsid w:val="536D4C3B"/>
    <w:rsid w:val="5370E5BD"/>
    <w:rsid w:val="5370E85D"/>
    <w:rsid w:val="5374C627"/>
    <w:rsid w:val="537510AE"/>
    <w:rsid w:val="5377DC9B"/>
    <w:rsid w:val="537DA35C"/>
    <w:rsid w:val="53817888"/>
    <w:rsid w:val="53851555"/>
    <w:rsid w:val="53852843"/>
    <w:rsid w:val="53886835"/>
    <w:rsid w:val="538BDF79"/>
    <w:rsid w:val="538DA09F"/>
    <w:rsid w:val="5396F744"/>
    <w:rsid w:val="539C6E47"/>
    <w:rsid w:val="53ABAF49"/>
    <w:rsid w:val="53B17B62"/>
    <w:rsid w:val="53CC5B6A"/>
    <w:rsid w:val="53CD6731"/>
    <w:rsid w:val="53CED808"/>
    <w:rsid w:val="53D0AA23"/>
    <w:rsid w:val="53D5D299"/>
    <w:rsid w:val="53E5501C"/>
    <w:rsid w:val="53E94D05"/>
    <w:rsid w:val="53EB1E5F"/>
    <w:rsid w:val="53F1284E"/>
    <w:rsid w:val="53F20BBC"/>
    <w:rsid w:val="53FF033E"/>
    <w:rsid w:val="541797DC"/>
    <w:rsid w:val="5417EA40"/>
    <w:rsid w:val="541B8DA3"/>
    <w:rsid w:val="543F66A5"/>
    <w:rsid w:val="544426CF"/>
    <w:rsid w:val="54483516"/>
    <w:rsid w:val="544F8273"/>
    <w:rsid w:val="545562F8"/>
    <w:rsid w:val="5457E67A"/>
    <w:rsid w:val="545AFB34"/>
    <w:rsid w:val="545F3188"/>
    <w:rsid w:val="545FEDB3"/>
    <w:rsid w:val="5461A8A1"/>
    <w:rsid w:val="5473BECC"/>
    <w:rsid w:val="547483C2"/>
    <w:rsid w:val="547D4696"/>
    <w:rsid w:val="549A84EC"/>
    <w:rsid w:val="549D4822"/>
    <w:rsid w:val="54B1BCEB"/>
    <w:rsid w:val="54B3210D"/>
    <w:rsid w:val="54C711F0"/>
    <w:rsid w:val="54C8E790"/>
    <w:rsid w:val="54D82C47"/>
    <w:rsid w:val="54EBEFD6"/>
    <w:rsid w:val="550D2660"/>
    <w:rsid w:val="552211DD"/>
    <w:rsid w:val="552E62F6"/>
    <w:rsid w:val="553A6214"/>
    <w:rsid w:val="554FD273"/>
    <w:rsid w:val="5555DD2E"/>
    <w:rsid w:val="555B3909"/>
    <w:rsid w:val="557848B1"/>
    <w:rsid w:val="557F275C"/>
    <w:rsid w:val="5582C08E"/>
    <w:rsid w:val="55840366"/>
    <w:rsid w:val="5587AC93"/>
    <w:rsid w:val="558C149A"/>
    <w:rsid w:val="5597BDBF"/>
    <w:rsid w:val="559895A1"/>
    <w:rsid w:val="559E4514"/>
    <w:rsid w:val="55A280E4"/>
    <w:rsid w:val="55A81144"/>
    <w:rsid w:val="55ADA6C1"/>
    <w:rsid w:val="55B4DCE6"/>
    <w:rsid w:val="55B54BB8"/>
    <w:rsid w:val="55B8FD4D"/>
    <w:rsid w:val="55B95FC9"/>
    <w:rsid w:val="55CB7A17"/>
    <w:rsid w:val="55CBD496"/>
    <w:rsid w:val="55D19E42"/>
    <w:rsid w:val="55DDAEFA"/>
    <w:rsid w:val="55E9ECCE"/>
    <w:rsid w:val="55EA936B"/>
    <w:rsid w:val="55F0339D"/>
    <w:rsid w:val="55F10031"/>
    <w:rsid w:val="55FBBE14"/>
    <w:rsid w:val="55FF57E8"/>
    <w:rsid w:val="560418CD"/>
    <w:rsid w:val="560471D4"/>
    <w:rsid w:val="560B3332"/>
    <w:rsid w:val="562378F8"/>
    <w:rsid w:val="56241F0C"/>
    <w:rsid w:val="562663A3"/>
    <w:rsid w:val="56328A90"/>
    <w:rsid w:val="5635B5D9"/>
    <w:rsid w:val="563C6140"/>
    <w:rsid w:val="56491356"/>
    <w:rsid w:val="56508C72"/>
    <w:rsid w:val="565B76BA"/>
    <w:rsid w:val="5660CC64"/>
    <w:rsid w:val="566151E7"/>
    <w:rsid w:val="566C6F9C"/>
    <w:rsid w:val="56724028"/>
    <w:rsid w:val="56733D68"/>
    <w:rsid w:val="5678C390"/>
    <w:rsid w:val="567D8FE7"/>
    <w:rsid w:val="568175BB"/>
    <w:rsid w:val="5687E39B"/>
    <w:rsid w:val="5689FBBC"/>
    <w:rsid w:val="568E5FE2"/>
    <w:rsid w:val="568E65CE"/>
    <w:rsid w:val="5693D5B5"/>
    <w:rsid w:val="569FA1DA"/>
    <w:rsid w:val="56A1795C"/>
    <w:rsid w:val="56A28A9A"/>
    <w:rsid w:val="56AADC05"/>
    <w:rsid w:val="56B48D2B"/>
    <w:rsid w:val="56BA286D"/>
    <w:rsid w:val="56BAE5F9"/>
    <w:rsid w:val="56D980E1"/>
    <w:rsid w:val="56DA2D8E"/>
    <w:rsid w:val="56E2237E"/>
    <w:rsid w:val="56E26EE7"/>
    <w:rsid w:val="56EC0444"/>
    <w:rsid w:val="56F668B8"/>
    <w:rsid w:val="56FA73F9"/>
    <w:rsid w:val="56FEB7A0"/>
    <w:rsid w:val="5700BFCE"/>
    <w:rsid w:val="571FB9BA"/>
    <w:rsid w:val="572F693E"/>
    <w:rsid w:val="572FC128"/>
    <w:rsid w:val="57320B45"/>
    <w:rsid w:val="5737DE8F"/>
    <w:rsid w:val="5737FF92"/>
    <w:rsid w:val="57610DCC"/>
    <w:rsid w:val="5763C766"/>
    <w:rsid w:val="57646DC5"/>
    <w:rsid w:val="5767770E"/>
    <w:rsid w:val="57680FC5"/>
    <w:rsid w:val="577064E7"/>
    <w:rsid w:val="578D247D"/>
    <w:rsid w:val="578D6861"/>
    <w:rsid w:val="578DF76F"/>
    <w:rsid w:val="578EE120"/>
    <w:rsid w:val="57927FC4"/>
    <w:rsid w:val="57A6A554"/>
    <w:rsid w:val="57B0E3BF"/>
    <w:rsid w:val="57B21FFD"/>
    <w:rsid w:val="57B64E56"/>
    <w:rsid w:val="57B77034"/>
    <w:rsid w:val="57C18920"/>
    <w:rsid w:val="57C9C8A5"/>
    <w:rsid w:val="57CC0218"/>
    <w:rsid w:val="57CD1711"/>
    <w:rsid w:val="57D58CF2"/>
    <w:rsid w:val="57DB2FEF"/>
    <w:rsid w:val="57E25568"/>
    <w:rsid w:val="57EA101D"/>
    <w:rsid w:val="57EC066F"/>
    <w:rsid w:val="57FA8662"/>
    <w:rsid w:val="57FE4AE4"/>
    <w:rsid w:val="58032389"/>
    <w:rsid w:val="5803CB08"/>
    <w:rsid w:val="58041443"/>
    <w:rsid w:val="580EF654"/>
    <w:rsid w:val="58151F03"/>
    <w:rsid w:val="5822D2CD"/>
    <w:rsid w:val="58353151"/>
    <w:rsid w:val="584570AC"/>
    <w:rsid w:val="585AB2CD"/>
    <w:rsid w:val="585CF474"/>
    <w:rsid w:val="5865ACF5"/>
    <w:rsid w:val="58690011"/>
    <w:rsid w:val="586B79F8"/>
    <w:rsid w:val="586D4B7E"/>
    <w:rsid w:val="5874F5C7"/>
    <w:rsid w:val="5879CC6A"/>
    <w:rsid w:val="5887C6F3"/>
    <w:rsid w:val="588B8CA8"/>
    <w:rsid w:val="588CED30"/>
    <w:rsid w:val="5893B33C"/>
    <w:rsid w:val="5894BE06"/>
    <w:rsid w:val="589738A9"/>
    <w:rsid w:val="589F7C63"/>
    <w:rsid w:val="58A322ED"/>
    <w:rsid w:val="58A6CCAC"/>
    <w:rsid w:val="58A8B112"/>
    <w:rsid w:val="58AB7509"/>
    <w:rsid w:val="58ADABC7"/>
    <w:rsid w:val="58B0865C"/>
    <w:rsid w:val="58B1B82F"/>
    <w:rsid w:val="58B3DBFF"/>
    <w:rsid w:val="58D05ACF"/>
    <w:rsid w:val="58D10426"/>
    <w:rsid w:val="58DCFE08"/>
    <w:rsid w:val="58E035D6"/>
    <w:rsid w:val="58E2909C"/>
    <w:rsid w:val="58E5FA2B"/>
    <w:rsid w:val="58ED9FAC"/>
    <w:rsid w:val="58F40207"/>
    <w:rsid w:val="590B9919"/>
    <w:rsid w:val="590C9509"/>
    <w:rsid w:val="590F4717"/>
    <w:rsid w:val="5910D711"/>
    <w:rsid w:val="5913D1B3"/>
    <w:rsid w:val="5920E425"/>
    <w:rsid w:val="5921AF8C"/>
    <w:rsid w:val="592A90E6"/>
    <w:rsid w:val="59356BC4"/>
    <w:rsid w:val="59381BE8"/>
    <w:rsid w:val="593A6546"/>
    <w:rsid w:val="59473CBD"/>
    <w:rsid w:val="5947F463"/>
    <w:rsid w:val="5947F4E5"/>
    <w:rsid w:val="594D845B"/>
    <w:rsid w:val="5954EDC3"/>
    <w:rsid w:val="5965006B"/>
    <w:rsid w:val="596C9E6B"/>
    <w:rsid w:val="59705445"/>
    <w:rsid w:val="5971B04F"/>
    <w:rsid w:val="5975EB68"/>
    <w:rsid w:val="5977C286"/>
    <w:rsid w:val="597C3637"/>
    <w:rsid w:val="597D8773"/>
    <w:rsid w:val="59801A70"/>
    <w:rsid w:val="59881E08"/>
    <w:rsid w:val="598A1C9A"/>
    <w:rsid w:val="598DD55A"/>
    <w:rsid w:val="598F2ECA"/>
    <w:rsid w:val="599378CE"/>
    <w:rsid w:val="599468A8"/>
    <w:rsid w:val="599B2106"/>
    <w:rsid w:val="599D155A"/>
    <w:rsid w:val="59A9FA12"/>
    <w:rsid w:val="59AC9810"/>
    <w:rsid w:val="59B24138"/>
    <w:rsid w:val="59BC303C"/>
    <w:rsid w:val="59BDCF37"/>
    <w:rsid w:val="59C0285B"/>
    <w:rsid w:val="59C3E701"/>
    <w:rsid w:val="59C7B366"/>
    <w:rsid w:val="59CB75A3"/>
    <w:rsid w:val="59D9EBF1"/>
    <w:rsid w:val="59DDE2DF"/>
    <w:rsid w:val="59E63A2D"/>
    <w:rsid w:val="59F5C940"/>
    <w:rsid w:val="5A03B8FD"/>
    <w:rsid w:val="5A081212"/>
    <w:rsid w:val="5A0F908B"/>
    <w:rsid w:val="5A10286E"/>
    <w:rsid w:val="5A140384"/>
    <w:rsid w:val="5A1555F5"/>
    <w:rsid w:val="5A1A6F5C"/>
    <w:rsid w:val="5A1C972C"/>
    <w:rsid w:val="5A22B8D7"/>
    <w:rsid w:val="5A31CDE8"/>
    <w:rsid w:val="5A3E3DF4"/>
    <w:rsid w:val="5A429D0D"/>
    <w:rsid w:val="5A4C55C5"/>
    <w:rsid w:val="5A4FB703"/>
    <w:rsid w:val="5A535BAE"/>
    <w:rsid w:val="5A55811A"/>
    <w:rsid w:val="5A586A72"/>
    <w:rsid w:val="5A653D1C"/>
    <w:rsid w:val="5A6699A6"/>
    <w:rsid w:val="5A74FD29"/>
    <w:rsid w:val="5A7E6BF5"/>
    <w:rsid w:val="5A82C962"/>
    <w:rsid w:val="5A9055D4"/>
    <w:rsid w:val="5AA29319"/>
    <w:rsid w:val="5AA69C9F"/>
    <w:rsid w:val="5AA89DED"/>
    <w:rsid w:val="5AAE3E79"/>
    <w:rsid w:val="5AB33F10"/>
    <w:rsid w:val="5AB805C2"/>
    <w:rsid w:val="5ABAD84F"/>
    <w:rsid w:val="5ABDCE2B"/>
    <w:rsid w:val="5AC07248"/>
    <w:rsid w:val="5AC08066"/>
    <w:rsid w:val="5ACB7335"/>
    <w:rsid w:val="5ACC8FBD"/>
    <w:rsid w:val="5ACCDFFA"/>
    <w:rsid w:val="5ACD2B70"/>
    <w:rsid w:val="5AD354D1"/>
    <w:rsid w:val="5AD960B0"/>
    <w:rsid w:val="5ADB6F99"/>
    <w:rsid w:val="5AE431B7"/>
    <w:rsid w:val="5AE9626E"/>
    <w:rsid w:val="5AFFB4DE"/>
    <w:rsid w:val="5B01E1C5"/>
    <w:rsid w:val="5B065872"/>
    <w:rsid w:val="5B0675B1"/>
    <w:rsid w:val="5B189564"/>
    <w:rsid w:val="5B195B1B"/>
    <w:rsid w:val="5B1F9026"/>
    <w:rsid w:val="5B1FB00E"/>
    <w:rsid w:val="5B23A7CF"/>
    <w:rsid w:val="5B2A75FA"/>
    <w:rsid w:val="5B3B19D8"/>
    <w:rsid w:val="5B3C058B"/>
    <w:rsid w:val="5B43D461"/>
    <w:rsid w:val="5B4A4D80"/>
    <w:rsid w:val="5B5DAAFA"/>
    <w:rsid w:val="5B5F567C"/>
    <w:rsid w:val="5B6C84FD"/>
    <w:rsid w:val="5B7D51DA"/>
    <w:rsid w:val="5B7DD6F2"/>
    <w:rsid w:val="5B802FDC"/>
    <w:rsid w:val="5B905563"/>
    <w:rsid w:val="5B9A95BC"/>
    <w:rsid w:val="5BA98100"/>
    <w:rsid w:val="5BAC896D"/>
    <w:rsid w:val="5BB01D5E"/>
    <w:rsid w:val="5BC00518"/>
    <w:rsid w:val="5BD493FB"/>
    <w:rsid w:val="5BDA5E02"/>
    <w:rsid w:val="5BDA947D"/>
    <w:rsid w:val="5BDAC7FC"/>
    <w:rsid w:val="5BDC7C41"/>
    <w:rsid w:val="5BE0C300"/>
    <w:rsid w:val="5BE1D6AA"/>
    <w:rsid w:val="5BE74760"/>
    <w:rsid w:val="5BE9F0B0"/>
    <w:rsid w:val="5BEA0D63"/>
    <w:rsid w:val="5BEA3099"/>
    <w:rsid w:val="5BF7CEB8"/>
    <w:rsid w:val="5C042DAB"/>
    <w:rsid w:val="5C0E2CBB"/>
    <w:rsid w:val="5C1D7358"/>
    <w:rsid w:val="5C2081F8"/>
    <w:rsid w:val="5C2AC0D1"/>
    <w:rsid w:val="5C2BB146"/>
    <w:rsid w:val="5C3504B6"/>
    <w:rsid w:val="5C3B19F8"/>
    <w:rsid w:val="5C3CE24D"/>
    <w:rsid w:val="5C50E7B8"/>
    <w:rsid w:val="5C57157E"/>
    <w:rsid w:val="5C590900"/>
    <w:rsid w:val="5C64B6EB"/>
    <w:rsid w:val="5C78EFF3"/>
    <w:rsid w:val="5C7E1D1E"/>
    <w:rsid w:val="5C904AA3"/>
    <w:rsid w:val="5C95BD17"/>
    <w:rsid w:val="5C9676BD"/>
    <w:rsid w:val="5C9B3BA0"/>
    <w:rsid w:val="5C9C8336"/>
    <w:rsid w:val="5CA22DE4"/>
    <w:rsid w:val="5CAB9198"/>
    <w:rsid w:val="5CB23AB6"/>
    <w:rsid w:val="5CC5CF1E"/>
    <w:rsid w:val="5CD0BC94"/>
    <w:rsid w:val="5CD53640"/>
    <w:rsid w:val="5CD85C65"/>
    <w:rsid w:val="5CDBE783"/>
    <w:rsid w:val="5CEBA8F6"/>
    <w:rsid w:val="5CEC4FB4"/>
    <w:rsid w:val="5CF91EB1"/>
    <w:rsid w:val="5D02AB00"/>
    <w:rsid w:val="5D033022"/>
    <w:rsid w:val="5D10521D"/>
    <w:rsid w:val="5D13123D"/>
    <w:rsid w:val="5D157095"/>
    <w:rsid w:val="5D1E4FE0"/>
    <w:rsid w:val="5D2037D4"/>
    <w:rsid w:val="5D2B833E"/>
    <w:rsid w:val="5D2B9B7B"/>
    <w:rsid w:val="5D4CE8E9"/>
    <w:rsid w:val="5D5E844C"/>
    <w:rsid w:val="5D60595A"/>
    <w:rsid w:val="5D695757"/>
    <w:rsid w:val="5D6A5B11"/>
    <w:rsid w:val="5D6FCB9A"/>
    <w:rsid w:val="5D71B9CC"/>
    <w:rsid w:val="5D78E61A"/>
    <w:rsid w:val="5D792FE4"/>
    <w:rsid w:val="5D99B429"/>
    <w:rsid w:val="5DA2E335"/>
    <w:rsid w:val="5DA4A0AB"/>
    <w:rsid w:val="5DB1BEA9"/>
    <w:rsid w:val="5DB8E8D7"/>
    <w:rsid w:val="5DC54122"/>
    <w:rsid w:val="5DC56EA4"/>
    <w:rsid w:val="5DD00820"/>
    <w:rsid w:val="5DD137CF"/>
    <w:rsid w:val="5DD5EF88"/>
    <w:rsid w:val="5DDD38AE"/>
    <w:rsid w:val="5DF07771"/>
    <w:rsid w:val="5E06ED53"/>
    <w:rsid w:val="5E0747B9"/>
    <w:rsid w:val="5E0AE14E"/>
    <w:rsid w:val="5E0D1293"/>
    <w:rsid w:val="5E1BBBDC"/>
    <w:rsid w:val="5E249E26"/>
    <w:rsid w:val="5E35F687"/>
    <w:rsid w:val="5E37A541"/>
    <w:rsid w:val="5E38F5D9"/>
    <w:rsid w:val="5E4D640C"/>
    <w:rsid w:val="5E5958B1"/>
    <w:rsid w:val="5E5C868E"/>
    <w:rsid w:val="5E63793F"/>
    <w:rsid w:val="5E65C985"/>
    <w:rsid w:val="5E6EC03F"/>
    <w:rsid w:val="5E75B2E1"/>
    <w:rsid w:val="5E7F9188"/>
    <w:rsid w:val="5E818515"/>
    <w:rsid w:val="5E8C056D"/>
    <w:rsid w:val="5E8F77C4"/>
    <w:rsid w:val="5E93DE14"/>
    <w:rsid w:val="5E951045"/>
    <w:rsid w:val="5E98AAD7"/>
    <w:rsid w:val="5E9962DD"/>
    <w:rsid w:val="5EA89C9D"/>
    <w:rsid w:val="5EAF50D0"/>
    <w:rsid w:val="5EAFA164"/>
    <w:rsid w:val="5EB01CDA"/>
    <w:rsid w:val="5EB2609D"/>
    <w:rsid w:val="5EBFA489"/>
    <w:rsid w:val="5ED15914"/>
    <w:rsid w:val="5ED1D88A"/>
    <w:rsid w:val="5ED7DAC3"/>
    <w:rsid w:val="5EE1F9B1"/>
    <w:rsid w:val="5EE941DE"/>
    <w:rsid w:val="5EE9D67B"/>
    <w:rsid w:val="5EF2AA46"/>
    <w:rsid w:val="5EF6DEE3"/>
    <w:rsid w:val="5EFC8294"/>
    <w:rsid w:val="5F09C985"/>
    <w:rsid w:val="5F0E11F2"/>
    <w:rsid w:val="5F0F4678"/>
    <w:rsid w:val="5F0F9DDD"/>
    <w:rsid w:val="5F11072B"/>
    <w:rsid w:val="5F112111"/>
    <w:rsid w:val="5F122C50"/>
    <w:rsid w:val="5F18A2AA"/>
    <w:rsid w:val="5F19EB39"/>
    <w:rsid w:val="5F1A47E1"/>
    <w:rsid w:val="5F1C2BA6"/>
    <w:rsid w:val="5F2D6A14"/>
    <w:rsid w:val="5F364ED3"/>
    <w:rsid w:val="5F3C8A83"/>
    <w:rsid w:val="5F3EB16B"/>
    <w:rsid w:val="5F40FE6A"/>
    <w:rsid w:val="5F4927D9"/>
    <w:rsid w:val="5F4D59E9"/>
    <w:rsid w:val="5F4DC077"/>
    <w:rsid w:val="5F586B4E"/>
    <w:rsid w:val="5F63AA84"/>
    <w:rsid w:val="5F752236"/>
    <w:rsid w:val="5F855624"/>
    <w:rsid w:val="5F8E970F"/>
    <w:rsid w:val="5F981758"/>
    <w:rsid w:val="5F9D5E34"/>
    <w:rsid w:val="5F9F25F5"/>
    <w:rsid w:val="5FABFBC4"/>
    <w:rsid w:val="5FAD60AE"/>
    <w:rsid w:val="5FAE1E59"/>
    <w:rsid w:val="5FB06BA3"/>
    <w:rsid w:val="5FB13253"/>
    <w:rsid w:val="5FBB9DDD"/>
    <w:rsid w:val="5FBCF273"/>
    <w:rsid w:val="5FC7CF92"/>
    <w:rsid w:val="5FCABC76"/>
    <w:rsid w:val="5FD27AED"/>
    <w:rsid w:val="5FDA19B0"/>
    <w:rsid w:val="5FE9E13D"/>
    <w:rsid w:val="5FEA8C5D"/>
    <w:rsid w:val="5FEC80BB"/>
    <w:rsid w:val="5FEC8EAB"/>
    <w:rsid w:val="5FED4B46"/>
    <w:rsid w:val="5FEF5F0A"/>
    <w:rsid w:val="5FF667C6"/>
    <w:rsid w:val="5FFA07D9"/>
    <w:rsid w:val="60116E5D"/>
    <w:rsid w:val="6026337D"/>
    <w:rsid w:val="60276F9C"/>
    <w:rsid w:val="602B031F"/>
    <w:rsid w:val="602EC827"/>
    <w:rsid w:val="6031C6C4"/>
    <w:rsid w:val="6033CE0D"/>
    <w:rsid w:val="604312B6"/>
    <w:rsid w:val="606D50EA"/>
    <w:rsid w:val="6076F540"/>
    <w:rsid w:val="6078E0D4"/>
    <w:rsid w:val="6079CEA4"/>
    <w:rsid w:val="607BDF90"/>
    <w:rsid w:val="607CEA52"/>
    <w:rsid w:val="6083E867"/>
    <w:rsid w:val="608A746E"/>
    <w:rsid w:val="608DDEBA"/>
    <w:rsid w:val="6090908A"/>
    <w:rsid w:val="6093C51D"/>
    <w:rsid w:val="609852F5"/>
    <w:rsid w:val="609FDBE2"/>
    <w:rsid w:val="60A6EE98"/>
    <w:rsid w:val="60A88649"/>
    <w:rsid w:val="60ABD710"/>
    <w:rsid w:val="60AC3EB3"/>
    <w:rsid w:val="60AF8612"/>
    <w:rsid w:val="60B0497E"/>
    <w:rsid w:val="60B0CDEC"/>
    <w:rsid w:val="60B3309F"/>
    <w:rsid w:val="60B34921"/>
    <w:rsid w:val="60BC8CAA"/>
    <w:rsid w:val="60C34830"/>
    <w:rsid w:val="60C53AC2"/>
    <w:rsid w:val="60CC7637"/>
    <w:rsid w:val="60D62DC9"/>
    <w:rsid w:val="60D9E0BB"/>
    <w:rsid w:val="60DE9C2B"/>
    <w:rsid w:val="60E20721"/>
    <w:rsid w:val="60E929D5"/>
    <w:rsid w:val="60E952DE"/>
    <w:rsid w:val="60F23CA3"/>
    <w:rsid w:val="60F9BD6E"/>
    <w:rsid w:val="60FFE243"/>
    <w:rsid w:val="611720C6"/>
    <w:rsid w:val="611C82B9"/>
    <w:rsid w:val="61205139"/>
    <w:rsid w:val="6124F23F"/>
    <w:rsid w:val="6132A169"/>
    <w:rsid w:val="6139DE6D"/>
    <w:rsid w:val="613BAC86"/>
    <w:rsid w:val="613CC603"/>
    <w:rsid w:val="613FA4E5"/>
    <w:rsid w:val="61447B61"/>
    <w:rsid w:val="6147A87D"/>
    <w:rsid w:val="614D2A64"/>
    <w:rsid w:val="615979B2"/>
    <w:rsid w:val="615A1896"/>
    <w:rsid w:val="616327CC"/>
    <w:rsid w:val="616BAAC0"/>
    <w:rsid w:val="6178E9F5"/>
    <w:rsid w:val="617C272B"/>
    <w:rsid w:val="6183F378"/>
    <w:rsid w:val="618CCAFD"/>
    <w:rsid w:val="6191771A"/>
    <w:rsid w:val="61921C79"/>
    <w:rsid w:val="619A24C9"/>
    <w:rsid w:val="61A9E7EF"/>
    <w:rsid w:val="61ACBDBA"/>
    <w:rsid w:val="61B95925"/>
    <w:rsid w:val="61B95AB5"/>
    <w:rsid w:val="61CD7086"/>
    <w:rsid w:val="61D34F0A"/>
    <w:rsid w:val="61D922FB"/>
    <w:rsid w:val="61DF6BDF"/>
    <w:rsid w:val="61E2C1B7"/>
    <w:rsid w:val="61E35956"/>
    <w:rsid w:val="61EBE59A"/>
    <w:rsid w:val="61FD01DB"/>
    <w:rsid w:val="6209A7DD"/>
    <w:rsid w:val="620B9DA8"/>
    <w:rsid w:val="620BA813"/>
    <w:rsid w:val="620E291E"/>
    <w:rsid w:val="620F56F9"/>
    <w:rsid w:val="621B090E"/>
    <w:rsid w:val="6223FFB4"/>
    <w:rsid w:val="622DD011"/>
    <w:rsid w:val="6230619A"/>
    <w:rsid w:val="6242870D"/>
    <w:rsid w:val="624A14D9"/>
    <w:rsid w:val="6256E6F4"/>
    <w:rsid w:val="625A8DF6"/>
    <w:rsid w:val="625AC382"/>
    <w:rsid w:val="625B7F7F"/>
    <w:rsid w:val="625C8CCD"/>
    <w:rsid w:val="625FB1E1"/>
    <w:rsid w:val="62601EE9"/>
    <w:rsid w:val="626700F7"/>
    <w:rsid w:val="626BCB39"/>
    <w:rsid w:val="627522AF"/>
    <w:rsid w:val="627DB369"/>
    <w:rsid w:val="627F6290"/>
    <w:rsid w:val="62818E28"/>
    <w:rsid w:val="6289DFE8"/>
    <w:rsid w:val="628EFC97"/>
    <w:rsid w:val="62AB0166"/>
    <w:rsid w:val="62B19027"/>
    <w:rsid w:val="62B927AC"/>
    <w:rsid w:val="62C00CB3"/>
    <w:rsid w:val="62D8A658"/>
    <w:rsid w:val="62DB5594"/>
    <w:rsid w:val="62DED458"/>
    <w:rsid w:val="62E22EB0"/>
    <w:rsid w:val="62E482F1"/>
    <w:rsid w:val="62F01705"/>
    <w:rsid w:val="62F302D0"/>
    <w:rsid w:val="62F9AD78"/>
    <w:rsid w:val="62FF2020"/>
    <w:rsid w:val="630E0905"/>
    <w:rsid w:val="631E14BC"/>
    <w:rsid w:val="631F9026"/>
    <w:rsid w:val="6327A02E"/>
    <w:rsid w:val="6334CD86"/>
    <w:rsid w:val="633820A7"/>
    <w:rsid w:val="634597FA"/>
    <w:rsid w:val="63466A13"/>
    <w:rsid w:val="635C20D5"/>
    <w:rsid w:val="635F609C"/>
    <w:rsid w:val="63630283"/>
    <w:rsid w:val="63679896"/>
    <w:rsid w:val="638517DC"/>
    <w:rsid w:val="6385DC4A"/>
    <w:rsid w:val="6386AA9D"/>
    <w:rsid w:val="63884CA4"/>
    <w:rsid w:val="638E48D3"/>
    <w:rsid w:val="638EEFCE"/>
    <w:rsid w:val="6399CE16"/>
    <w:rsid w:val="639A98A4"/>
    <w:rsid w:val="639D672B"/>
    <w:rsid w:val="63A262AB"/>
    <w:rsid w:val="63A962B0"/>
    <w:rsid w:val="63ACFF30"/>
    <w:rsid w:val="63BB5EE1"/>
    <w:rsid w:val="63C0EC37"/>
    <w:rsid w:val="63C356FC"/>
    <w:rsid w:val="63C51AB0"/>
    <w:rsid w:val="63C9D4C2"/>
    <w:rsid w:val="63CE8C35"/>
    <w:rsid w:val="63CFF3B7"/>
    <w:rsid w:val="63D0142C"/>
    <w:rsid w:val="63D539B5"/>
    <w:rsid w:val="63DBC55A"/>
    <w:rsid w:val="63DD8F96"/>
    <w:rsid w:val="63E37C9E"/>
    <w:rsid w:val="63EF258E"/>
    <w:rsid w:val="63F2974D"/>
    <w:rsid w:val="63F2DE4C"/>
    <w:rsid w:val="63F65C04"/>
    <w:rsid w:val="63FEC7B0"/>
    <w:rsid w:val="64053577"/>
    <w:rsid w:val="6410D0F5"/>
    <w:rsid w:val="642F1DD9"/>
    <w:rsid w:val="643E4586"/>
    <w:rsid w:val="643E5EC6"/>
    <w:rsid w:val="64427D3F"/>
    <w:rsid w:val="6447D5D1"/>
    <w:rsid w:val="6448A0F6"/>
    <w:rsid w:val="644BEC02"/>
    <w:rsid w:val="6458BC22"/>
    <w:rsid w:val="645ACA9D"/>
    <w:rsid w:val="6461A6E2"/>
    <w:rsid w:val="6468B64F"/>
    <w:rsid w:val="64703650"/>
    <w:rsid w:val="648D2614"/>
    <w:rsid w:val="6492AFA3"/>
    <w:rsid w:val="64964822"/>
    <w:rsid w:val="6499C2F9"/>
    <w:rsid w:val="649B3423"/>
    <w:rsid w:val="64A0B11F"/>
    <w:rsid w:val="64A4CA3A"/>
    <w:rsid w:val="64A78004"/>
    <w:rsid w:val="64BB4D61"/>
    <w:rsid w:val="64BDE12C"/>
    <w:rsid w:val="64C7B740"/>
    <w:rsid w:val="64C91015"/>
    <w:rsid w:val="64CB0178"/>
    <w:rsid w:val="64CB3556"/>
    <w:rsid w:val="64CBCC08"/>
    <w:rsid w:val="64D09DFD"/>
    <w:rsid w:val="64D0F2B2"/>
    <w:rsid w:val="64D3C4C4"/>
    <w:rsid w:val="64D9DCB6"/>
    <w:rsid w:val="64DFCE6D"/>
    <w:rsid w:val="64E670EF"/>
    <w:rsid w:val="64E68DB8"/>
    <w:rsid w:val="64E8A315"/>
    <w:rsid w:val="64E8DEBF"/>
    <w:rsid w:val="64ED63CC"/>
    <w:rsid w:val="64F1ED29"/>
    <w:rsid w:val="64F2A331"/>
    <w:rsid w:val="64F2F21D"/>
    <w:rsid w:val="64F8330D"/>
    <w:rsid w:val="65006674"/>
    <w:rsid w:val="6501EA1A"/>
    <w:rsid w:val="65084DF7"/>
    <w:rsid w:val="650C07F2"/>
    <w:rsid w:val="650C6471"/>
    <w:rsid w:val="6524B8A1"/>
    <w:rsid w:val="6524F676"/>
    <w:rsid w:val="652AAD85"/>
    <w:rsid w:val="652ACB05"/>
    <w:rsid w:val="652E6D2C"/>
    <w:rsid w:val="6531BCCC"/>
    <w:rsid w:val="65386030"/>
    <w:rsid w:val="653F09F4"/>
    <w:rsid w:val="65428E6C"/>
    <w:rsid w:val="6546DEFD"/>
    <w:rsid w:val="6548538B"/>
    <w:rsid w:val="654C9F9A"/>
    <w:rsid w:val="654F21C1"/>
    <w:rsid w:val="654F661B"/>
    <w:rsid w:val="6559DE60"/>
    <w:rsid w:val="655C4654"/>
    <w:rsid w:val="65627227"/>
    <w:rsid w:val="6569D470"/>
    <w:rsid w:val="657781A2"/>
    <w:rsid w:val="657E9F55"/>
    <w:rsid w:val="658CD7EE"/>
    <w:rsid w:val="659A1A23"/>
    <w:rsid w:val="659E23F1"/>
    <w:rsid w:val="659FD328"/>
    <w:rsid w:val="65B2B405"/>
    <w:rsid w:val="65C0A0E6"/>
    <w:rsid w:val="65C7D848"/>
    <w:rsid w:val="65CE6FE2"/>
    <w:rsid w:val="65D181EF"/>
    <w:rsid w:val="65D59D8A"/>
    <w:rsid w:val="65D8E211"/>
    <w:rsid w:val="65DF347C"/>
    <w:rsid w:val="65E07B10"/>
    <w:rsid w:val="65E0CF97"/>
    <w:rsid w:val="65E0D939"/>
    <w:rsid w:val="65E3BE3D"/>
    <w:rsid w:val="65E83E04"/>
    <w:rsid w:val="65F95545"/>
    <w:rsid w:val="660CFDF2"/>
    <w:rsid w:val="660FFBAC"/>
    <w:rsid w:val="6618B0B2"/>
    <w:rsid w:val="661DD990"/>
    <w:rsid w:val="6628F15E"/>
    <w:rsid w:val="662E8CE0"/>
    <w:rsid w:val="662EFA42"/>
    <w:rsid w:val="66378FF6"/>
    <w:rsid w:val="6650FFE9"/>
    <w:rsid w:val="66526322"/>
    <w:rsid w:val="665AFF13"/>
    <w:rsid w:val="66620071"/>
    <w:rsid w:val="6663C0D7"/>
    <w:rsid w:val="667517C7"/>
    <w:rsid w:val="667FE237"/>
    <w:rsid w:val="6688EEBA"/>
    <w:rsid w:val="668971C6"/>
    <w:rsid w:val="66898D5E"/>
    <w:rsid w:val="668B0CD0"/>
    <w:rsid w:val="6692C2C9"/>
    <w:rsid w:val="6695DC78"/>
    <w:rsid w:val="66966B2F"/>
    <w:rsid w:val="6698AD9F"/>
    <w:rsid w:val="66992BDD"/>
    <w:rsid w:val="66A5360A"/>
    <w:rsid w:val="66AD94EC"/>
    <w:rsid w:val="66BACF61"/>
    <w:rsid w:val="66BFE789"/>
    <w:rsid w:val="66C8D614"/>
    <w:rsid w:val="66CD80A3"/>
    <w:rsid w:val="66D104E4"/>
    <w:rsid w:val="66D23084"/>
    <w:rsid w:val="66DA159B"/>
    <w:rsid w:val="66E918B0"/>
    <w:rsid w:val="66F2A5ED"/>
    <w:rsid w:val="66F4516F"/>
    <w:rsid w:val="66F697EA"/>
    <w:rsid w:val="66FBF439"/>
    <w:rsid w:val="6701FEF1"/>
    <w:rsid w:val="67048469"/>
    <w:rsid w:val="67072BDC"/>
    <w:rsid w:val="671DEC5B"/>
    <w:rsid w:val="672F3B81"/>
    <w:rsid w:val="67316492"/>
    <w:rsid w:val="67326B49"/>
    <w:rsid w:val="6734B6D8"/>
    <w:rsid w:val="6758CBB0"/>
    <w:rsid w:val="675E50FA"/>
    <w:rsid w:val="6763A976"/>
    <w:rsid w:val="6764700B"/>
    <w:rsid w:val="676B3A33"/>
    <w:rsid w:val="67797451"/>
    <w:rsid w:val="677C94C1"/>
    <w:rsid w:val="677E53C9"/>
    <w:rsid w:val="677FE07D"/>
    <w:rsid w:val="6781DF74"/>
    <w:rsid w:val="678597E5"/>
    <w:rsid w:val="67885A7D"/>
    <w:rsid w:val="678AD63B"/>
    <w:rsid w:val="678BEFCD"/>
    <w:rsid w:val="678DEC84"/>
    <w:rsid w:val="679525A6"/>
    <w:rsid w:val="6797E954"/>
    <w:rsid w:val="67A117F4"/>
    <w:rsid w:val="67B1C394"/>
    <w:rsid w:val="67BB6DE5"/>
    <w:rsid w:val="67BC227C"/>
    <w:rsid w:val="67BD08B1"/>
    <w:rsid w:val="67BD46E9"/>
    <w:rsid w:val="67C6F0D5"/>
    <w:rsid w:val="67C771D8"/>
    <w:rsid w:val="67CD4C41"/>
    <w:rsid w:val="67D4A4C3"/>
    <w:rsid w:val="67D5B033"/>
    <w:rsid w:val="67D9CDC2"/>
    <w:rsid w:val="67DFCC46"/>
    <w:rsid w:val="67E94D68"/>
    <w:rsid w:val="67F00AFE"/>
    <w:rsid w:val="68024C35"/>
    <w:rsid w:val="6807A4A9"/>
    <w:rsid w:val="680B084B"/>
    <w:rsid w:val="6810A0BA"/>
    <w:rsid w:val="68113B47"/>
    <w:rsid w:val="68166707"/>
    <w:rsid w:val="681A9977"/>
    <w:rsid w:val="681C84A8"/>
    <w:rsid w:val="68266245"/>
    <w:rsid w:val="682B5AC4"/>
    <w:rsid w:val="682C9DE1"/>
    <w:rsid w:val="6830A145"/>
    <w:rsid w:val="6831BCDA"/>
    <w:rsid w:val="6831C817"/>
    <w:rsid w:val="6837F64D"/>
    <w:rsid w:val="683B7627"/>
    <w:rsid w:val="685D701D"/>
    <w:rsid w:val="6860EEF5"/>
    <w:rsid w:val="6861B1E5"/>
    <w:rsid w:val="68734C63"/>
    <w:rsid w:val="687A8971"/>
    <w:rsid w:val="687ABF1C"/>
    <w:rsid w:val="688825C7"/>
    <w:rsid w:val="68985A10"/>
    <w:rsid w:val="689D3007"/>
    <w:rsid w:val="689DB126"/>
    <w:rsid w:val="68A7C00A"/>
    <w:rsid w:val="68B06477"/>
    <w:rsid w:val="68B89476"/>
    <w:rsid w:val="68C1AA02"/>
    <w:rsid w:val="68C3C8D4"/>
    <w:rsid w:val="68CB89F2"/>
    <w:rsid w:val="68CFBF80"/>
    <w:rsid w:val="68DCE26E"/>
    <w:rsid w:val="68E0E8FD"/>
    <w:rsid w:val="68E41C40"/>
    <w:rsid w:val="68EFD41B"/>
    <w:rsid w:val="68F57700"/>
    <w:rsid w:val="68F64896"/>
    <w:rsid w:val="68FC63BF"/>
    <w:rsid w:val="69093762"/>
    <w:rsid w:val="69121F16"/>
    <w:rsid w:val="691471E7"/>
    <w:rsid w:val="69161884"/>
    <w:rsid w:val="691DBD0F"/>
    <w:rsid w:val="691E6DF8"/>
    <w:rsid w:val="6922F577"/>
    <w:rsid w:val="6924F527"/>
    <w:rsid w:val="6928AA49"/>
    <w:rsid w:val="692B9217"/>
    <w:rsid w:val="692BF56E"/>
    <w:rsid w:val="692C09FA"/>
    <w:rsid w:val="692CBD4E"/>
    <w:rsid w:val="692D5CF3"/>
    <w:rsid w:val="692EF51D"/>
    <w:rsid w:val="6938283C"/>
    <w:rsid w:val="693A2F4C"/>
    <w:rsid w:val="693BAED7"/>
    <w:rsid w:val="693D7960"/>
    <w:rsid w:val="693E0371"/>
    <w:rsid w:val="6946B954"/>
    <w:rsid w:val="695D6491"/>
    <w:rsid w:val="6969EC16"/>
    <w:rsid w:val="6976B770"/>
    <w:rsid w:val="697C7026"/>
    <w:rsid w:val="6980A035"/>
    <w:rsid w:val="69849A08"/>
    <w:rsid w:val="69858058"/>
    <w:rsid w:val="69883F43"/>
    <w:rsid w:val="69960AE0"/>
    <w:rsid w:val="699DADAE"/>
    <w:rsid w:val="69A36FAE"/>
    <w:rsid w:val="69A59C26"/>
    <w:rsid w:val="69A62C31"/>
    <w:rsid w:val="69A94EA3"/>
    <w:rsid w:val="69AAC1BA"/>
    <w:rsid w:val="69B8B6AF"/>
    <w:rsid w:val="69C08F7C"/>
    <w:rsid w:val="69CD65A7"/>
    <w:rsid w:val="69D115CE"/>
    <w:rsid w:val="69D7F043"/>
    <w:rsid w:val="69DBB2A5"/>
    <w:rsid w:val="69DD7EE5"/>
    <w:rsid w:val="69F2D1FC"/>
    <w:rsid w:val="69F2E355"/>
    <w:rsid w:val="69F952BA"/>
    <w:rsid w:val="69F9B073"/>
    <w:rsid w:val="69FD2E26"/>
    <w:rsid w:val="6A009B02"/>
    <w:rsid w:val="6A030365"/>
    <w:rsid w:val="6A0DB277"/>
    <w:rsid w:val="6A0F42CF"/>
    <w:rsid w:val="6A2AD750"/>
    <w:rsid w:val="6A432504"/>
    <w:rsid w:val="6A432581"/>
    <w:rsid w:val="6A453F82"/>
    <w:rsid w:val="6A49DF64"/>
    <w:rsid w:val="6A4E5C24"/>
    <w:rsid w:val="6A4EEAC0"/>
    <w:rsid w:val="6A51A9C9"/>
    <w:rsid w:val="6A5C607F"/>
    <w:rsid w:val="6A688FF1"/>
    <w:rsid w:val="6A76BBD9"/>
    <w:rsid w:val="6A7970B9"/>
    <w:rsid w:val="6A797208"/>
    <w:rsid w:val="6A81A20B"/>
    <w:rsid w:val="6A85A31B"/>
    <w:rsid w:val="6A8A5392"/>
    <w:rsid w:val="6A8DB250"/>
    <w:rsid w:val="6A948C98"/>
    <w:rsid w:val="6A98EB90"/>
    <w:rsid w:val="6A9BB80B"/>
    <w:rsid w:val="6AACB8D6"/>
    <w:rsid w:val="6AAE3301"/>
    <w:rsid w:val="6AD37A00"/>
    <w:rsid w:val="6AD87F4A"/>
    <w:rsid w:val="6AD95AE4"/>
    <w:rsid w:val="6ADB7C0E"/>
    <w:rsid w:val="6ADDD9E8"/>
    <w:rsid w:val="6AEC73C1"/>
    <w:rsid w:val="6AF76522"/>
    <w:rsid w:val="6AFE9328"/>
    <w:rsid w:val="6AFEF87F"/>
    <w:rsid w:val="6B01BBAC"/>
    <w:rsid w:val="6B0423A3"/>
    <w:rsid w:val="6B051DE2"/>
    <w:rsid w:val="6B058DCF"/>
    <w:rsid w:val="6B07E851"/>
    <w:rsid w:val="6B0E10A6"/>
    <w:rsid w:val="6B0EB72F"/>
    <w:rsid w:val="6B10A3DA"/>
    <w:rsid w:val="6B1C75B2"/>
    <w:rsid w:val="6B1E98DB"/>
    <w:rsid w:val="6B28F02E"/>
    <w:rsid w:val="6B305500"/>
    <w:rsid w:val="6B362EAC"/>
    <w:rsid w:val="6B376591"/>
    <w:rsid w:val="6B38539B"/>
    <w:rsid w:val="6B492F90"/>
    <w:rsid w:val="6B4E61E7"/>
    <w:rsid w:val="6B4FDAE4"/>
    <w:rsid w:val="6B510C67"/>
    <w:rsid w:val="6B5D2E3D"/>
    <w:rsid w:val="6B5E57A8"/>
    <w:rsid w:val="6B63146F"/>
    <w:rsid w:val="6B68DD4E"/>
    <w:rsid w:val="6B6C9CC2"/>
    <w:rsid w:val="6B756E7F"/>
    <w:rsid w:val="6B76AA5B"/>
    <w:rsid w:val="6B76B553"/>
    <w:rsid w:val="6B799601"/>
    <w:rsid w:val="6B7D9089"/>
    <w:rsid w:val="6B91179F"/>
    <w:rsid w:val="6B9AB6F5"/>
    <w:rsid w:val="6B9F49F2"/>
    <w:rsid w:val="6BA3A113"/>
    <w:rsid w:val="6BA6C2E3"/>
    <w:rsid w:val="6BAE1E3D"/>
    <w:rsid w:val="6BB38B50"/>
    <w:rsid w:val="6BB7FB1E"/>
    <w:rsid w:val="6BC1CBCC"/>
    <w:rsid w:val="6BC23ED8"/>
    <w:rsid w:val="6BCECF48"/>
    <w:rsid w:val="6BCF6280"/>
    <w:rsid w:val="6BDB4DF6"/>
    <w:rsid w:val="6BDE4EFB"/>
    <w:rsid w:val="6BDEC9C4"/>
    <w:rsid w:val="6BE44F25"/>
    <w:rsid w:val="6BEAE36A"/>
    <w:rsid w:val="6C0257C9"/>
    <w:rsid w:val="6C03B96A"/>
    <w:rsid w:val="6C076F81"/>
    <w:rsid w:val="6C084B1F"/>
    <w:rsid w:val="6C0B7467"/>
    <w:rsid w:val="6C19DC2B"/>
    <w:rsid w:val="6C1AFC18"/>
    <w:rsid w:val="6C34EBCC"/>
    <w:rsid w:val="6C395DBA"/>
    <w:rsid w:val="6C3C9FDC"/>
    <w:rsid w:val="6C42D875"/>
    <w:rsid w:val="6C6704D1"/>
    <w:rsid w:val="6C6D45C3"/>
    <w:rsid w:val="6C6E67E6"/>
    <w:rsid w:val="6C8A7F71"/>
    <w:rsid w:val="6C97D89D"/>
    <w:rsid w:val="6C989078"/>
    <w:rsid w:val="6CA4D134"/>
    <w:rsid w:val="6CA6759F"/>
    <w:rsid w:val="6CB55B74"/>
    <w:rsid w:val="6CBAF99D"/>
    <w:rsid w:val="6CBBF43D"/>
    <w:rsid w:val="6CCE34C4"/>
    <w:rsid w:val="6CCF3FE8"/>
    <w:rsid w:val="6CDB0104"/>
    <w:rsid w:val="6CDE319A"/>
    <w:rsid w:val="6CE29B59"/>
    <w:rsid w:val="6CE473FE"/>
    <w:rsid w:val="6CE8F1BF"/>
    <w:rsid w:val="6CEFF025"/>
    <w:rsid w:val="6D003AFE"/>
    <w:rsid w:val="6D006E8B"/>
    <w:rsid w:val="6D0A7DB8"/>
    <w:rsid w:val="6D0FAB72"/>
    <w:rsid w:val="6D12B700"/>
    <w:rsid w:val="6D15719D"/>
    <w:rsid w:val="6D1E0355"/>
    <w:rsid w:val="6D226DC4"/>
    <w:rsid w:val="6D30F786"/>
    <w:rsid w:val="6D336741"/>
    <w:rsid w:val="6D352F9C"/>
    <w:rsid w:val="6D3B43D9"/>
    <w:rsid w:val="6D3C1A9A"/>
    <w:rsid w:val="6D4A7A8B"/>
    <w:rsid w:val="6D4B0BC8"/>
    <w:rsid w:val="6D4E625D"/>
    <w:rsid w:val="6D5B9E6B"/>
    <w:rsid w:val="6D629899"/>
    <w:rsid w:val="6D6BDD45"/>
    <w:rsid w:val="6D72E53D"/>
    <w:rsid w:val="6D799F08"/>
    <w:rsid w:val="6D835BE6"/>
    <w:rsid w:val="6D841CEE"/>
    <w:rsid w:val="6D8FCFE6"/>
    <w:rsid w:val="6D96E267"/>
    <w:rsid w:val="6D9A05D4"/>
    <w:rsid w:val="6DA8BB3A"/>
    <w:rsid w:val="6DA92DFD"/>
    <w:rsid w:val="6DADE4B4"/>
    <w:rsid w:val="6DC0DDF7"/>
    <w:rsid w:val="6DC836D0"/>
    <w:rsid w:val="6DC87F82"/>
    <w:rsid w:val="6DD328FD"/>
    <w:rsid w:val="6DD51C34"/>
    <w:rsid w:val="6DD6C46A"/>
    <w:rsid w:val="6DD9ACB2"/>
    <w:rsid w:val="6DDBEA12"/>
    <w:rsid w:val="6DE48F5E"/>
    <w:rsid w:val="6DE583D7"/>
    <w:rsid w:val="6DEB3ECD"/>
    <w:rsid w:val="6DF2BA01"/>
    <w:rsid w:val="6DF3CE07"/>
    <w:rsid w:val="6DF7BF47"/>
    <w:rsid w:val="6DFB88BC"/>
    <w:rsid w:val="6E0808CE"/>
    <w:rsid w:val="6E15D635"/>
    <w:rsid w:val="6E1F9C79"/>
    <w:rsid w:val="6E22A21E"/>
    <w:rsid w:val="6E25EAFE"/>
    <w:rsid w:val="6E2CB4EA"/>
    <w:rsid w:val="6E2EB7A1"/>
    <w:rsid w:val="6E38B146"/>
    <w:rsid w:val="6E46F326"/>
    <w:rsid w:val="6E4AA699"/>
    <w:rsid w:val="6E540755"/>
    <w:rsid w:val="6E57046F"/>
    <w:rsid w:val="6E5FF7A1"/>
    <w:rsid w:val="6E685E74"/>
    <w:rsid w:val="6E740FB0"/>
    <w:rsid w:val="6E74D084"/>
    <w:rsid w:val="6E7FCFD6"/>
    <w:rsid w:val="6EA11666"/>
    <w:rsid w:val="6EAB21D1"/>
    <w:rsid w:val="6EAFA9C9"/>
    <w:rsid w:val="6EB04DC9"/>
    <w:rsid w:val="6EB73CA0"/>
    <w:rsid w:val="6EBC760E"/>
    <w:rsid w:val="6ED9F643"/>
    <w:rsid w:val="6EE32023"/>
    <w:rsid w:val="6EED66CA"/>
    <w:rsid w:val="6F0559B9"/>
    <w:rsid w:val="6F05FF08"/>
    <w:rsid w:val="6F13E4E2"/>
    <w:rsid w:val="6F3BE76B"/>
    <w:rsid w:val="6F3ED34D"/>
    <w:rsid w:val="6F486BFE"/>
    <w:rsid w:val="6F50AB79"/>
    <w:rsid w:val="6F51956B"/>
    <w:rsid w:val="6F54786B"/>
    <w:rsid w:val="6F6075D7"/>
    <w:rsid w:val="6F6A521E"/>
    <w:rsid w:val="6F76E499"/>
    <w:rsid w:val="6F786317"/>
    <w:rsid w:val="6F80D680"/>
    <w:rsid w:val="6F89E334"/>
    <w:rsid w:val="6F8F21EC"/>
    <w:rsid w:val="6F926E80"/>
    <w:rsid w:val="6F95DA03"/>
    <w:rsid w:val="6F976AE1"/>
    <w:rsid w:val="6F9A4E1C"/>
    <w:rsid w:val="6FAB850C"/>
    <w:rsid w:val="6FBFCA91"/>
    <w:rsid w:val="6FC7311A"/>
    <w:rsid w:val="6FC9E645"/>
    <w:rsid w:val="6FCB6F87"/>
    <w:rsid w:val="6FCDA4EB"/>
    <w:rsid w:val="6FDA7633"/>
    <w:rsid w:val="6FE601A8"/>
    <w:rsid w:val="6FE8D801"/>
    <w:rsid w:val="6FEDD2D2"/>
    <w:rsid w:val="6FEF711B"/>
    <w:rsid w:val="6FF0B39C"/>
    <w:rsid w:val="6FFD1F65"/>
    <w:rsid w:val="6FFF814B"/>
    <w:rsid w:val="70004DEF"/>
    <w:rsid w:val="7001DA27"/>
    <w:rsid w:val="7008CE28"/>
    <w:rsid w:val="700E8F66"/>
    <w:rsid w:val="701490E2"/>
    <w:rsid w:val="70180290"/>
    <w:rsid w:val="701A96DF"/>
    <w:rsid w:val="701C508C"/>
    <w:rsid w:val="701D4C59"/>
    <w:rsid w:val="701EE91B"/>
    <w:rsid w:val="7025799C"/>
    <w:rsid w:val="7027D922"/>
    <w:rsid w:val="702C2654"/>
    <w:rsid w:val="702D3451"/>
    <w:rsid w:val="702F2C8F"/>
    <w:rsid w:val="703327B6"/>
    <w:rsid w:val="703E519D"/>
    <w:rsid w:val="704B51F4"/>
    <w:rsid w:val="704BE69D"/>
    <w:rsid w:val="70505F27"/>
    <w:rsid w:val="70558E13"/>
    <w:rsid w:val="70575FF8"/>
    <w:rsid w:val="70599D82"/>
    <w:rsid w:val="705A0A66"/>
    <w:rsid w:val="705E940B"/>
    <w:rsid w:val="705FF726"/>
    <w:rsid w:val="706227BC"/>
    <w:rsid w:val="7086FC84"/>
    <w:rsid w:val="708A306B"/>
    <w:rsid w:val="708BECEE"/>
    <w:rsid w:val="708F6CA1"/>
    <w:rsid w:val="70915253"/>
    <w:rsid w:val="7094E5C5"/>
    <w:rsid w:val="70977E57"/>
    <w:rsid w:val="709A8E43"/>
    <w:rsid w:val="709FA712"/>
    <w:rsid w:val="70A1BCEE"/>
    <w:rsid w:val="70A20381"/>
    <w:rsid w:val="70A2E64C"/>
    <w:rsid w:val="70B19BCD"/>
    <w:rsid w:val="70B2BC34"/>
    <w:rsid w:val="70C4052C"/>
    <w:rsid w:val="70C5849A"/>
    <w:rsid w:val="70C9ECDC"/>
    <w:rsid w:val="70CE2D68"/>
    <w:rsid w:val="70DB89A3"/>
    <w:rsid w:val="70E2A784"/>
    <w:rsid w:val="70E84328"/>
    <w:rsid w:val="70E91D33"/>
    <w:rsid w:val="70ED9B17"/>
    <w:rsid w:val="70F5889D"/>
    <w:rsid w:val="70FC7652"/>
    <w:rsid w:val="7103842D"/>
    <w:rsid w:val="711030D5"/>
    <w:rsid w:val="71110DDF"/>
    <w:rsid w:val="7120E566"/>
    <w:rsid w:val="7122534E"/>
    <w:rsid w:val="7129B3AC"/>
    <w:rsid w:val="7129F0AA"/>
    <w:rsid w:val="713140F9"/>
    <w:rsid w:val="713A1DA7"/>
    <w:rsid w:val="713FAC45"/>
    <w:rsid w:val="7140C414"/>
    <w:rsid w:val="714D83B8"/>
    <w:rsid w:val="71605515"/>
    <w:rsid w:val="71691466"/>
    <w:rsid w:val="7172C398"/>
    <w:rsid w:val="7173B881"/>
    <w:rsid w:val="7180EEA7"/>
    <w:rsid w:val="7187A3D8"/>
    <w:rsid w:val="718D5A91"/>
    <w:rsid w:val="7192F244"/>
    <w:rsid w:val="719C7B98"/>
    <w:rsid w:val="71AFD286"/>
    <w:rsid w:val="71B54212"/>
    <w:rsid w:val="71BE7DB8"/>
    <w:rsid w:val="71C1A258"/>
    <w:rsid w:val="71D20F52"/>
    <w:rsid w:val="71D79C06"/>
    <w:rsid w:val="71DA0B23"/>
    <w:rsid w:val="71DB2AA0"/>
    <w:rsid w:val="71E902D7"/>
    <w:rsid w:val="71F1FB50"/>
    <w:rsid w:val="71F70F0F"/>
    <w:rsid w:val="72023EA3"/>
    <w:rsid w:val="7205592B"/>
    <w:rsid w:val="72158A00"/>
    <w:rsid w:val="721A49AE"/>
    <w:rsid w:val="72377D0F"/>
    <w:rsid w:val="7237D599"/>
    <w:rsid w:val="7238E6FA"/>
    <w:rsid w:val="723F83E6"/>
    <w:rsid w:val="723FFDEB"/>
    <w:rsid w:val="7243B9D4"/>
    <w:rsid w:val="72451F3B"/>
    <w:rsid w:val="724F2584"/>
    <w:rsid w:val="7260D368"/>
    <w:rsid w:val="72649357"/>
    <w:rsid w:val="726604BF"/>
    <w:rsid w:val="7266FF2A"/>
    <w:rsid w:val="7268405F"/>
    <w:rsid w:val="726BDD06"/>
    <w:rsid w:val="726D77F3"/>
    <w:rsid w:val="727A657D"/>
    <w:rsid w:val="727FAFF2"/>
    <w:rsid w:val="7284F71F"/>
    <w:rsid w:val="7294B9E5"/>
    <w:rsid w:val="72998B25"/>
    <w:rsid w:val="72ACEC2D"/>
    <w:rsid w:val="72B89D90"/>
    <w:rsid w:val="72C6BC06"/>
    <w:rsid w:val="72CD58C9"/>
    <w:rsid w:val="72CF616F"/>
    <w:rsid w:val="72D60681"/>
    <w:rsid w:val="72D64B5B"/>
    <w:rsid w:val="72EBC913"/>
    <w:rsid w:val="72EE68E1"/>
    <w:rsid w:val="72F3B0CA"/>
    <w:rsid w:val="72F5BB2D"/>
    <w:rsid w:val="72F62329"/>
    <w:rsid w:val="72F990EE"/>
    <w:rsid w:val="72FD468B"/>
    <w:rsid w:val="730DF115"/>
    <w:rsid w:val="730F3A93"/>
    <w:rsid w:val="730FE361"/>
    <w:rsid w:val="73183E13"/>
    <w:rsid w:val="73186FE9"/>
    <w:rsid w:val="732C19CC"/>
    <w:rsid w:val="732C2D96"/>
    <w:rsid w:val="73314EC1"/>
    <w:rsid w:val="733228A7"/>
    <w:rsid w:val="7340CDFA"/>
    <w:rsid w:val="734A6599"/>
    <w:rsid w:val="73520198"/>
    <w:rsid w:val="735363C3"/>
    <w:rsid w:val="73641E57"/>
    <w:rsid w:val="73717413"/>
    <w:rsid w:val="73794B9B"/>
    <w:rsid w:val="737AFEA0"/>
    <w:rsid w:val="737D64D8"/>
    <w:rsid w:val="73814E62"/>
    <w:rsid w:val="7391EC3E"/>
    <w:rsid w:val="73923051"/>
    <w:rsid w:val="73966C97"/>
    <w:rsid w:val="73AB8277"/>
    <w:rsid w:val="73B14344"/>
    <w:rsid w:val="73C3B21A"/>
    <w:rsid w:val="73CADC2E"/>
    <w:rsid w:val="73CB97A1"/>
    <w:rsid w:val="73CCCB42"/>
    <w:rsid w:val="73DB6386"/>
    <w:rsid w:val="73E1ABEF"/>
    <w:rsid w:val="73E4F555"/>
    <w:rsid w:val="73E5E07A"/>
    <w:rsid w:val="73E7484C"/>
    <w:rsid w:val="73E770CD"/>
    <w:rsid w:val="73E79AF8"/>
    <w:rsid w:val="73F17A93"/>
    <w:rsid w:val="73F7BC57"/>
    <w:rsid w:val="73FD826C"/>
    <w:rsid w:val="73FFF71B"/>
    <w:rsid w:val="7400E4CF"/>
    <w:rsid w:val="74015E8E"/>
    <w:rsid w:val="7405F809"/>
    <w:rsid w:val="7419FA0B"/>
    <w:rsid w:val="742000ED"/>
    <w:rsid w:val="7423C4EC"/>
    <w:rsid w:val="744C9FB7"/>
    <w:rsid w:val="744D3695"/>
    <w:rsid w:val="74515BBE"/>
    <w:rsid w:val="74531332"/>
    <w:rsid w:val="745AFA87"/>
    <w:rsid w:val="747D07D1"/>
    <w:rsid w:val="748EC6FF"/>
    <w:rsid w:val="74904AE0"/>
    <w:rsid w:val="749A7BBF"/>
    <w:rsid w:val="749D3351"/>
    <w:rsid w:val="749D9EB8"/>
    <w:rsid w:val="749ED9FE"/>
    <w:rsid w:val="74A14073"/>
    <w:rsid w:val="74A91770"/>
    <w:rsid w:val="74AC9C4B"/>
    <w:rsid w:val="74AE9FFE"/>
    <w:rsid w:val="74B7628C"/>
    <w:rsid w:val="74B7DC19"/>
    <w:rsid w:val="74C0CFF7"/>
    <w:rsid w:val="74C69EDC"/>
    <w:rsid w:val="74D08F2D"/>
    <w:rsid w:val="74D0AFD6"/>
    <w:rsid w:val="74D2BC6B"/>
    <w:rsid w:val="74EC786C"/>
    <w:rsid w:val="74EDCB80"/>
    <w:rsid w:val="74F2FB58"/>
    <w:rsid w:val="74FA3314"/>
    <w:rsid w:val="7504C8C1"/>
    <w:rsid w:val="7513616B"/>
    <w:rsid w:val="7516182E"/>
    <w:rsid w:val="751E4A4D"/>
    <w:rsid w:val="751ED787"/>
    <w:rsid w:val="7535EBB6"/>
    <w:rsid w:val="753659CA"/>
    <w:rsid w:val="7546FB0F"/>
    <w:rsid w:val="75532119"/>
    <w:rsid w:val="75536068"/>
    <w:rsid w:val="755C93FA"/>
    <w:rsid w:val="756815A1"/>
    <w:rsid w:val="757B75DA"/>
    <w:rsid w:val="757FC113"/>
    <w:rsid w:val="7582DE42"/>
    <w:rsid w:val="7588931F"/>
    <w:rsid w:val="758D2FA2"/>
    <w:rsid w:val="75929D5C"/>
    <w:rsid w:val="759504C5"/>
    <w:rsid w:val="75987910"/>
    <w:rsid w:val="7598F5BD"/>
    <w:rsid w:val="759DEFF4"/>
    <w:rsid w:val="75B1AC48"/>
    <w:rsid w:val="75B2A368"/>
    <w:rsid w:val="75BD30E9"/>
    <w:rsid w:val="75BEB32F"/>
    <w:rsid w:val="75C1BE6A"/>
    <w:rsid w:val="75C6EC5E"/>
    <w:rsid w:val="75CEFB86"/>
    <w:rsid w:val="75D67914"/>
    <w:rsid w:val="75D7112A"/>
    <w:rsid w:val="75D71DFB"/>
    <w:rsid w:val="75D7EAAA"/>
    <w:rsid w:val="75D92B9A"/>
    <w:rsid w:val="75DE331E"/>
    <w:rsid w:val="75E660CB"/>
    <w:rsid w:val="75EE6E00"/>
    <w:rsid w:val="75F63FE2"/>
    <w:rsid w:val="75F788E8"/>
    <w:rsid w:val="75FAAB0E"/>
    <w:rsid w:val="75FEC3E5"/>
    <w:rsid w:val="76058764"/>
    <w:rsid w:val="76096AE5"/>
    <w:rsid w:val="7619DDFC"/>
    <w:rsid w:val="7619FFE8"/>
    <w:rsid w:val="7626B36A"/>
    <w:rsid w:val="7628980C"/>
    <w:rsid w:val="763ADA5A"/>
    <w:rsid w:val="763BBC3B"/>
    <w:rsid w:val="76443B9D"/>
    <w:rsid w:val="764E4156"/>
    <w:rsid w:val="765090AD"/>
    <w:rsid w:val="765459BA"/>
    <w:rsid w:val="765A9D62"/>
    <w:rsid w:val="765D06A6"/>
    <w:rsid w:val="765EBE40"/>
    <w:rsid w:val="76703CE5"/>
    <w:rsid w:val="7673C6CE"/>
    <w:rsid w:val="767FF676"/>
    <w:rsid w:val="768153E4"/>
    <w:rsid w:val="76868187"/>
    <w:rsid w:val="768F1E60"/>
    <w:rsid w:val="769E3E2B"/>
    <w:rsid w:val="76A51B5D"/>
    <w:rsid w:val="76A56CA0"/>
    <w:rsid w:val="76A63845"/>
    <w:rsid w:val="76B01F88"/>
    <w:rsid w:val="76B2A745"/>
    <w:rsid w:val="76BC18B5"/>
    <w:rsid w:val="76C4A0D2"/>
    <w:rsid w:val="76C65257"/>
    <w:rsid w:val="76CA637A"/>
    <w:rsid w:val="76D0ADCC"/>
    <w:rsid w:val="76D24FAD"/>
    <w:rsid w:val="76D6FADF"/>
    <w:rsid w:val="76E580BD"/>
    <w:rsid w:val="76ED869A"/>
    <w:rsid w:val="76F2357D"/>
    <w:rsid w:val="76F370E9"/>
    <w:rsid w:val="770485D1"/>
    <w:rsid w:val="7705752E"/>
    <w:rsid w:val="77122430"/>
    <w:rsid w:val="771C6E90"/>
    <w:rsid w:val="775AE89A"/>
    <w:rsid w:val="7763AA11"/>
    <w:rsid w:val="7763D46E"/>
    <w:rsid w:val="776D4971"/>
    <w:rsid w:val="777DDC92"/>
    <w:rsid w:val="7783CAD8"/>
    <w:rsid w:val="7787E1DF"/>
    <w:rsid w:val="779A13C6"/>
    <w:rsid w:val="779F5402"/>
    <w:rsid w:val="77A6C1E5"/>
    <w:rsid w:val="77B71119"/>
    <w:rsid w:val="77BAF222"/>
    <w:rsid w:val="77BC109C"/>
    <w:rsid w:val="77BFE457"/>
    <w:rsid w:val="77C0DA4C"/>
    <w:rsid w:val="77C47171"/>
    <w:rsid w:val="77CFA5C6"/>
    <w:rsid w:val="77DBFE0E"/>
    <w:rsid w:val="77E828E8"/>
    <w:rsid w:val="77ED4563"/>
    <w:rsid w:val="77FAAD0A"/>
    <w:rsid w:val="7801FBB7"/>
    <w:rsid w:val="78040362"/>
    <w:rsid w:val="78083356"/>
    <w:rsid w:val="7811EE22"/>
    <w:rsid w:val="78210266"/>
    <w:rsid w:val="782293AF"/>
    <w:rsid w:val="784F2DED"/>
    <w:rsid w:val="7854D09A"/>
    <w:rsid w:val="785CF9A5"/>
    <w:rsid w:val="785ED148"/>
    <w:rsid w:val="78609C0C"/>
    <w:rsid w:val="786417EF"/>
    <w:rsid w:val="786AE87D"/>
    <w:rsid w:val="7870888B"/>
    <w:rsid w:val="7871C66D"/>
    <w:rsid w:val="7873B846"/>
    <w:rsid w:val="78767245"/>
    <w:rsid w:val="7877114B"/>
    <w:rsid w:val="7878FEF1"/>
    <w:rsid w:val="787A34E5"/>
    <w:rsid w:val="788698D5"/>
    <w:rsid w:val="7886E195"/>
    <w:rsid w:val="788E7AB5"/>
    <w:rsid w:val="788FD62F"/>
    <w:rsid w:val="78A5E4B8"/>
    <w:rsid w:val="78B46000"/>
    <w:rsid w:val="78B56FBC"/>
    <w:rsid w:val="78C5AEFA"/>
    <w:rsid w:val="78C65A13"/>
    <w:rsid w:val="78CD3FA4"/>
    <w:rsid w:val="78E4DF28"/>
    <w:rsid w:val="78EADDD9"/>
    <w:rsid w:val="78EBC005"/>
    <w:rsid w:val="78F16F37"/>
    <w:rsid w:val="78F4A324"/>
    <w:rsid w:val="78FAA42F"/>
    <w:rsid w:val="78FE615F"/>
    <w:rsid w:val="79025CB2"/>
    <w:rsid w:val="7903E607"/>
    <w:rsid w:val="7907C249"/>
    <w:rsid w:val="7908870D"/>
    <w:rsid w:val="790D3660"/>
    <w:rsid w:val="792AFBA3"/>
    <w:rsid w:val="793474FF"/>
    <w:rsid w:val="7935D344"/>
    <w:rsid w:val="7941EF23"/>
    <w:rsid w:val="7944D25F"/>
    <w:rsid w:val="794C4E43"/>
    <w:rsid w:val="794F5223"/>
    <w:rsid w:val="79589A1E"/>
    <w:rsid w:val="79597EB6"/>
    <w:rsid w:val="797AE883"/>
    <w:rsid w:val="797EB736"/>
    <w:rsid w:val="7980AFDF"/>
    <w:rsid w:val="798841CE"/>
    <w:rsid w:val="798E0F5A"/>
    <w:rsid w:val="799A3327"/>
    <w:rsid w:val="79A8680F"/>
    <w:rsid w:val="79A8EA19"/>
    <w:rsid w:val="79AA1ABD"/>
    <w:rsid w:val="79C1DEA6"/>
    <w:rsid w:val="79C28300"/>
    <w:rsid w:val="79C4B8B1"/>
    <w:rsid w:val="79C803EF"/>
    <w:rsid w:val="79D1C423"/>
    <w:rsid w:val="79E3B91B"/>
    <w:rsid w:val="79E3FC34"/>
    <w:rsid w:val="79E674B8"/>
    <w:rsid w:val="79EF932C"/>
    <w:rsid w:val="79F12C73"/>
    <w:rsid w:val="79FC94D3"/>
    <w:rsid w:val="79FD4009"/>
    <w:rsid w:val="79FDD856"/>
    <w:rsid w:val="79FE769D"/>
    <w:rsid w:val="7A0BF5FC"/>
    <w:rsid w:val="7A11A368"/>
    <w:rsid w:val="7A1F93A4"/>
    <w:rsid w:val="7A204084"/>
    <w:rsid w:val="7A2DBE07"/>
    <w:rsid w:val="7A2E86FE"/>
    <w:rsid w:val="7A334AC3"/>
    <w:rsid w:val="7A37BECA"/>
    <w:rsid w:val="7A39DE2F"/>
    <w:rsid w:val="7A49A77E"/>
    <w:rsid w:val="7A49D446"/>
    <w:rsid w:val="7A4B0F20"/>
    <w:rsid w:val="7A4EC047"/>
    <w:rsid w:val="7A57BD38"/>
    <w:rsid w:val="7A5E4A3E"/>
    <w:rsid w:val="7A65309A"/>
    <w:rsid w:val="7A67A719"/>
    <w:rsid w:val="7A687321"/>
    <w:rsid w:val="7A6B8119"/>
    <w:rsid w:val="7A75909D"/>
    <w:rsid w:val="7A7886FC"/>
    <w:rsid w:val="7A7F34DB"/>
    <w:rsid w:val="7A8759A6"/>
    <w:rsid w:val="7A879E9E"/>
    <w:rsid w:val="7A8E6CB7"/>
    <w:rsid w:val="7A92C8AA"/>
    <w:rsid w:val="7AA3F688"/>
    <w:rsid w:val="7AAA9A36"/>
    <w:rsid w:val="7AAD59AD"/>
    <w:rsid w:val="7AB714B8"/>
    <w:rsid w:val="7ABF81AB"/>
    <w:rsid w:val="7ABFDF3B"/>
    <w:rsid w:val="7AD2ED43"/>
    <w:rsid w:val="7AD33ECB"/>
    <w:rsid w:val="7AD569F0"/>
    <w:rsid w:val="7AD6BA60"/>
    <w:rsid w:val="7ADAC2C2"/>
    <w:rsid w:val="7ADCA583"/>
    <w:rsid w:val="7ADE7991"/>
    <w:rsid w:val="7AE6F07D"/>
    <w:rsid w:val="7AEABD15"/>
    <w:rsid w:val="7AEF661B"/>
    <w:rsid w:val="7AEF695F"/>
    <w:rsid w:val="7AF08B84"/>
    <w:rsid w:val="7B0E7999"/>
    <w:rsid w:val="7B0EC9D1"/>
    <w:rsid w:val="7B1FEBF4"/>
    <w:rsid w:val="7B231944"/>
    <w:rsid w:val="7B318BF2"/>
    <w:rsid w:val="7B3C505A"/>
    <w:rsid w:val="7B3FF289"/>
    <w:rsid w:val="7B44FA91"/>
    <w:rsid w:val="7B44FCC5"/>
    <w:rsid w:val="7B45CB21"/>
    <w:rsid w:val="7B4888DD"/>
    <w:rsid w:val="7B50B63E"/>
    <w:rsid w:val="7B5B32DE"/>
    <w:rsid w:val="7B7587F8"/>
    <w:rsid w:val="7B795F6D"/>
    <w:rsid w:val="7B89CE9B"/>
    <w:rsid w:val="7B9F935A"/>
    <w:rsid w:val="7BA4AA93"/>
    <w:rsid w:val="7BA729EB"/>
    <w:rsid w:val="7BA74676"/>
    <w:rsid w:val="7BAB7436"/>
    <w:rsid w:val="7BADAD00"/>
    <w:rsid w:val="7BBEA595"/>
    <w:rsid w:val="7BC00217"/>
    <w:rsid w:val="7BCA379A"/>
    <w:rsid w:val="7BCFE140"/>
    <w:rsid w:val="7BD098AC"/>
    <w:rsid w:val="7BD8B60C"/>
    <w:rsid w:val="7BE01331"/>
    <w:rsid w:val="7BE5651D"/>
    <w:rsid w:val="7BEDC84B"/>
    <w:rsid w:val="7BF1AFA5"/>
    <w:rsid w:val="7BF20AB7"/>
    <w:rsid w:val="7BF3B105"/>
    <w:rsid w:val="7BFA70CB"/>
    <w:rsid w:val="7BFAAEE0"/>
    <w:rsid w:val="7BFEB040"/>
    <w:rsid w:val="7C05206A"/>
    <w:rsid w:val="7C172A1D"/>
    <w:rsid w:val="7C179090"/>
    <w:rsid w:val="7C2D977D"/>
    <w:rsid w:val="7C3761B8"/>
    <w:rsid w:val="7C381007"/>
    <w:rsid w:val="7C3CF847"/>
    <w:rsid w:val="7C40ED56"/>
    <w:rsid w:val="7C421747"/>
    <w:rsid w:val="7C49CAD2"/>
    <w:rsid w:val="7C4CBBAF"/>
    <w:rsid w:val="7C524D14"/>
    <w:rsid w:val="7C5F7B35"/>
    <w:rsid w:val="7C6260C1"/>
    <w:rsid w:val="7C6768BB"/>
    <w:rsid w:val="7C734EA1"/>
    <w:rsid w:val="7C7C10E9"/>
    <w:rsid w:val="7C7D1F9C"/>
    <w:rsid w:val="7C858B0D"/>
    <w:rsid w:val="7C8E19E3"/>
    <w:rsid w:val="7C8E9DED"/>
    <w:rsid w:val="7C97111D"/>
    <w:rsid w:val="7C980902"/>
    <w:rsid w:val="7C9D486C"/>
    <w:rsid w:val="7C9F9A62"/>
    <w:rsid w:val="7CB7192A"/>
    <w:rsid w:val="7CB9D43E"/>
    <w:rsid w:val="7CBA2294"/>
    <w:rsid w:val="7CC51050"/>
    <w:rsid w:val="7CC67B02"/>
    <w:rsid w:val="7CC82FC0"/>
    <w:rsid w:val="7CD3409C"/>
    <w:rsid w:val="7CD82765"/>
    <w:rsid w:val="7CD90AED"/>
    <w:rsid w:val="7CE8BEB1"/>
    <w:rsid w:val="7CEAFFA7"/>
    <w:rsid w:val="7CEF0340"/>
    <w:rsid w:val="7CF118E6"/>
    <w:rsid w:val="7CF2236B"/>
    <w:rsid w:val="7CFC1019"/>
    <w:rsid w:val="7CFC4314"/>
    <w:rsid w:val="7D08D7FF"/>
    <w:rsid w:val="7D0B9C9F"/>
    <w:rsid w:val="7D0E4253"/>
    <w:rsid w:val="7D15FD08"/>
    <w:rsid w:val="7D19DB4C"/>
    <w:rsid w:val="7D1D2AD9"/>
    <w:rsid w:val="7D1E0D18"/>
    <w:rsid w:val="7D39F9C7"/>
    <w:rsid w:val="7D3B55A4"/>
    <w:rsid w:val="7D44E830"/>
    <w:rsid w:val="7D461C76"/>
    <w:rsid w:val="7D4D96DB"/>
    <w:rsid w:val="7D4E1759"/>
    <w:rsid w:val="7D5E7B8D"/>
    <w:rsid w:val="7D604353"/>
    <w:rsid w:val="7D696AB2"/>
    <w:rsid w:val="7D6F86FB"/>
    <w:rsid w:val="7D72491A"/>
    <w:rsid w:val="7D7645FC"/>
    <w:rsid w:val="7D94A2CA"/>
    <w:rsid w:val="7D9648C9"/>
    <w:rsid w:val="7D98833C"/>
    <w:rsid w:val="7DA3C604"/>
    <w:rsid w:val="7DA5ABE4"/>
    <w:rsid w:val="7DA8DC8E"/>
    <w:rsid w:val="7DBAB923"/>
    <w:rsid w:val="7DBC7B9B"/>
    <w:rsid w:val="7DC43640"/>
    <w:rsid w:val="7DC6E890"/>
    <w:rsid w:val="7DCEB3B6"/>
    <w:rsid w:val="7DD1A279"/>
    <w:rsid w:val="7DD7490B"/>
    <w:rsid w:val="7DDB9111"/>
    <w:rsid w:val="7DEC17EB"/>
    <w:rsid w:val="7E01B66E"/>
    <w:rsid w:val="7E03CC95"/>
    <w:rsid w:val="7E081F84"/>
    <w:rsid w:val="7E0A989D"/>
    <w:rsid w:val="7E0D83A5"/>
    <w:rsid w:val="7E17E14A"/>
    <w:rsid w:val="7E2BFE6B"/>
    <w:rsid w:val="7E33E71D"/>
    <w:rsid w:val="7E35F7F0"/>
    <w:rsid w:val="7E39A629"/>
    <w:rsid w:val="7E3E9760"/>
    <w:rsid w:val="7E424F2F"/>
    <w:rsid w:val="7E4B8CD5"/>
    <w:rsid w:val="7E558C3C"/>
    <w:rsid w:val="7E55A49F"/>
    <w:rsid w:val="7E613918"/>
    <w:rsid w:val="7E6331E8"/>
    <w:rsid w:val="7E6AAB6B"/>
    <w:rsid w:val="7E6E12E9"/>
    <w:rsid w:val="7E703FCD"/>
    <w:rsid w:val="7E739299"/>
    <w:rsid w:val="7E74DB4E"/>
    <w:rsid w:val="7E82D712"/>
    <w:rsid w:val="7E8414C5"/>
    <w:rsid w:val="7E8DF7FF"/>
    <w:rsid w:val="7E968B87"/>
    <w:rsid w:val="7EAE023D"/>
    <w:rsid w:val="7EBA3116"/>
    <w:rsid w:val="7EC4E681"/>
    <w:rsid w:val="7ECAF52D"/>
    <w:rsid w:val="7ECD933B"/>
    <w:rsid w:val="7ECEAF09"/>
    <w:rsid w:val="7ED01FCA"/>
    <w:rsid w:val="7ED7B591"/>
    <w:rsid w:val="7ED8E47B"/>
    <w:rsid w:val="7EE9BC22"/>
    <w:rsid w:val="7EEA4B4D"/>
    <w:rsid w:val="7EF176D7"/>
    <w:rsid w:val="7EF218C3"/>
    <w:rsid w:val="7F04E4BC"/>
    <w:rsid w:val="7F069665"/>
    <w:rsid w:val="7F13096F"/>
    <w:rsid w:val="7F17D940"/>
    <w:rsid w:val="7F1B9DAF"/>
    <w:rsid w:val="7F1CEABE"/>
    <w:rsid w:val="7F22B25A"/>
    <w:rsid w:val="7F291A59"/>
    <w:rsid w:val="7F383CD7"/>
    <w:rsid w:val="7F3D7A4E"/>
    <w:rsid w:val="7F3F672C"/>
    <w:rsid w:val="7F419AB0"/>
    <w:rsid w:val="7F41D653"/>
    <w:rsid w:val="7F45DD79"/>
    <w:rsid w:val="7F479013"/>
    <w:rsid w:val="7F4C6EC6"/>
    <w:rsid w:val="7F55D5EF"/>
    <w:rsid w:val="7F561C31"/>
    <w:rsid w:val="7F580D85"/>
    <w:rsid w:val="7F5C9738"/>
    <w:rsid w:val="7F694E53"/>
    <w:rsid w:val="7F6C3B35"/>
    <w:rsid w:val="7F71A173"/>
    <w:rsid w:val="7F7E4D78"/>
    <w:rsid w:val="7F83618A"/>
    <w:rsid w:val="7F8F3144"/>
    <w:rsid w:val="7F8F87BC"/>
    <w:rsid w:val="7F943941"/>
    <w:rsid w:val="7F9821EA"/>
    <w:rsid w:val="7F9CEE05"/>
    <w:rsid w:val="7FA1FED4"/>
    <w:rsid w:val="7FA3C60B"/>
    <w:rsid w:val="7FA92B85"/>
    <w:rsid w:val="7FA94477"/>
    <w:rsid w:val="7FB2D9F1"/>
    <w:rsid w:val="7FB9D66E"/>
    <w:rsid w:val="7FC7C4E3"/>
    <w:rsid w:val="7FCD1B21"/>
    <w:rsid w:val="7FCDBD85"/>
    <w:rsid w:val="7FCEA79E"/>
    <w:rsid w:val="7FD1D90D"/>
    <w:rsid w:val="7FD7B10A"/>
    <w:rsid w:val="7FE02A05"/>
    <w:rsid w:val="7FE56578"/>
    <w:rsid w:val="7FF7BDC3"/>
    <w:rsid w:val="7FF9A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BD58A"/>
  <w15:chartTrackingRefBased/>
  <w15:docId w15:val="{97FA8E24-A38A-4CBC-B375-540267C09F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42F04"/>
  </w:style>
  <w:style w:type="paragraph" w:styleId="Heading3">
    <w:name w:val="heading 3"/>
    <w:basedOn w:val="Normal"/>
    <w:next w:val="Normal"/>
    <w:link w:val="Heading3Char"/>
    <w:unhideWhenUsed/>
    <w:qFormat/>
    <w:rsid w:val="003B5685"/>
    <w:pPr>
      <w:widowControl w:val="0"/>
      <w:autoSpaceDE w:val="0"/>
      <w:autoSpaceDN w:val="0"/>
      <w:adjustRightInd w:val="0"/>
      <w:spacing w:after="0" w:line="480" w:lineRule="auto"/>
      <w:outlineLvl w:val="2"/>
    </w:pPr>
    <w:rPr>
      <w:rFonts w:eastAsia="Times New Roman" w:cs="Times New Roman"/>
      <w:b/>
      <w:i/>
      <w:szCs w:val="24"/>
    </w:rPr>
  </w:style>
  <w:style w:type="paragraph" w:styleId="Heading4">
    <w:name w:val="heading 4"/>
    <w:basedOn w:val="HTMLPreformatted"/>
    <w:next w:val="Normal"/>
    <w:link w:val="Heading4Char"/>
    <w:unhideWhenUsed/>
    <w:rsid w:val="003B5685"/>
    <w:pPr>
      <w:spacing w:line="480" w:lineRule="auto"/>
      <w:outlineLvl w:val="3"/>
    </w:pPr>
    <w:rPr>
      <w:rFonts w:ascii="Times New Roman" w:hAnsi="Times New Roman" w:eastAsia="Times New Roman" w:cs="Times New Roman"/>
      <w:i/>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2803B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803B4"/>
    <w:rPr>
      <w:rFonts w:ascii="Segoe UI" w:hAnsi="Segoe UI" w:cs="Segoe UI"/>
      <w:sz w:val="18"/>
      <w:szCs w:val="18"/>
    </w:rPr>
  </w:style>
  <w:style w:type="paragraph" w:styleId="FootnoteText">
    <w:name w:val="footnote text"/>
    <w:basedOn w:val="Normal"/>
    <w:link w:val="FootnoteTextChar"/>
    <w:semiHidden/>
    <w:rsid w:val="0010769D"/>
    <w:pPr>
      <w:autoSpaceDE w:val="0"/>
      <w:autoSpaceDN w:val="0"/>
      <w:spacing w:after="0" w:line="240" w:lineRule="auto"/>
    </w:pPr>
    <w:rPr>
      <w:rFonts w:eastAsia="Times New Roman" w:cs="Times New Roman"/>
      <w:szCs w:val="24"/>
    </w:rPr>
  </w:style>
  <w:style w:type="character" w:styleId="FootnoteTextChar" w:customStyle="1">
    <w:name w:val="Footnote Text Char"/>
    <w:basedOn w:val="DefaultParagraphFont"/>
    <w:link w:val="FootnoteText"/>
    <w:semiHidden/>
    <w:rsid w:val="0010769D"/>
    <w:rPr>
      <w:rFonts w:eastAsia="Times New Roman" w:cs="Times New Roman"/>
      <w:szCs w:val="24"/>
    </w:rPr>
  </w:style>
  <w:style w:type="character" w:styleId="FootnoteReference">
    <w:name w:val="footnote reference"/>
    <w:basedOn w:val="DefaultParagraphFont"/>
    <w:semiHidden/>
    <w:rsid w:val="0010769D"/>
    <w:rPr>
      <w:vertAlign w:val="superscript"/>
    </w:rPr>
  </w:style>
  <w:style w:type="paragraph" w:styleId="ListParagraph">
    <w:name w:val="List Paragraph"/>
    <w:basedOn w:val="Normal"/>
    <w:uiPriority w:val="34"/>
    <w:qFormat/>
    <w:rsid w:val="0005054D"/>
    <w:pPr>
      <w:ind w:left="720"/>
      <w:contextualSpacing/>
    </w:pPr>
  </w:style>
  <w:style w:type="character" w:styleId="Hyperlink">
    <w:name w:val="Hyperlink"/>
    <w:basedOn w:val="DefaultParagraphFont"/>
    <w:uiPriority w:val="99"/>
    <w:unhideWhenUsed/>
    <w:rsid w:val="0005054D"/>
    <w:rPr>
      <w:color w:val="0563C1" w:themeColor="hyperlink"/>
      <w:u w:val="single"/>
    </w:rPr>
  </w:style>
  <w:style w:type="character" w:styleId="UnresolvedMention1" w:customStyle="1">
    <w:name w:val="Unresolved Mention1"/>
    <w:basedOn w:val="DefaultParagraphFont"/>
    <w:uiPriority w:val="99"/>
    <w:unhideWhenUsed/>
    <w:rsid w:val="0005054D"/>
    <w:rPr>
      <w:color w:val="605E5C"/>
      <w:shd w:val="clear" w:color="auto" w:fill="E1DFDD"/>
    </w:rPr>
  </w:style>
  <w:style w:type="character" w:styleId="CommentReference">
    <w:name w:val="annotation reference"/>
    <w:basedOn w:val="DefaultParagraphFont"/>
    <w:uiPriority w:val="99"/>
    <w:semiHidden/>
    <w:unhideWhenUsed/>
    <w:rsid w:val="00CC6B0B"/>
    <w:rPr>
      <w:sz w:val="16"/>
      <w:szCs w:val="16"/>
    </w:rPr>
  </w:style>
  <w:style w:type="paragraph" w:styleId="CommentText">
    <w:name w:val="annotation text"/>
    <w:basedOn w:val="Normal"/>
    <w:link w:val="CommentTextChar"/>
    <w:uiPriority w:val="99"/>
    <w:unhideWhenUsed/>
    <w:rsid w:val="00CC6B0B"/>
    <w:pPr>
      <w:spacing w:line="240" w:lineRule="auto"/>
    </w:pPr>
    <w:rPr>
      <w:sz w:val="20"/>
      <w:szCs w:val="20"/>
    </w:rPr>
  </w:style>
  <w:style w:type="character" w:styleId="CommentTextChar" w:customStyle="1">
    <w:name w:val="Comment Text Char"/>
    <w:basedOn w:val="DefaultParagraphFont"/>
    <w:link w:val="CommentText"/>
    <w:uiPriority w:val="99"/>
    <w:rsid w:val="00CC6B0B"/>
    <w:rPr>
      <w:sz w:val="20"/>
      <w:szCs w:val="20"/>
    </w:rPr>
  </w:style>
  <w:style w:type="paragraph" w:styleId="CommentSubject">
    <w:name w:val="annotation subject"/>
    <w:basedOn w:val="CommentText"/>
    <w:next w:val="CommentText"/>
    <w:link w:val="CommentSubjectChar"/>
    <w:uiPriority w:val="99"/>
    <w:semiHidden/>
    <w:unhideWhenUsed/>
    <w:rsid w:val="00CC6B0B"/>
    <w:rPr>
      <w:b/>
      <w:bCs/>
    </w:rPr>
  </w:style>
  <w:style w:type="character" w:styleId="CommentSubjectChar" w:customStyle="1">
    <w:name w:val="Comment Subject Char"/>
    <w:basedOn w:val="CommentTextChar"/>
    <w:link w:val="CommentSubject"/>
    <w:uiPriority w:val="99"/>
    <w:semiHidden/>
    <w:rsid w:val="00CC6B0B"/>
    <w:rPr>
      <w:b/>
      <w:bCs/>
      <w:sz w:val="20"/>
      <w:szCs w:val="20"/>
    </w:rPr>
  </w:style>
  <w:style w:type="paragraph" w:styleId="Header">
    <w:name w:val="header"/>
    <w:basedOn w:val="Normal"/>
    <w:link w:val="HeaderChar"/>
    <w:uiPriority w:val="99"/>
    <w:unhideWhenUsed/>
    <w:rsid w:val="004B1D52"/>
    <w:pPr>
      <w:tabs>
        <w:tab w:val="center" w:pos="4513"/>
        <w:tab w:val="right" w:pos="9026"/>
      </w:tabs>
      <w:spacing w:after="0" w:line="240" w:lineRule="auto"/>
    </w:pPr>
  </w:style>
  <w:style w:type="character" w:styleId="HeaderChar" w:customStyle="1">
    <w:name w:val="Header Char"/>
    <w:basedOn w:val="DefaultParagraphFont"/>
    <w:link w:val="Header"/>
    <w:uiPriority w:val="99"/>
    <w:rsid w:val="004B1D52"/>
  </w:style>
  <w:style w:type="paragraph" w:styleId="Footer">
    <w:name w:val="footer"/>
    <w:basedOn w:val="Normal"/>
    <w:link w:val="FooterChar"/>
    <w:uiPriority w:val="99"/>
    <w:unhideWhenUsed/>
    <w:rsid w:val="004B1D52"/>
    <w:pPr>
      <w:tabs>
        <w:tab w:val="center" w:pos="4513"/>
        <w:tab w:val="right" w:pos="9026"/>
      </w:tabs>
      <w:spacing w:after="0" w:line="240" w:lineRule="auto"/>
    </w:pPr>
  </w:style>
  <w:style w:type="character" w:styleId="FooterChar" w:customStyle="1">
    <w:name w:val="Footer Char"/>
    <w:basedOn w:val="DefaultParagraphFont"/>
    <w:link w:val="Footer"/>
    <w:uiPriority w:val="99"/>
    <w:rsid w:val="004B1D52"/>
  </w:style>
  <w:style w:type="paragraph" w:styleId="BodyText">
    <w:name w:val="Body Text"/>
    <w:basedOn w:val="Normal"/>
    <w:link w:val="BodyTextChar"/>
    <w:uiPriority w:val="99"/>
    <w:semiHidden/>
    <w:unhideWhenUsed/>
    <w:rsid w:val="003773AB"/>
    <w:pPr>
      <w:spacing w:after="120"/>
    </w:pPr>
  </w:style>
  <w:style w:type="character" w:styleId="BodyTextChar" w:customStyle="1">
    <w:name w:val="Body Text Char"/>
    <w:basedOn w:val="DefaultParagraphFont"/>
    <w:link w:val="BodyText"/>
    <w:uiPriority w:val="99"/>
    <w:semiHidden/>
    <w:rsid w:val="003773AB"/>
  </w:style>
  <w:style w:type="paragraph" w:styleId="xmsonormal" w:customStyle="1">
    <w:name w:val="x_msonormal"/>
    <w:basedOn w:val="Normal"/>
    <w:rsid w:val="00812B6C"/>
    <w:pPr>
      <w:spacing w:before="100" w:beforeAutospacing="1" w:after="100" w:afterAutospacing="1" w:line="240" w:lineRule="auto"/>
    </w:pPr>
    <w:rPr>
      <w:rFonts w:eastAsia="Times New Roman" w:cs="Times New Roman"/>
      <w:szCs w:val="24"/>
      <w:lang w:val="en-IN" w:eastAsia="en-IN"/>
    </w:rPr>
  </w:style>
  <w:style w:type="paragraph" w:styleId="xmsolistparagraph" w:customStyle="1">
    <w:name w:val="x_msolistparagraph"/>
    <w:basedOn w:val="Normal"/>
    <w:rsid w:val="00812B6C"/>
    <w:pPr>
      <w:spacing w:before="100" w:beforeAutospacing="1" w:after="100" w:afterAutospacing="1" w:line="240" w:lineRule="auto"/>
    </w:pPr>
    <w:rPr>
      <w:rFonts w:eastAsia="Times New Roman" w:cs="Times New Roman"/>
      <w:szCs w:val="24"/>
      <w:lang w:val="en-IN" w:eastAsia="en-IN"/>
    </w:rPr>
  </w:style>
  <w:style w:type="character" w:styleId="Mention1" w:customStyle="1">
    <w:name w:val="Mention1"/>
    <w:basedOn w:val="DefaultParagraphFont"/>
    <w:uiPriority w:val="99"/>
    <w:unhideWhenUsed/>
    <w:rsid w:val="005F7A8D"/>
    <w:rPr>
      <w:color w:val="2B579A"/>
      <w:shd w:val="clear" w:color="auto" w:fill="E6E6E6"/>
    </w:rPr>
  </w:style>
  <w:style w:type="paragraph" w:styleId="Revision">
    <w:name w:val="Revision"/>
    <w:hidden/>
    <w:uiPriority w:val="99"/>
    <w:semiHidden/>
    <w:rsid w:val="00054E33"/>
    <w:pPr>
      <w:spacing w:after="0" w:line="240" w:lineRule="auto"/>
    </w:pPr>
  </w:style>
  <w:style w:type="character" w:styleId="FollowedHyperlink">
    <w:name w:val="FollowedHyperlink"/>
    <w:basedOn w:val="DefaultParagraphFont"/>
    <w:uiPriority w:val="99"/>
    <w:semiHidden/>
    <w:unhideWhenUsed/>
    <w:rsid w:val="00A407E3"/>
    <w:rPr>
      <w:color w:val="954F72" w:themeColor="followedHyperlink"/>
      <w:u w:val="single"/>
    </w:rPr>
  </w:style>
  <w:style w:type="table" w:styleId="TableGrid">
    <w:name w:val="Table Grid"/>
    <w:basedOn w:val="TableNormal"/>
    <w:uiPriority w:val="39"/>
    <w:rsid w:val="004A13D5"/>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316668"/>
  </w:style>
  <w:style w:type="paragraph" w:styleId="Default" w:customStyle="1">
    <w:name w:val="Default"/>
    <w:rsid w:val="007A18DA"/>
    <w:pPr>
      <w:autoSpaceDE w:val="0"/>
      <w:autoSpaceDN w:val="0"/>
      <w:adjustRightInd w:val="0"/>
      <w:spacing w:after="0" w:line="240" w:lineRule="auto"/>
    </w:pPr>
    <w:rPr>
      <w:rFonts w:cs="Times New Roman"/>
      <w:color w:val="000000"/>
      <w:szCs w:val="24"/>
    </w:rPr>
  </w:style>
  <w:style w:type="character" w:styleId="Heading3Char" w:customStyle="1">
    <w:name w:val="Heading 3 Char"/>
    <w:basedOn w:val="DefaultParagraphFont"/>
    <w:link w:val="Heading3"/>
    <w:rsid w:val="003B5685"/>
    <w:rPr>
      <w:rFonts w:eastAsia="Times New Roman" w:cs="Times New Roman"/>
      <w:b/>
      <w:i/>
      <w:szCs w:val="24"/>
    </w:rPr>
  </w:style>
  <w:style w:type="paragraph" w:styleId="FRstandardtext" w:customStyle="1">
    <w:name w:val="FR standard text"/>
    <w:basedOn w:val="Normal"/>
    <w:link w:val="FRstandardtextChar"/>
    <w:qFormat/>
    <w:rsid w:val="00F66223"/>
    <w:pPr>
      <w:spacing w:after="0" w:line="480" w:lineRule="auto"/>
      <w:ind w:firstLine="720"/>
    </w:pPr>
    <w:rPr>
      <w:rFonts w:cs="Times New Roman"/>
      <w:szCs w:val="24"/>
    </w:rPr>
  </w:style>
  <w:style w:type="character" w:styleId="FRstandardtextChar" w:customStyle="1">
    <w:name w:val="FR standard text Char"/>
    <w:basedOn w:val="DefaultParagraphFont"/>
    <w:link w:val="FRstandardtext"/>
    <w:rsid w:val="00F66223"/>
    <w:rPr>
      <w:rFonts w:cs="Times New Roman"/>
      <w:szCs w:val="24"/>
    </w:rPr>
  </w:style>
  <w:style w:type="character" w:styleId="UnresolvedMention2" w:customStyle="1">
    <w:name w:val="Unresolved Mention2"/>
    <w:basedOn w:val="DefaultParagraphFont"/>
    <w:uiPriority w:val="99"/>
    <w:semiHidden/>
    <w:unhideWhenUsed/>
    <w:rsid w:val="00CE5C47"/>
    <w:rPr>
      <w:color w:val="605E5C"/>
      <w:shd w:val="clear" w:color="auto" w:fill="E1DFDD"/>
    </w:rPr>
  </w:style>
  <w:style w:type="character" w:styleId="Heading4Char" w:customStyle="1">
    <w:name w:val="Heading 4 Char"/>
    <w:basedOn w:val="DefaultParagraphFont"/>
    <w:link w:val="Heading4"/>
    <w:rsid w:val="003B5685"/>
    <w:rPr>
      <w:rFonts w:eastAsia="Times New Roman" w:cs="Times New Roman"/>
      <w:i/>
      <w:szCs w:val="24"/>
    </w:rPr>
  </w:style>
  <w:style w:type="paragraph" w:styleId="HTMLPreformatted">
    <w:name w:val="HTML Preformatted"/>
    <w:basedOn w:val="Normal"/>
    <w:link w:val="HTMLPreformattedChar"/>
    <w:uiPriority w:val="99"/>
    <w:semiHidden/>
    <w:unhideWhenUsed/>
    <w:rsid w:val="003B5685"/>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3B5685"/>
    <w:rPr>
      <w:rFonts w:ascii="Consolas" w:hAnsi="Consolas"/>
      <w:sz w:val="20"/>
      <w:szCs w:val="20"/>
    </w:rPr>
  </w:style>
  <w:style w:type="character" w:styleId="eop" w:customStyle="1">
    <w:name w:val="eop"/>
    <w:basedOn w:val="DefaultParagraphFont"/>
    <w:rsid w:val="009B5861"/>
  </w:style>
  <w:style w:type="character" w:styleId="UnresolvedMention3" w:customStyle="1">
    <w:name w:val="Unresolved Mention3"/>
    <w:basedOn w:val="DefaultParagraphFont"/>
    <w:uiPriority w:val="99"/>
    <w:unhideWhenUsed/>
    <w:rsid w:val="008E64F3"/>
    <w:rPr>
      <w:color w:val="605E5C"/>
      <w:shd w:val="clear" w:color="auto" w:fill="E1DFDD"/>
    </w:rPr>
  </w:style>
  <w:style w:type="character" w:styleId="Mention2" w:customStyle="1">
    <w:name w:val="Mention2"/>
    <w:basedOn w:val="DefaultParagraphFont"/>
    <w:uiPriority w:val="99"/>
    <w:unhideWhenUsed/>
    <w:rsid w:val="008E64F3"/>
    <w:rPr>
      <w:color w:val="2B579A"/>
      <w:shd w:val="clear" w:color="auto" w:fill="E1DFDD"/>
    </w:rPr>
  </w:style>
  <w:style w:type="character" w:styleId="UnresolvedMention30" w:customStyle="1">
    <w:name w:val="Unresolved Mention30"/>
    <w:basedOn w:val="DefaultParagraphFont"/>
    <w:uiPriority w:val="99"/>
    <w:unhideWhenUsed/>
    <w:rsid w:val="007947FB"/>
    <w:rPr>
      <w:color w:val="605E5C"/>
      <w:shd w:val="clear" w:color="auto" w:fill="E1DFDD"/>
    </w:rPr>
  </w:style>
  <w:style w:type="character" w:styleId="Mention20" w:customStyle="1">
    <w:name w:val="Mention20"/>
    <w:basedOn w:val="DefaultParagraphFont"/>
    <w:uiPriority w:val="99"/>
    <w:unhideWhenUsed/>
    <w:rsid w:val="007947FB"/>
    <w:rPr>
      <w:color w:val="2B579A"/>
      <w:shd w:val="clear" w:color="auto" w:fill="E1DFDD"/>
    </w:rPr>
  </w:style>
  <w:style w:type="character" w:styleId="UnresolvedMention300" w:customStyle="1">
    <w:name w:val="Unresolved Mention300"/>
    <w:basedOn w:val="DefaultParagraphFont"/>
    <w:uiPriority w:val="99"/>
    <w:unhideWhenUsed/>
    <w:rsid w:val="00471C43"/>
    <w:rPr>
      <w:color w:val="605E5C"/>
      <w:shd w:val="clear" w:color="auto" w:fill="E1DFDD"/>
    </w:rPr>
  </w:style>
  <w:style w:type="character" w:styleId="Mention200" w:customStyle="1">
    <w:name w:val="Mention200"/>
    <w:basedOn w:val="DefaultParagraphFont"/>
    <w:uiPriority w:val="99"/>
    <w:unhideWhenUsed/>
    <w:rsid w:val="00471C43"/>
    <w:rPr>
      <w:color w:val="2B579A"/>
      <w:shd w:val="clear" w:color="auto" w:fill="E1DFDD"/>
    </w:rPr>
  </w:style>
  <w:style w:type="character" w:styleId="UnresolvedMention3000" w:customStyle="1">
    <w:name w:val="Unresolved Mention3000"/>
    <w:basedOn w:val="DefaultParagraphFont"/>
    <w:uiPriority w:val="99"/>
    <w:unhideWhenUsed/>
    <w:rsid w:val="00F17ECE"/>
    <w:rPr>
      <w:color w:val="605E5C"/>
      <w:shd w:val="clear" w:color="auto" w:fill="E1DFDD"/>
    </w:rPr>
  </w:style>
  <w:style w:type="character" w:styleId="Mention2000" w:customStyle="1">
    <w:name w:val="Mention2000"/>
    <w:basedOn w:val="DefaultParagraphFont"/>
    <w:uiPriority w:val="99"/>
    <w:unhideWhenUsed/>
    <w:rsid w:val="00F17ECE"/>
    <w:rPr>
      <w:color w:val="2B579A"/>
      <w:shd w:val="clear" w:color="auto" w:fill="E1DFDD"/>
    </w:rPr>
  </w:style>
  <w:style w:type="character" w:styleId="xxcontentpasted0" w:customStyle="1">
    <w:name w:val="x_x_contentpasted0"/>
    <w:basedOn w:val="DefaultParagraphFont"/>
    <w:rsid w:val="00102209"/>
  </w:style>
  <w:style w:type="character" w:styleId="UnresolvedMention4" w:customStyle="1">
    <w:name w:val="Unresolved Mention4"/>
    <w:basedOn w:val="DefaultParagraphFont"/>
    <w:uiPriority w:val="99"/>
    <w:unhideWhenUsed/>
    <w:rsid w:val="00064D91"/>
    <w:rPr>
      <w:color w:val="605E5C"/>
      <w:shd w:val="clear" w:color="auto" w:fill="E1DFDD"/>
    </w:rPr>
  </w:style>
  <w:style w:type="character" w:styleId="Mention3" w:customStyle="1">
    <w:name w:val="Mention3"/>
    <w:basedOn w:val="DefaultParagraphFont"/>
    <w:uiPriority w:val="99"/>
    <w:unhideWhenUsed/>
    <w:rsid w:val="00F72072"/>
    <w:rPr>
      <w:color w:val="2B579A"/>
      <w:shd w:val="clear" w:color="auto" w:fill="E1DFDD"/>
    </w:rPr>
  </w:style>
  <w:style w:type="character" w:styleId="UnresolvedMention5" w:customStyle="1">
    <w:name w:val="Unresolved Mention5"/>
    <w:basedOn w:val="DefaultParagraphFont"/>
    <w:uiPriority w:val="99"/>
    <w:unhideWhenUsed/>
    <w:rsid w:val="00B35DC9"/>
    <w:rPr>
      <w:color w:val="605E5C"/>
      <w:shd w:val="clear" w:color="auto" w:fill="E1DFDD"/>
    </w:rPr>
  </w:style>
  <w:style w:type="character" w:styleId="Mention4" w:customStyle="1">
    <w:name w:val="Mention4"/>
    <w:basedOn w:val="DefaultParagraphFont"/>
    <w:uiPriority w:val="99"/>
    <w:unhideWhenUsed/>
    <w:rsid w:val="00B35DC9"/>
    <w:rPr>
      <w:color w:val="2B579A"/>
      <w:shd w:val="clear" w:color="auto" w:fill="E1DFDD"/>
    </w:rPr>
  </w:style>
  <w:style w:type="character" w:styleId="UnresolvedMention6" w:customStyle="1">
    <w:name w:val="Unresolved Mention6"/>
    <w:basedOn w:val="DefaultParagraphFont"/>
    <w:uiPriority w:val="99"/>
    <w:unhideWhenUsed/>
    <w:rsid w:val="00A543F3"/>
    <w:rPr>
      <w:color w:val="605E5C"/>
      <w:shd w:val="clear" w:color="auto" w:fill="E1DFDD"/>
    </w:rPr>
  </w:style>
  <w:style w:type="character" w:styleId="Mention5" w:customStyle="1">
    <w:name w:val="Mention5"/>
    <w:basedOn w:val="DefaultParagraphFont"/>
    <w:uiPriority w:val="99"/>
    <w:unhideWhenUsed/>
    <w:rsid w:val="00A543F3"/>
    <w:rPr>
      <w:color w:val="2B579A"/>
      <w:shd w:val="clear" w:color="auto" w:fill="E1DFDD"/>
    </w:rPr>
  </w:style>
  <w:style w:type="character" w:styleId="UnresolvedMention7" w:customStyle="1">
    <w:name w:val="Unresolved Mention7"/>
    <w:basedOn w:val="DefaultParagraphFont"/>
    <w:uiPriority w:val="99"/>
    <w:unhideWhenUsed/>
    <w:rsid w:val="00223409"/>
    <w:rPr>
      <w:color w:val="605E5C"/>
      <w:shd w:val="clear" w:color="auto" w:fill="E1DFDD"/>
    </w:rPr>
  </w:style>
  <w:style w:type="character" w:styleId="Mention6" w:customStyle="1">
    <w:name w:val="Mention6"/>
    <w:basedOn w:val="DefaultParagraphFont"/>
    <w:uiPriority w:val="99"/>
    <w:unhideWhenUsed/>
    <w:rsid w:val="0022340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20973">
      <w:bodyDiv w:val="1"/>
      <w:marLeft w:val="0"/>
      <w:marRight w:val="0"/>
      <w:marTop w:val="0"/>
      <w:marBottom w:val="0"/>
      <w:divBdr>
        <w:top w:val="none" w:sz="0" w:space="0" w:color="auto"/>
        <w:left w:val="none" w:sz="0" w:space="0" w:color="auto"/>
        <w:bottom w:val="none" w:sz="0" w:space="0" w:color="auto"/>
        <w:right w:val="none" w:sz="0" w:space="0" w:color="auto"/>
      </w:divBdr>
    </w:div>
    <w:div w:id="1251154851">
      <w:bodyDiv w:val="1"/>
      <w:marLeft w:val="0"/>
      <w:marRight w:val="0"/>
      <w:marTop w:val="0"/>
      <w:marBottom w:val="0"/>
      <w:divBdr>
        <w:top w:val="none" w:sz="0" w:space="0" w:color="auto"/>
        <w:left w:val="none" w:sz="0" w:space="0" w:color="auto"/>
        <w:bottom w:val="none" w:sz="0" w:space="0" w:color="auto"/>
        <w:right w:val="none" w:sz="0" w:space="0" w:color="auto"/>
      </w:divBdr>
      <w:divsChild>
        <w:div w:id="28649807">
          <w:marLeft w:val="0"/>
          <w:marRight w:val="0"/>
          <w:marTop w:val="0"/>
          <w:marBottom w:val="0"/>
          <w:divBdr>
            <w:top w:val="none" w:sz="0" w:space="0" w:color="auto"/>
            <w:left w:val="none" w:sz="0" w:space="0" w:color="auto"/>
            <w:bottom w:val="none" w:sz="0" w:space="0" w:color="auto"/>
            <w:right w:val="none" w:sz="0" w:space="0" w:color="auto"/>
          </w:divBdr>
        </w:div>
        <w:div w:id="502625688">
          <w:marLeft w:val="0"/>
          <w:marRight w:val="0"/>
          <w:marTop w:val="0"/>
          <w:marBottom w:val="0"/>
          <w:divBdr>
            <w:top w:val="none" w:sz="0" w:space="0" w:color="auto"/>
            <w:left w:val="none" w:sz="0" w:space="0" w:color="auto"/>
            <w:bottom w:val="none" w:sz="0" w:space="0" w:color="auto"/>
            <w:right w:val="none" w:sz="0" w:space="0" w:color="auto"/>
          </w:divBdr>
        </w:div>
        <w:div w:id="1210922125">
          <w:marLeft w:val="0"/>
          <w:marRight w:val="0"/>
          <w:marTop w:val="0"/>
          <w:marBottom w:val="0"/>
          <w:divBdr>
            <w:top w:val="none" w:sz="0" w:space="0" w:color="auto"/>
            <w:left w:val="none" w:sz="0" w:space="0" w:color="auto"/>
            <w:bottom w:val="none" w:sz="0" w:space="0" w:color="auto"/>
            <w:right w:val="none" w:sz="0" w:space="0" w:color="auto"/>
          </w:divBdr>
        </w:div>
      </w:divsChild>
    </w:div>
    <w:div w:id="1695577683">
      <w:bodyDiv w:val="1"/>
      <w:marLeft w:val="0"/>
      <w:marRight w:val="0"/>
      <w:marTop w:val="0"/>
      <w:marBottom w:val="0"/>
      <w:divBdr>
        <w:top w:val="none" w:sz="0" w:space="0" w:color="auto"/>
        <w:left w:val="none" w:sz="0" w:space="0" w:color="auto"/>
        <w:bottom w:val="none" w:sz="0" w:space="0" w:color="auto"/>
        <w:right w:val="none" w:sz="0" w:space="0" w:color="auto"/>
      </w:divBdr>
    </w:div>
    <w:div w:id="186208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comments" Target="comments.xml" Id="Rfdc43e22394944db" /><Relationship Type="http://schemas.microsoft.com/office/2011/relationships/people" Target="people.xml" Id="R7c6c55c2fa9e40bd" /><Relationship Type="http://schemas.microsoft.com/office/2011/relationships/commentsExtended" Target="commentsExtended.xml" Id="R673af8cfc80c4bd4" /><Relationship Type="http://schemas.microsoft.com/office/2016/09/relationships/commentsIds" Target="commentsIds.xml" Id="R78758c55186b45aa" /><Relationship Type="http://schemas.microsoft.com/office/2018/08/relationships/commentsExtensible" Target="commentsExtensible.xml" Id="Raf03f9fe6ae34d4f" /><Relationship Type="http://schemas.openxmlformats.org/officeDocument/2006/relationships/glossaryDocument" Target="glossary/document.xml" Id="R1321574e282a44dc"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0d6ee92-86cb-4207-b725-80d98d1f41e9}"/>
      </w:docPartPr>
      <w:docPartBody>
        <w:p w14:paraId="55FE2AC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F706F723D31D4F83CC9C5C59DBC8F8" ma:contentTypeVersion="16" ma:contentTypeDescription="Create a new document." ma:contentTypeScope="" ma:versionID="74bb51d2b23659255d4e5ef890ed77df">
  <xsd:schema xmlns:xsd="http://www.w3.org/2001/XMLSchema" xmlns:xs="http://www.w3.org/2001/XMLSchema" xmlns:p="http://schemas.microsoft.com/office/2006/metadata/properties" xmlns:ns2="23277bc2-f8fe-4901-aaef-f93f447d4e50" xmlns:ns3="f4d87443-fb63-4041-8bab-c8366de136ed" xmlns:ns4="31062a0d-ede8-4112-b4bb-00a9c1bc8e16" targetNamespace="http://schemas.microsoft.com/office/2006/metadata/properties" ma:root="true" ma:fieldsID="324bf1f53eae51cf7265aa762e744d1d" ns2:_="" ns3:_="" ns4:_="">
    <xsd:import namespace="23277bc2-f8fe-4901-aaef-f93f447d4e50"/>
    <xsd:import namespace="f4d87443-fb63-4041-8bab-c8366de136ed"/>
    <xsd:import namespace="31062a0d-ede8-4112-b4bb-00a9c1bc8e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77bc2-f8fe-4901-aaef-f93f447d4e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4d87443-fb63-4041-8bab-c8366de136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76220da-355f-4685-a36a-a14fcf4151ce}" ma:internalName="TaxCatchAll" ma:showField="CatchAllData" ma:web="f4d87443-fb63-4041-8bab-c8366de136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1062a0d-ede8-4112-b4bb-00a9c1bc8e16" xsi:nil="true"/>
    <lcf76f155ced4ddcb4097134ff3c332f xmlns="23277bc2-f8fe-4901-aaef-f93f447d4e50">
      <Terms xmlns="http://schemas.microsoft.com/office/infopath/2007/PartnerControls"/>
    </lcf76f155ced4ddcb4097134ff3c332f>
    <SharedWithUsers xmlns="f4d87443-fb63-4041-8bab-c8366de136ed">
      <UserInfo>
        <DisplayName>Krijgsman, Robert</DisplayName>
        <AccountId>166</AccountId>
        <AccountType/>
      </UserInfo>
    </SharedWithUsers>
  </documentManagement>
</p:properties>
</file>

<file path=customXml/itemProps1.xml><?xml version="1.0" encoding="utf-8"?>
<ds:datastoreItem xmlns:ds="http://schemas.openxmlformats.org/officeDocument/2006/customXml" ds:itemID="{CBCC3598-B5DC-4FB9-8E69-ED2DFF6D9C57}">
  <ds:schemaRefs>
    <ds:schemaRef ds:uri="http://schemas.microsoft.com/sharepoint/v3/contenttype/forms"/>
  </ds:schemaRefs>
</ds:datastoreItem>
</file>

<file path=customXml/itemProps2.xml><?xml version="1.0" encoding="utf-8"?>
<ds:datastoreItem xmlns:ds="http://schemas.openxmlformats.org/officeDocument/2006/customXml" ds:itemID="{F1A23DF1-2A5B-4FA4-A340-CB489E1FDA5C}"/>
</file>

<file path=customXml/itemProps3.xml><?xml version="1.0" encoding="utf-8"?>
<ds:datastoreItem xmlns:ds="http://schemas.openxmlformats.org/officeDocument/2006/customXml" ds:itemID="{60F75656-CAA5-4F15-8AFB-06A9C9E13DED}">
  <ds:schemaRefs>
    <ds:schemaRef ds:uri="http://schemas.openxmlformats.org/officeDocument/2006/bibliography"/>
  </ds:schemaRefs>
</ds:datastoreItem>
</file>

<file path=customXml/itemProps4.xml><?xml version="1.0" encoding="utf-8"?>
<ds:datastoreItem xmlns:ds="http://schemas.openxmlformats.org/officeDocument/2006/customXml" ds:itemID="{A6804DF2-1F08-4E01-B614-E47BA053103C}">
  <ds:schemaRefs>
    <ds:schemaRef ds:uri="http://schemas.microsoft.com/office/2006/metadata/properties"/>
    <ds:schemaRef ds:uri="http://schemas.microsoft.com/office/infopath/2007/PartnerControls"/>
    <ds:schemaRef ds:uri="31062a0d-ede8-4112-b4bb-00a9c1bc8e16"/>
    <ds:schemaRef ds:uri="30064bb8-a260-4bec-8e4e-e9972367a3b9"/>
    <ds:schemaRef ds:uri="59a8a9f2-5aba-4e3a-acd4-7825884ad4e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 P Hughes</dc:creator>
  <keywords/>
  <dc:description/>
  <lastModifiedBy>Ellis, Lisa A</lastModifiedBy>
  <revision>4</revision>
  <lastPrinted>2021-04-15T04:57:00.0000000Z</lastPrinted>
  <dcterms:created xsi:type="dcterms:W3CDTF">2022-11-21T19:55:00.0000000Z</dcterms:created>
  <dcterms:modified xsi:type="dcterms:W3CDTF">2022-11-22T20:06:03.3659130Z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0x0101007FF706F723D31D4F83CC9C5C59DBC8F8</vt:lpwstr>
  </property>
  <property fmtid="{D5CDD505-2E9C-101B-9397-08002B2CF9AE}" pid="3" name="MediaServiceImageTags">
    <vt:lpwstr/>
  </property>
</Properties>
</file>